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BA48A37" w14:textId="64A4FF9B" w:rsidR="00AE79C3" w:rsidRPr="00412140" w:rsidRDefault="0045502C" w:rsidP="009F2C01">
      <w:pPr>
        <w:ind w:right="1"/>
        <w:jc w:val="center"/>
        <w:rPr>
          <w:rFonts w:ascii="Montserrat" w:eastAsia="Montserrat" w:hAnsi="Montserrat" w:cs="Montserrat"/>
          <w:b/>
          <w:sz w:val="20"/>
          <w:szCs w:val="20"/>
        </w:rPr>
      </w:pPr>
      <w:r>
        <w:rPr>
          <w:rFonts w:ascii="Montserrat" w:eastAsia="Montserrat" w:hAnsi="Montserrat" w:cs="Montserrat"/>
          <w:b/>
          <w:sz w:val="20"/>
          <w:szCs w:val="20"/>
        </w:rPr>
        <w:t>“</w:t>
      </w:r>
      <w:r w:rsidR="00694028" w:rsidRPr="00412140">
        <w:rPr>
          <w:rFonts w:ascii="Montserrat" w:eastAsia="Montserrat" w:hAnsi="Montserrat" w:cs="Montserrat"/>
          <w:b/>
          <w:sz w:val="20"/>
          <w:szCs w:val="20"/>
        </w:rPr>
        <w:t>ANEXO TÉCNICO</w:t>
      </w:r>
      <w:r>
        <w:rPr>
          <w:rFonts w:ascii="Montserrat" w:eastAsia="Montserrat" w:hAnsi="Montserrat" w:cs="Montserrat"/>
          <w:b/>
          <w:sz w:val="20"/>
          <w:szCs w:val="20"/>
        </w:rPr>
        <w:t xml:space="preserve"> </w:t>
      </w:r>
      <w:r w:rsidR="00AE79C3" w:rsidRPr="00412140">
        <w:rPr>
          <w:rFonts w:ascii="Montserrat" w:eastAsia="Montserrat" w:hAnsi="Montserrat" w:cs="Montserrat"/>
          <w:b/>
          <w:sz w:val="20"/>
          <w:szCs w:val="20"/>
        </w:rPr>
        <w:t xml:space="preserve">SERVICIO </w:t>
      </w:r>
      <w:r w:rsidR="00F81931" w:rsidRPr="001A7209">
        <w:rPr>
          <w:rFonts w:ascii="Montserrat" w:eastAsia="Montserrat" w:hAnsi="Montserrat" w:cs="Montserrat"/>
          <w:b/>
          <w:sz w:val="20"/>
          <w:szCs w:val="20"/>
        </w:rPr>
        <w:t xml:space="preserve">DE </w:t>
      </w:r>
      <w:r w:rsidR="00F81931" w:rsidRPr="00F81931">
        <w:rPr>
          <w:rFonts w:ascii="Montserrat" w:eastAsia="Montserrat" w:hAnsi="Montserrat" w:cs="Montserrat"/>
          <w:b/>
          <w:sz w:val="20"/>
          <w:szCs w:val="20"/>
        </w:rPr>
        <w:t>HOSPEDAJE, ALIMENTACIÓN Y TRANSPORTE TERRESTRE PARA COLABORADORES EXTERNOS DE SERVICIOS DE SALUD DEL INSTITUTO MEXICANO DEL SEGURO SOCIAL PARA EL BIENESTAR (</w:t>
      </w:r>
      <w:r w:rsidR="00F81A60" w:rsidRPr="00F81A60">
        <w:rPr>
          <w:rFonts w:ascii="Montserrat" w:eastAsia="Montserrat" w:hAnsi="Montserrat" w:cs="Montserrat"/>
          <w:b/>
          <w:sz w:val="20"/>
          <w:szCs w:val="20"/>
        </w:rPr>
        <w:t>IMSS-Bienestar</w:t>
      </w:r>
      <w:r w:rsidR="00F81931" w:rsidRPr="00F81931">
        <w:rPr>
          <w:rFonts w:ascii="Montserrat" w:eastAsia="Montserrat" w:hAnsi="Montserrat" w:cs="Montserrat"/>
          <w:b/>
          <w:sz w:val="20"/>
          <w:szCs w:val="20"/>
        </w:rPr>
        <w:t>)</w:t>
      </w:r>
      <w:r>
        <w:rPr>
          <w:rFonts w:ascii="Montserrat" w:eastAsia="Montserrat" w:hAnsi="Montserrat" w:cs="Montserrat"/>
          <w:b/>
          <w:sz w:val="20"/>
          <w:szCs w:val="20"/>
        </w:rPr>
        <w:t xml:space="preserve"> II”</w:t>
      </w:r>
    </w:p>
    <w:p w14:paraId="011FCA67" w14:textId="77777777" w:rsidR="00AE79C3" w:rsidRDefault="00AE79C3" w:rsidP="00537391">
      <w:pPr>
        <w:ind w:right="1"/>
        <w:rPr>
          <w:rFonts w:ascii="Montserrat" w:eastAsia="Montserrat" w:hAnsi="Montserrat" w:cs="Montserrat"/>
          <w:b/>
          <w:sz w:val="20"/>
          <w:szCs w:val="20"/>
        </w:rPr>
      </w:pPr>
    </w:p>
    <w:p w14:paraId="31F73552" w14:textId="77777777" w:rsidR="006F5D93" w:rsidRPr="00412140" w:rsidRDefault="006F5D93" w:rsidP="00537391">
      <w:pPr>
        <w:ind w:right="1"/>
        <w:rPr>
          <w:rFonts w:ascii="Montserrat" w:eastAsia="Montserrat" w:hAnsi="Montserrat" w:cs="Montserrat"/>
          <w:b/>
          <w:sz w:val="20"/>
          <w:szCs w:val="20"/>
        </w:rPr>
      </w:pPr>
    </w:p>
    <w:p w14:paraId="2402136A" w14:textId="71356D1D" w:rsidR="00694028" w:rsidRPr="00412140" w:rsidRDefault="00694028" w:rsidP="00537391">
      <w:pPr>
        <w:pStyle w:val="Sinespaciado"/>
        <w:numPr>
          <w:ilvl w:val="0"/>
          <w:numId w:val="1"/>
        </w:numPr>
        <w:rPr>
          <w:rFonts w:ascii="Montserrat" w:hAnsi="Montserrat"/>
          <w:b/>
          <w:sz w:val="20"/>
          <w:szCs w:val="20"/>
        </w:rPr>
      </w:pPr>
      <w:r w:rsidRPr="00412140">
        <w:rPr>
          <w:rFonts w:ascii="Montserrat" w:hAnsi="Montserrat"/>
          <w:b/>
          <w:sz w:val="20"/>
          <w:szCs w:val="20"/>
        </w:rPr>
        <w:t>OBJETO DE</w:t>
      </w:r>
      <w:r w:rsidR="00AE79C3" w:rsidRPr="00412140">
        <w:rPr>
          <w:rFonts w:ascii="Montserrat" w:hAnsi="Montserrat"/>
          <w:b/>
          <w:sz w:val="20"/>
          <w:szCs w:val="20"/>
        </w:rPr>
        <w:t xml:space="preserve"> </w:t>
      </w:r>
      <w:r w:rsidRPr="00412140">
        <w:rPr>
          <w:rFonts w:ascii="Montserrat" w:hAnsi="Montserrat"/>
          <w:b/>
          <w:sz w:val="20"/>
          <w:szCs w:val="20"/>
        </w:rPr>
        <w:t>L</w:t>
      </w:r>
      <w:r w:rsidR="00AE79C3" w:rsidRPr="00412140">
        <w:rPr>
          <w:rFonts w:ascii="Montserrat" w:hAnsi="Montserrat"/>
          <w:b/>
          <w:sz w:val="20"/>
          <w:szCs w:val="20"/>
        </w:rPr>
        <w:t>A</w:t>
      </w:r>
      <w:r w:rsidRPr="00412140">
        <w:rPr>
          <w:rFonts w:ascii="Montserrat" w:hAnsi="Montserrat"/>
          <w:b/>
          <w:sz w:val="20"/>
          <w:szCs w:val="20"/>
        </w:rPr>
        <w:t xml:space="preserve"> CONTRAT</w:t>
      </w:r>
      <w:r w:rsidR="00AE79C3" w:rsidRPr="00412140">
        <w:rPr>
          <w:rFonts w:ascii="Montserrat" w:hAnsi="Montserrat"/>
          <w:b/>
          <w:sz w:val="20"/>
          <w:szCs w:val="20"/>
        </w:rPr>
        <w:t>ACIÓN</w:t>
      </w:r>
    </w:p>
    <w:p w14:paraId="7EAF849F" w14:textId="77777777" w:rsidR="00694028" w:rsidRDefault="00694028" w:rsidP="00537391">
      <w:pPr>
        <w:jc w:val="both"/>
        <w:rPr>
          <w:rFonts w:ascii="Montserrat" w:eastAsia="Montserrat" w:hAnsi="Montserrat" w:cs="Montserrat"/>
          <w:sz w:val="20"/>
          <w:szCs w:val="20"/>
        </w:rPr>
      </w:pPr>
    </w:p>
    <w:p w14:paraId="59E9DAE2" w14:textId="77777777" w:rsidR="001E2C29" w:rsidRDefault="001E2C29" w:rsidP="00537391">
      <w:pPr>
        <w:pStyle w:val="Prrafodelista"/>
        <w:spacing w:after="0"/>
        <w:ind w:left="0"/>
        <w:jc w:val="both"/>
        <w:rPr>
          <w:rFonts w:ascii="Montserrat" w:hAnsi="Montserrat"/>
          <w:sz w:val="20"/>
          <w:szCs w:val="20"/>
        </w:rPr>
      </w:pPr>
      <w:r w:rsidRPr="001E2C29">
        <w:rPr>
          <w:rFonts w:ascii="Montserrat" w:hAnsi="Montserrat"/>
          <w:sz w:val="20"/>
          <w:szCs w:val="20"/>
        </w:rPr>
        <w:t>La Constitución Política de los Estados Unidos Mexicanos reconoce en su artículo 4o, párrafo cuarto, el derecho humano que toda persona tiene en nuestro país a la protección de la salud, disponiendo que la Ley definirá las bases y modalidades para el acceso a los servicios de salud, así como un sistema de salud para el bienestar, con el fin de garantizar la extensión progresiva, cuantitativa y cualitativa de los servicios de salud para la atención integral y gratuita de las personas que no cuenten con seguridad social.</w:t>
      </w:r>
    </w:p>
    <w:p w14:paraId="38B02EBC" w14:textId="77777777" w:rsidR="001E2C29" w:rsidRPr="001E2C29" w:rsidRDefault="001E2C29" w:rsidP="00537391">
      <w:pPr>
        <w:pStyle w:val="Prrafodelista"/>
        <w:spacing w:after="0"/>
        <w:ind w:left="0"/>
        <w:jc w:val="both"/>
        <w:rPr>
          <w:rFonts w:ascii="Montserrat" w:hAnsi="Montserrat"/>
          <w:sz w:val="20"/>
          <w:szCs w:val="20"/>
        </w:rPr>
      </w:pPr>
    </w:p>
    <w:p w14:paraId="7B7F05A9" w14:textId="77777777" w:rsidR="001E2C29" w:rsidRDefault="001E2C29" w:rsidP="00537391">
      <w:pPr>
        <w:pStyle w:val="Prrafodelista"/>
        <w:spacing w:after="0"/>
        <w:ind w:left="0"/>
        <w:jc w:val="both"/>
        <w:rPr>
          <w:rFonts w:ascii="Montserrat" w:hAnsi="Montserrat"/>
          <w:sz w:val="20"/>
          <w:szCs w:val="20"/>
        </w:rPr>
      </w:pPr>
      <w:r w:rsidRPr="001E2C29">
        <w:rPr>
          <w:rFonts w:ascii="Montserrat" w:hAnsi="Montserrat"/>
          <w:sz w:val="20"/>
          <w:szCs w:val="20"/>
        </w:rPr>
        <w:t xml:space="preserve">Que dentro de los objetivos prioritarios del Plan Sectorial de Salud 2020-2024 se encuentra el tener la suficiencia de los recursos humanos en salud. Por lo que en 2022 se realizó por diversas instituciones públicas la convocatoria para el reclutamiento denominada “Jornada Nacional de Reclutamiento y Contratación para médicas y médicos especialistas”, que a la </w:t>
      </w:r>
      <w:r w:rsidRPr="000164ED">
        <w:rPr>
          <w:rFonts w:ascii="Montserrat" w:hAnsi="Montserrat"/>
          <w:sz w:val="20"/>
          <w:szCs w:val="20"/>
        </w:rPr>
        <w:t>conclusión 2,329 plaz</w:t>
      </w:r>
      <w:r w:rsidRPr="001E2C29">
        <w:rPr>
          <w:rFonts w:ascii="Montserrat" w:hAnsi="Montserrat"/>
          <w:sz w:val="20"/>
          <w:szCs w:val="20"/>
        </w:rPr>
        <w:t>as no tuvieron postulación en zonas de alta y muy alta marginación.</w:t>
      </w:r>
    </w:p>
    <w:p w14:paraId="7589437F" w14:textId="77777777" w:rsidR="001E2C29" w:rsidRPr="001E2C29" w:rsidRDefault="001E2C29" w:rsidP="00537391">
      <w:pPr>
        <w:pStyle w:val="Prrafodelista"/>
        <w:spacing w:after="0"/>
        <w:ind w:left="0"/>
        <w:jc w:val="both"/>
        <w:rPr>
          <w:rFonts w:ascii="Montserrat" w:hAnsi="Montserrat"/>
          <w:sz w:val="20"/>
          <w:szCs w:val="20"/>
        </w:rPr>
      </w:pPr>
    </w:p>
    <w:p w14:paraId="4C938E13" w14:textId="72D0A322" w:rsidR="009A1FEB" w:rsidRDefault="001E2C29" w:rsidP="00537391">
      <w:pPr>
        <w:pStyle w:val="Prrafodelista"/>
        <w:spacing w:after="0"/>
        <w:ind w:left="0"/>
        <w:jc w:val="both"/>
        <w:rPr>
          <w:rFonts w:ascii="Montserrat" w:hAnsi="Montserrat"/>
          <w:sz w:val="20"/>
          <w:szCs w:val="20"/>
        </w:rPr>
      </w:pPr>
      <w:r w:rsidRPr="001E2C29">
        <w:rPr>
          <w:rFonts w:ascii="Montserrat" w:hAnsi="Montserrat"/>
          <w:sz w:val="20"/>
          <w:szCs w:val="20"/>
        </w:rPr>
        <w:t>En ese sentido, los Servicios de Salud del Instituto Mexicano del Seguro Social para el Bienestar (</w:t>
      </w:r>
      <w:r w:rsidR="00F81A60" w:rsidRPr="00F81A60">
        <w:rPr>
          <w:rFonts w:ascii="Montserrat" w:hAnsi="Montserrat"/>
          <w:b/>
          <w:bCs/>
          <w:sz w:val="20"/>
          <w:szCs w:val="20"/>
        </w:rPr>
        <w:t>IMSS-Bienestar</w:t>
      </w:r>
      <w:r w:rsidRPr="001E2C29">
        <w:rPr>
          <w:rFonts w:ascii="Montserrat" w:hAnsi="Montserrat"/>
          <w:sz w:val="20"/>
          <w:szCs w:val="20"/>
        </w:rPr>
        <w:t xml:space="preserve">) </w:t>
      </w:r>
      <w:r w:rsidR="00832015">
        <w:rPr>
          <w:rFonts w:ascii="Montserrat" w:hAnsi="Montserrat"/>
          <w:sz w:val="20"/>
          <w:szCs w:val="20"/>
        </w:rPr>
        <w:t>de los Estados Unidos Mexicanos y el Ministerio de Salud Públ</w:t>
      </w:r>
      <w:r w:rsidR="008307D5">
        <w:rPr>
          <w:rFonts w:ascii="Montserrat" w:hAnsi="Montserrat"/>
          <w:sz w:val="20"/>
          <w:szCs w:val="20"/>
        </w:rPr>
        <w:t>i</w:t>
      </w:r>
      <w:r w:rsidR="00832015">
        <w:rPr>
          <w:rFonts w:ascii="Montserrat" w:hAnsi="Montserrat"/>
          <w:sz w:val="20"/>
          <w:szCs w:val="20"/>
        </w:rPr>
        <w:t>ca  (MINSAP) de la República de Cuba</w:t>
      </w:r>
      <w:r w:rsidR="001D1A8B">
        <w:rPr>
          <w:rFonts w:ascii="Montserrat" w:hAnsi="Montserrat"/>
          <w:sz w:val="20"/>
          <w:szCs w:val="20"/>
        </w:rPr>
        <w:t>,</w:t>
      </w:r>
      <w:r w:rsidR="00832015">
        <w:rPr>
          <w:rFonts w:ascii="Montserrat" w:hAnsi="Montserrat"/>
          <w:sz w:val="20"/>
          <w:szCs w:val="20"/>
        </w:rPr>
        <w:t xml:space="preserve"> </w:t>
      </w:r>
      <w:r w:rsidR="009A1FEB">
        <w:rPr>
          <w:rFonts w:ascii="Montserrat" w:hAnsi="Montserrat"/>
          <w:sz w:val="20"/>
          <w:szCs w:val="20"/>
        </w:rPr>
        <w:t>suscribi</w:t>
      </w:r>
      <w:r w:rsidR="00832015">
        <w:rPr>
          <w:rFonts w:ascii="Montserrat" w:hAnsi="Montserrat"/>
          <w:sz w:val="20"/>
          <w:szCs w:val="20"/>
        </w:rPr>
        <w:t>eron el pasado</w:t>
      </w:r>
      <w:r w:rsidR="009A1FEB">
        <w:rPr>
          <w:rFonts w:ascii="Montserrat" w:hAnsi="Montserrat"/>
          <w:sz w:val="20"/>
          <w:szCs w:val="20"/>
        </w:rPr>
        <w:t xml:space="preserve"> 11 de mayo de 2024 el </w:t>
      </w:r>
      <w:r w:rsidR="009A1FEB" w:rsidRPr="009A1FEB">
        <w:rPr>
          <w:rFonts w:ascii="Montserrat" w:hAnsi="Montserrat"/>
          <w:b/>
          <w:bCs/>
          <w:sz w:val="20"/>
          <w:szCs w:val="20"/>
        </w:rPr>
        <w:t>ACUERDO DE COOPERACIÓN TÉCNICA, CIENTÍFICA Y ACADÉMICA EN MATERIA DE SALUD ENTRE LOS SERVICIOS DE SALUD DEL INSTITUTO MEXICANO DEL SEGURO SOCIAL PARA EL BIENESTAR DE LOS ESTADOS UNIDOS MEXICANOS Y EL MINISTERIO DE SALUD PÚBLICA DE LA REPÚBLICA DE CUBA</w:t>
      </w:r>
      <w:r w:rsidR="009A1FEB" w:rsidRPr="00FF0770">
        <w:rPr>
          <w:rFonts w:ascii="Montserrat" w:hAnsi="Montserrat"/>
          <w:sz w:val="20"/>
          <w:szCs w:val="20"/>
        </w:rPr>
        <w:t xml:space="preserve">, </w:t>
      </w:r>
      <w:r w:rsidR="00F13A26" w:rsidRPr="00FF0770">
        <w:rPr>
          <w:rFonts w:ascii="Montserrat" w:hAnsi="Montserrat"/>
          <w:sz w:val="20"/>
          <w:szCs w:val="20"/>
        </w:rPr>
        <w:t xml:space="preserve"> con vigencia al 31 de diciembre de 2025</w:t>
      </w:r>
      <w:r w:rsidR="00F13A26">
        <w:rPr>
          <w:rFonts w:ascii="Montserrat" w:hAnsi="Montserrat"/>
          <w:b/>
          <w:bCs/>
          <w:sz w:val="20"/>
          <w:szCs w:val="20"/>
        </w:rPr>
        <w:t xml:space="preserve"> </w:t>
      </w:r>
      <w:r w:rsidR="009A1FEB">
        <w:rPr>
          <w:rFonts w:ascii="Montserrat" w:hAnsi="Montserrat"/>
          <w:sz w:val="20"/>
          <w:szCs w:val="20"/>
        </w:rPr>
        <w:t>en el que se estableció como objeto:</w:t>
      </w:r>
    </w:p>
    <w:p w14:paraId="1A4EA886" w14:textId="77777777" w:rsidR="009A1FEB" w:rsidRDefault="009A1FEB" w:rsidP="00537391">
      <w:pPr>
        <w:pStyle w:val="Prrafodelista"/>
        <w:spacing w:after="0"/>
        <w:ind w:left="0"/>
        <w:jc w:val="both"/>
        <w:rPr>
          <w:rFonts w:ascii="Montserrat" w:hAnsi="Montserrat"/>
          <w:sz w:val="20"/>
          <w:szCs w:val="20"/>
        </w:rPr>
      </w:pPr>
    </w:p>
    <w:p w14:paraId="4AF853B9" w14:textId="4357640C" w:rsidR="009A1FEB" w:rsidRDefault="009A1FEB" w:rsidP="00C9316C">
      <w:pPr>
        <w:pStyle w:val="Prrafodelista"/>
        <w:spacing w:after="0"/>
        <w:ind w:left="567" w:right="616"/>
        <w:jc w:val="both"/>
        <w:rPr>
          <w:rFonts w:ascii="Montserrat" w:hAnsi="Montserrat"/>
          <w:sz w:val="20"/>
          <w:szCs w:val="20"/>
        </w:rPr>
      </w:pPr>
      <w:r>
        <w:rPr>
          <w:rFonts w:ascii="Montserrat" w:hAnsi="Montserrat"/>
          <w:sz w:val="20"/>
          <w:szCs w:val="20"/>
        </w:rPr>
        <w:t>“… dar continuidad a la cooperación en materia de salud establecid</w:t>
      </w:r>
      <w:r w:rsidR="00450CDF">
        <w:rPr>
          <w:rFonts w:ascii="Montserrat" w:hAnsi="Montserrat"/>
          <w:sz w:val="20"/>
          <w:szCs w:val="20"/>
        </w:rPr>
        <w:t>o</w:t>
      </w:r>
      <w:r>
        <w:rPr>
          <w:rFonts w:ascii="Montserrat" w:hAnsi="Montserrat"/>
          <w:sz w:val="20"/>
          <w:szCs w:val="20"/>
        </w:rPr>
        <w:t xml:space="preserve"> en el Acuerdo 2023, a través de la participación de médicas y médicos especialistas en diversas disciplinas pertenecientes al sistema de salud cubano, en adelante “Profesionales de la Salud”, para la atención</w:t>
      </w:r>
      <w:r w:rsidR="00BE19DA">
        <w:rPr>
          <w:rFonts w:ascii="Montserrat" w:hAnsi="Montserrat"/>
          <w:sz w:val="20"/>
          <w:szCs w:val="20"/>
        </w:rPr>
        <w:t xml:space="preserve"> de personas sin afiliación a las instituciones de seguridad social en aquel</w:t>
      </w:r>
      <w:r w:rsidR="00B4058C">
        <w:rPr>
          <w:rFonts w:ascii="Montserrat" w:hAnsi="Montserrat"/>
          <w:sz w:val="20"/>
          <w:szCs w:val="20"/>
        </w:rPr>
        <w:t>l</w:t>
      </w:r>
      <w:r w:rsidR="00BE19DA">
        <w:rPr>
          <w:rFonts w:ascii="Montserrat" w:hAnsi="Montserrat"/>
          <w:sz w:val="20"/>
          <w:szCs w:val="20"/>
        </w:rPr>
        <w:t xml:space="preserve">as </w:t>
      </w:r>
      <w:r w:rsidR="00A82454">
        <w:rPr>
          <w:rFonts w:ascii="Montserrat" w:hAnsi="Montserrat"/>
          <w:sz w:val="20"/>
          <w:szCs w:val="20"/>
        </w:rPr>
        <w:t>Entidades Federativas</w:t>
      </w:r>
      <w:r w:rsidR="00BE19DA">
        <w:rPr>
          <w:rFonts w:ascii="Montserrat" w:hAnsi="Montserrat"/>
          <w:sz w:val="20"/>
          <w:szCs w:val="20"/>
        </w:rPr>
        <w:t xml:space="preserve"> de los Estados Unidos Mexicanos, cuyos gobiernos tengan suscrito un convenio de coordinación con el IMSS-BIENESTAR</w:t>
      </w:r>
      <w:r w:rsidR="00C9316C">
        <w:rPr>
          <w:rFonts w:ascii="Montserrat" w:hAnsi="Montserrat"/>
          <w:sz w:val="20"/>
          <w:szCs w:val="20"/>
        </w:rPr>
        <w:t>…”</w:t>
      </w:r>
    </w:p>
    <w:p w14:paraId="3A8D4DAE" w14:textId="77777777" w:rsidR="001E2C29" w:rsidRPr="00412140" w:rsidRDefault="001E2C29" w:rsidP="00537391">
      <w:pPr>
        <w:jc w:val="both"/>
        <w:rPr>
          <w:rFonts w:ascii="Montserrat" w:eastAsia="Montserrat" w:hAnsi="Montserrat" w:cs="Montserrat"/>
          <w:sz w:val="20"/>
          <w:szCs w:val="20"/>
        </w:rPr>
      </w:pPr>
    </w:p>
    <w:p w14:paraId="446CAA87" w14:textId="401FBFCE" w:rsidR="002F514C" w:rsidRPr="00DF05E8" w:rsidRDefault="001D1A8B" w:rsidP="00DF05E8">
      <w:pPr>
        <w:pStyle w:val="Prrafodelista"/>
        <w:spacing w:after="0"/>
        <w:ind w:left="0"/>
        <w:jc w:val="both"/>
        <w:rPr>
          <w:rFonts w:ascii="Montserrat" w:hAnsi="Montserrat"/>
          <w:b/>
          <w:bCs/>
          <w:sz w:val="20"/>
          <w:szCs w:val="20"/>
        </w:rPr>
      </w:pPr>
      <w:r>
        <w:rPr>
          <w:rFonts w:ascii="Montserrat" w:hAnsi="Montserrat"/>
          <w:sz w:val="20"/>
          <w:szCs w:val="20"/>
        </w:rPr>
        <w:t xml:space="preserve">Considerando que </w:t>
      </w:r>
      <w:r w:rsidR="004823F8" w:rsidRPr="004823F8">
        <w:rPr>
          <w:rFonts w:ascii="Montserrat" w:hAnsi="Montserrat"/>
          <w:sz w:val="20"/>
          <w:szCs w:val="20"/>
        </w:rPr>
        <w:t xml:space="preserve">el </w:t>
      </w:r>
      <w:r w:rsidR="00F81A60" w:rsidRPr="00F81A60">
        <w:rPr>
          <w:rFonts w:ascii="Montserrat" w:hAnsi="Montserrat"/>
          <w:b/>
          <w:bCs/>
          <w:sz w:val="20"/>
          <w:szCs w:val="20"/>
        </w:rPr>
        <w:t>IMSS-Bienestar</w:t>
      </w:r>
      <w:r>
        <w:rPr>
          <w:rFonts w:ascii="Montserrat" w:hAnsi="Montserrat"/>
          <w:b/>
          <w:bCs/>
          <w:sz w:val="20"/>
          <w:szCs w:val="20"/>
        </w:rPr>
        <w:t xml:space="preserve">, </w:t>
      </w:r>
      <w:r w:rsidRPr="001D1A8B">
        <w:rPr>
          <w:rFonts w:ascii="Montserrat" w:hAnsi="Montserrat"/>
          <w:sz w:val="20"/>
          <w:szCs w:val="20"/>
        </w:rPr>
        <w:t xml:space="preserve">de conformidad con </w:t>
      </w:r>
      <w:r>
        <w:rPr>
          <w:rFonts w:ascii="Montserrat" w:hAnsi="Montserrat"/>
          <w:sz w:val="20"/>
          <w:szCs w:val="20"/>
        </w:rPr>
        <w:t xml:space="preserve">el artículo 2 del </w:t>
      </w:r>
      <w:r w:rsidRPr="001D1A8B">
        <w:rPr>
          <w:rFonts w:ascii="Montserrat" w:hAnsi="Montserrat"/>
          <w:sz w:val="20"/>
          <w:szCs w:val="20"/>
        </w:rPr>
        <w:t>Decreto de creación, publicado el 31 de agosto de 2022</w:t>
      </w:r>
      <w:r>
        <w:rPr>
          <w:rFonts w:ascii="Montserrat" w:hAnsi="Montserrat"/>
          <w:sz w:val="20"/>
          <w:szCs w:val="20"/>
        </w:rPr>
        <w:t xml:space="preserve">, </w:t>
      </w:r>
      <w:r w:rsidR="00AE79C3" w:rsidRPr="00412140">
        <w:rPr>
          <w:rFonts w:ascii="Montserrat" w:hAnsi="Montserrat"/>
          <w:sz w:val="20"/>
          <w:szCs w:val="20"/>
        </w:rPr>
        <w:t>tiene por objeto brindar a las personas sin afiliación a las instituciones de seguridad social atención integral gratuita médica y hospitalaria con medicamentos y demás insumos asociados, bajo criterios de universalidad e igualdad, en condiciones que les permitan el acceso progresivo, efectivo, oportuno, de calidad y sin discriminación alguna, ya sea medi</w:t>
      </w:r>
      <w:r w:rsidR="00510BEE">
        <w:rPr>
          <w:rFonts w:ascii="Montserrat" w:hAnsi="Montserrat"/>
          <w:sz w:val="20"/>
          <w:szCs w:val="20"/>
        </w:rPr>
        <w:t>ante el</w:t>
      </w:r>
      <w:r w:rsidR="00AE79C3" w:rsidRPr="00412140">
        <w:rPr>
          <w:rFonts w:ascii="Montserrat" w:hAnsi="Montserrat"/>
          <w:sz w:val="20"/>
          <w:szCs w:val="20"/>
        </w:rPr>
        <w:t xml:space="preserve"> Modelo de Atención Integral a la Salud, del Instituto Mexicano del Seguro Social o, en su caso, el Modelo de Atención a la Salud para el Bienestar, mismo que debe considerar la atención integral que vincule los servicios de salud y la acción comunitaria; </w:t>
      </w:r>
      <w:r>
        <w:rPr>
          <w:rFonts w:ascii="Montserrat" w:hAnsi="Montserrat"/>
          <w:sz w:val="20"/>
          <w:szCs w:val="20"/>
        </w:rPr>
        <w:t xml:space="preserve">se </w:t>
      </w:r>
      <w:r w:rsidR="00AE79C3" w:rsidRPr="00412140">
        <w:rPr>
          <w:rFonts w:ascii="Montserrat" w:hAnsi="Montserrat"/>
          <w:sz w:val="20"/>
          <w:szCs w:val="20"/>
        </w:rPr>
        <w:t xml:space="preserve">requiere la contratación del </w:t>
      </w:r>
      <w:r w:rsidR="000E5B97" w:rsidRPr="00412140">
        <w:rPr>
          <w:rFonts w:ascii="Montserrat" w:eastAsia="Montserrat" w:hAnsi="Montserrat" w:cs="Montserrat"/>
          <w:b/>
          <w:sz w:val="20"/>
          <w:szCs w:val="20"/>
        </w:rPr>
        <w:t xml:space="preserve">SERVICIO </w:t>
      </w:r>
      <w:r w:rsidR="000E5B97" w:rsidRPr="001A7209">
        <w:rPr>
          <w:rFonts w:ascii="Montserrat" w:eastAsia="Montserrat" w:hAnsi="Montserrat" w:cs="Montserrat"/>
          <w:b/>
          <w:sz w:val="20"/>
          <w:szCs w:val="20"/>
        </w:rPr>
        <w:t xml:space="preserve">DE </w:t>
      </w:r>
      <w:r w:rsidR="000E5B97" w:rsidRPr="00F81931">
        <w:rPr>
          <w:rFonts w:ascii="Montserrat" w:eastAsia="Montserrat" w:hAnsi="Montserrat" w:cs="Montserrat"/>
          <w:b/>
          <w:sz w:val="20"/>
          <w:szCs w:val="20"/>
        </w:rPr>
        <w:t xml:space="preserve">HOSPEDAJE, ALIMENTACIÓN Y TRANSPORTE TERRESTRE PARA COLABORADORES EXTERNOS DE SERVICIOS DE SALUD DEL INSTITUTO MEXICANO DEL </w:t>
      </w:r>
      <w:r w:rsidR="000E5B97" w:rsidRPr="00F81931">
        <w:rPr>
          <w:rFonts w:ascii="Montserrat" w:eastAsia="Montserrat" w:hAnsi="Montserrat" w:cs="Montserrat"/>
          <w:b/>
          <w:sz w:val="20"/>
          <w:szCs w:val="20"/>
        </w:rPr>
        <w:lastRenderedPageBreak/>
        <w:t>SEGURO SOCIAL PARA EL BIENESTAR (</w:t>
      </w:r>
      <w:r w:rsidR="00F81A60" w:rsidRPr="00F81A60">
        <w:rPr>
          <w:rFonts w:ascii="Montserrat" w:eastAsia="Montserrat" w:hAnsi="Montserrat" w:cs="Montserrat"/>
          <w:b/>
          <w:sz w:val="20"/>
          <w:szCs w:val="20"/>
        </w:rPr>
        <w:t>IMSS-Bienestar</w:t>
      </w:r>
      <w:r w:rsidR="000E5B97" w:rsidRPr="00F81931">
        <w:rPr>
          <w:rFonts w:ascii="Montserrat" w:eastAsia="Montserrat" w:hAnsi="Montserrat" w:cs="Montserrat"/>
          <w:b/>
          <w:sz w:val="20"/>
          <w:szCs w:val="20"/>
        </w:rPr>
        <w:t>)</w:t>
      </w:r>
      <w:r w:rsidR="007B699E" w:rsidRPr="00412140">
        <w:rPr>
          <w:rFonts w:ascii="Montserrat" w:hAnsi="Montserrat"/>
          <w:b/>
          <w:bCs/>
          <w:sz w:val="20"/>
          <w:szCs w:val="20"/>
        </w:rPr>
        <w:t xml:space="preserve">, </w:t>
      </w:r>
      <w:r w:rsidR="007B699E" w:rsidRPr="00412140">
        <w:rPr>
          <w:rFonts w:ascii="Montserrat" w:hAnsi="Montserrat"/>
          <w:sz w:val="20"/>
          <w:szCs w:val="20"/>
        </w:rPr>
        <w:t>en adel</w:t>
      </w:r>
      <w:r w:rsidR="00510BEE">
        <w:rPr>
          <w:rFonts w:ascii="Montserrat" w:hAnsi="Montserrat"/>
          <w:sz w:val="20"/>
          <w:szCs w:val="20"/>
        </w:rPr>
        <w:t>ante el</w:t>
      </w:r>
      <w:r w:rsidR="007B699E" w:rsidRPr="00412140">
        <w:rPr>
          <w:rFonts w:ascii="Montserrat" w:hAnsi="Montserrat"/>
          <w:sz w:val="20"/>
          <w:szCs w:val="20"/>
        </w:rPr>
        <w:t xml:space="preserve"> </w:t>
      </w:r>
      <w:r w:rsidR="007B699E" w:rsidRPr="00412140">
        <w:rPr>
          <w:rFonts w:ascii="Montserrat" w:hAnsi="Montserrat"/>
          <w:b/>
          <w:bCs/>
          <w:sz w:val="20"/>
          <w:szCs w:val="20"/>
        </w:rPr>
        <w:t>SERVICIO</w:t>
      </w:r>
      <w:r w:rsidR="00AE79C3" w:rsidRPr="00412140">
        <w:rPr>
          <w:rFonts w:ascii="Montserrat" w:hAnsi="Montserrat"/>
          <w:sz w:val="20"/>
          <w:szCs w:val="20"/>
        </w:rPr>
        <w:t xml:space="preserve">, con la finalidad de </w:t>
      </w:r>
      <w:r w:rsidR="000E5B97" w:rsidRPr="001E2C29">
        <w:rPr>
          <w:rFonts w:ascii="Montserrat" w:hAnsi="Montserrat"/>
          <w:sz w:val="20"/>
          <w:szCs w:val="20"/>
        </w:rPr>
        <w:t xml:space="preserve">proporcionar apoyo </w:t>
      </w:r>
      <w:r w:rsidR="000E5B97" w:rsidRPr="00FF0770">
        <w:rPr>
          <w:rFonts w:ascii="Montserrat" w:hAnsi="Montserrat"/>
          <w:sz w:val="20"/>
          <w:szCs w:val="20"/>
        </w:rPr>
        <w:t xml:space="preserve">logístico </w:t>
      </w:r>
      <w:r w:rsidR="00E965E5">
        <w:rPr>
          <w:rFonts w:ascii="Montserrat" w:hAnsi="Montserrat"/>
          <w:sz w:val="20"/>
          <w:szCs w:val="20"/>
        </w:rPr>
        <w:t xml:space="preserve">y operativo </w:t>
      </w:r>
      <w:r w:rsidR="00E965E5" w:rsidRPr="00E965E5">
        <w:rPr>
          <w:rFonts w:ascii="Montserrat" w:hAnsi="Montserrat"/>
          <w:sz w:val="20"/>
          <w:szCs w:val="20"/>
        </w:rPr>
        <w:t xml:space="preserve">en la planificación, organización, administración y ejecución de todas las actividades y eventos </w:t>
      </w:r>
      <w:r w:rsidR="009F2C01">
        <w:rPr>
          <w:rFonts w:ascii="Montserrat" w:hAnsi="Montserrat"/>
          <w:sz w:val="20"/>
          <w:szCs w:val="20"/>
        </w:rPr>
        <w:t>que se desarrollen en</w:t>
      </w:r>
      <w:r w:rsidR="009F2C01" w:rsidRPr="00E965E5">
        <w:rPr>
          <w:rFonts w:ascii="Montserrat" w:hAnsi="Montserrat"/>
          <w:sz w:val="20"/>
          <w:szCs w:val="20"/>
        </w:rPr>
        <w:t xml:space="preserve"> </w:t>
      </w:r>
      <w:r w:rsidR="009F2C01">
        <w:rPr>
          <w:rFonts w:ascii="Montserrat" w:hAnsi="Montserrat"/>
          <w:sz w:val="20"/>
          <w:szCs w:val="20"/>
        </w:rPr>
        <w:t xml:space="preserve">las </w:t>
      </w:r>
      <w:r w:rsidR="00A82454">
        <w:rPr>
          <w:rFonts w:ascii="Montserrat" w:eastAsia="Times New Roman" w:hAnsi="Montserrat" w:cs="Times New Roman"/>
          <w:sz w:val="20"/>
          <w:szCs w:val="20"/>
        </w:rPr>
        <w:t>Entidades Federativas</w:t>
      </w:r>
      <w:r w:rsidR="009F2C01">
        <w:rPr>
          <w:rFonts w:ascii="Montserrat" w:eastAsia="Times New Roman" w:hAnsi="Montserrat" w:cs="Times New Roman"/>
          <w:sz w:val="20"/>
          <w:szCs w:val="20"/>
        </w:rPr>
        <w:t xml:space="preserve"> con las que se tiene suscrito un Convenio de Colaboración para la transferencia de los servicios de salud en</w:t>
      </w:r>
      <w:r w:rsidR="009F2C01" w:rsidRPr="00E965E5">
        <w:rPr>
          <w:rFonts w:ascii="Montserrat" w:hAnsi="Montserrat"/>
          <w:sz w:val="20"/>
          <w:szCs w:val="20"/>
        </w:rPr>
        <w:t xml:space="preserve"> </w:t>
      </w:r>
      <w:r w:rsidR="00E965E5" w:rsidRPr="00E965E5">
        <w:rPr>
          <w:rFonts w:ascii="Montserrat" w:hAnsi="Montserrat"/>
          <w:sz w:val="20"/>
          <w:szCs w:val="20"/>
        </w:rPr>
        <w:t>el territorio nacional</w:t>
      </w:r>
      <w:r w:rsidR="00E965E5">
        <w:rPr>
          <w:rFonts w:ascii="Montserrat" w:hAnsi="Montserrat"/>
          <w:sz w:val="20"/>
          <w:szCs w:val="20"/>
        </w:rPr>
        <w:t>,</w:t>
      </w:r>
      <w:r w:rsidR="000E5B97" w:rsidRPr="001E2C29">
        <w:rPr>
          <w:rFonts w:ascii="Montserrat" w:hAnsi="Montserrat"/>
          <w:sz w:val="20"/>
          <w:szCs w:val="20"/>
        </w:rPr>
        <w:t xml:space="preserve"> </w:t>
      </w:r>
      <w:r w:rsidR="009F2C01">
        <w:rPr>
          <w:rFonts w:ascii="Montserrat" w:hAnsi="Montserrat"/>
          <w:sz w:val="20"/>
          <w:szCs w:val="20"/>
        </w:rPr>
        <w:t xml:space="preserve">para </w:t>
      </w:r>
      <w:r w:rsidR="000E5B97" w:rsidRPr="001E2C29">
        <w:rPr>
          <w:rFonts w:ascii="Montserrat" w:hAnsi="Montserrat"/>
          <w:sz w:val="20"/>
          <w:szCs w:val="20"/>
        </w:rPr>
        <w:t>garant</w:t>
      </w:r>
      <w:r w:rsidR="009F2C01">
        <w:rPr>
          <w:rFonts w:ascii="Montserrat" w:hAnsi="Montserrat"/>
          <w:sz w:val="20"/>
          <w:szCs w:val="20"/>
        </w:rPr>
        <w:t>izar</w:t>
      </w:r>
      <w:r w:rsidR="000E5B97" w:rsidRPr="001E2C29">
        <w:rPr>
          <w:rFonts w:ascii="Montserrat" w:hAnsi="Montserrat"/>
          <w:sz w:val="20"/>
          <w:szCs w:val="20"/>
        </w:rPr>
        <w:t xml:space="preserve"> el </w:t>
      </w:r>
      <w:r w:rsidR="000E5B97">
        <w:rPr>
          <w:rFonts w:ascii="Montserrat" w:hAnsi="Montserrat"/>
          <w:sz w:val="20"/>
          <w:szCs w:val="20"/>
        </w:rPr>
        <w:t xml:space="preserve">hospedaje, alimentación y </w:t>
      </w:r>
      <w:r w:rsidR="000E5B97" w:rsidRPr="001E2C29">
        <w:rPr>
          <w:rFonts w:ascii="Montserrat" w:hAnsi="Montserrat"/>
          <w:sz w:val="20"/>
          <w:szCs w:val="20"/>
        </w:rPr>
        <w:t xml:space="preserve">transporte a los Profesionales de la Salud </w:t>
      </w:r>
      <w:r w:rsidR="009F2C01">
        <w:rPr>
          <w:rFonts w:ascii="Montserrat" w:hAnsi="Montserrat"/>
          <w:sz w:val="20"/>
          <w:szCs w:val="20"/>
        </w:rPr>
        <w:t xml:space="preserve">provenientes de la República de Cuba, para que cuenten con las condiciones de vida adecuadas, </w:t>
      </w:r>
      <w:r w:rsidR="000E5B97" w:rsidRPr="001E2C29">
        <w:rPr>
          <w:rFonts w:ascii="Montserrat" w:hAnsi="Montserrat"/>
          <w:sz w:val="20"/>
          <w:szCs w:val="20"/>
        </w:rPr>
        <w:t>con motivo del desempeño de sus funciones, en correspondencia a las condiciones al lugar donde fueron asignados</w:t>
      </w:r>
      <w:r w:rsidR="00AE79C3" w:rsidRPr="00412140">
        <w:rPr>
          <w:rFonts w:ascii="Montserrat" w:hAnsi="Montserrat"/>
          <w:sz w:val="20"/>
          <w:szCs w:val="20"/>
        </w:rPr>
        <w:t xml:space="preserve">, </w:t>
      </w:r>
      <w:r w:rsidR="000E5B97">
        <w:rPr>
          <w:rFonts w:ascii="Montserrat" w:hAnsi="Montserrat"/>
          <w:sz w:val="20"/>
          <w:szCs w:val="20"/>
        </w:rPr>
        <w:t>en terminos de los requerimientos establecidos en el</w:t>
      </w:r>
      <w:r w:rsidR="00AE79C3" w:rsidRPr="00412140">
        <w:rPr>
          <w:rFonts w:ascii="Montserrat" w:hAnsi="Montserrat"/>
          <w:sz w:val="20"/>
          <w:szCs w:val="20"/>
        </w:rPr>
        <w:t xml:space="preserve"> presente </w:t>
      </w:r>
      <w:r w:rsidR="00AE79C3" w:rsidRPr="008307D5">
        <w:rPr>
          <w:rFonts w:ascii="Montserrat" w:hAnsi="Montserrat"/>
          <w:sz w:val="20"/>
        </w:rPr>
        <w:t>Anexo Técnico y sus Apéndices</w:t>
      </w:r>
      <w:r w:rsidR="00AE79C3" w:rsidRPr="00412140">
        <w:rPr>
          <w:rFonts w:ascii="Montserrat" w:hAnsi="Montserrat"/>
          <w:sz w:val="20"/>
          <w:szCs w:val="20"/>
        </w:rPr>
        <w:t>.</w:t>
      </w:r>
    </w:p>
    <w:p w14:paraId="295FFDDE" w14:textId="77777777" w:rsidR="002F514C" w:rsidRDefault="002F514C" w:rsidP="00537391">
      <w:pPr>
        <w:jc w:val="both"/>
        <w:rPr>
          <w:rFonts w:ascii="Montserrat" w:eastAsia="Montserrat" w:hAnsi="Montserrat" w:cs="Montserrat"/>
          <w:b/>
          <w:bCs/>
          <w:sz w:val="20"/>
          <w:szCs w:val="20"/>
          <w:lang w:val="es-MX"/>
        </w:rPr>
      </w:pPr>
    </w:p>
    <w:p w14:paraId="0D5B8135" w14:textId="29A7F2F0" w:rsidR="00694028" w:rsidRPr="00412140" w:rsidRDefault="00694028" w:rsidP="00537391">
      <w:pPr>
        <w:pStyle w:val="Sinespaciado"/>
        <w:numPr>
          <w:ilvl w:val="0"/>
          <w:numId w:val="1"/>
        </w:numPr>
        <w:rPr>
          <w:rFonts w:ascii="Montserrat" w:hAnsi="Montserrat"/>
          <w:b/>
          <w:sz w:val="20"/>
          <w:szCs w:val="20"/>
        </w:rPr>
      </w:pPr>
      <w:r w:rsidRPr="00412140">
        <w:rPr>
          <w:rFonts w:ascii="Montserrat" w:hAnsi="Montserrat"/>
          <w:b/>
          <w:sz w:val="20"/>
          <w:szCs w:val="20"/>
        </w:rPr>
        <w:t xml:space="preserve">DESCRIPCIÓN </w:t>
      </w:r>
      <w:r w:rsidR="00947EE4" w:rsidRPr="00412140">
        <w:rPr>
          <w:rFonts w:ascii="Montserrat" w:hAnsi="Montserrat"/>
          <w:b/>
          <w:sz w:val="20"/>
          <w:szCs w:val="20"/>
        </w:rPr>
        <w:t xml:space="preserve">DETALLADA </w:t>
      </w:r>
      <w:r w:rsidRPr="00412140">
        <w:rPr>
          <w:rFonts w:ascii="Montserrat" w:hAnsi="Montserrat"/>
          <w:b/>
          <w:sz w:val="20"/>
          <w:szCs w:val="20"/>
        </w:rPr>
        <w:t xml:space="preserve">DEL SERVICIO </w:t>
      </w:r>
    </w:p>
    <w:p w14:paraId="0A788C39" w14:textId="77777777" w:rsidR="00694028" w:rsidRPr="00412140" w:rsidRDefault="00694028" w:rsidP="00537391">
      <w:pPr>
        <w:rPr>
          <w:rFonts w:ascii="Montserrat" w:hAnsi="Montserrat"/>
          <w:b/>
          <w:sz w:val="20"/>
          <w:szCs w:val="20"/>
        </w:rPr>
      </w:pPr>
    </w:p>
    <w:p w14:paraId="34BB5EB1" w14:textId="0F89D656" w:rsidR="00C66314" w:rsidRPr="00DB7EFB" w:rsidRDefault="00C66314" w:rsidP="00537391">
      <w:pPr>
        <w:jc w:val="both"/>
        <w:rPr>
          <w:rFonts w:ascii="Montserrat" w:eastAsia="Montserrat" w:hAnsi="Montserrat" w:cs="Montserrat"/>
          <w:sz w:val="20"/>
          <w:szCs w:val="20"/>
        </w:rPr>
      </w:pPr>
      <w:r w:rsidRPr="00DB7EFB">
        <w:rPr>
          <w:rFonts w:ascii="Montserrat" w:eastAsia="Montserrat" w:hAnsi="Montserrat" w:cs="Montserrat"/>
          <w:sz w:val="20"/>
          <w:szCs w:val="20"/>
        </w:rPr>
        <w:t xml:space="preserve">El </w:t>
      </w:r>
      <w:r w:rsidRPr="00DB7EFB">
        <w:rPr>
          <w:rFonts w:ascii="Montserrat" w:eastAsia="Montserrat" w:hAnsi="Montserrat" w:cs="Montserrat"/>
          <w:b/>
          <w:bCs/>
          <w:sz w:val="20"/>
          <w:szCs w:val="20"/>
        </w:rPr>
        <w:t xml:space="preserve">SERVICIO </w:t>
      </w:r>
      <w:r w:rsidRPr="00DB7EFB">
        <w:rPr>
          <w:rFonts w:ascii="Montserrat" w:eastAsia="Montserrat" w:hAnsi="Montserrat" w:cs="Montserrat"/>
          <w:sz w:val="20"/>
          <w:szCs w:val="20"/>
        </w:rPr>
        <w:t xml:space="preserve">consiste en proporcionar apoyo logístico y operativo </w:t>
      </w:r>
      <w:r w:rsidR="009F2C01" w:rsidRPr="00E965E5">
        <w:rPr>
          <w:rFonts w:ascii="Montserrat" w:hAnsi="Montserrat"/>
          <w:sz w:val="20"/>
          <w:szCs w:val="20"/>
        </w:rPr>
        <w:t>en la planificación, organización, administración y ejecución de todas las actividades y eventos</w:t>
      </w:r>
      <w:r w:rsidR="009F2C01">
        <w:rPr>
          <w:rFonts w:ascii="Montserrat" w:hAnsi="Montserrat"/>
          <w:sz w:val="20"/>
          <w:szCs w:val="20"/>
        </w:rPr>
        <w:t>,</w:t>
      </w:r>
      <w:r w:rsidR="009F2C01" w:rsidRPr="00DB7EFB">
        <w:rPr>
          <w:rFonts w:ascii="Montserrat" w:eastAsia="Montserrat" w:hAnsi="Montserrat" w:cs="Montserrat"/>
          <w:sz w:val="20"/>
          <w:szCs w:val="20"/>
        </w:rPr>
        <w:t xml:space="preserve"> </w:t>
      </w:r>
      <w:r w:rsidRPr="00DB7EFB">
        <w:rPr>
          <w:rFonts w:ascii="Montserrat" w:eastAsia="Montserrat" w:hAnsi="Montserrat" w:cs="Montserrat"/>
          <w:sz w:val="20"/>
          <w:szCs w:val="20"/>
        </w:rPr>
        <w:t xml:space="preserve">que </w:t>
      </w:r>
      <w:r w:rsidR="00EA5E52" w:rsidRPr="00DB7EFB">
        <w:rPr>
          <w:rFonts w:ascii="Montserrat" w:eastAsia="Montserrat" w:hAnsi="Montserrat" w:cs="Montserrat"/>
          <w:sz w:val="20"/>
          <w:szCs w:val="20"/>
        </w:rPr>
        <w:t>coadyuve</w:t>
      </w:r>
      <w:r w:rsidR="009F2C01">
        <w:rPr>
          <w:rFonts w:ascii="Montserrat" w:eastAsia="Montserrat" w:hAnsi="Montserrat" w:cs="Montserrat"/>
          <w:sz w:val="20"/>
          <w:szCs w:val="20"/>
        </w:rPr>
        <w:t>n</w:t>
      </w:r>
      <w:r w:rsidR="00EA5E52" w:rsidRPr="00DB7EFB">
        <w:rPr>
          <w:rFonts w:ascii="Montserrat" w:eastAsia="Montserrat" w:hAnsi="Montserrat" w:cs="Montserrat"/>
          <w:sz w:val="20"/>
          <w:szCs w:val="20"/>
        </w:rPr>
        <w:t xml:space="preserve"> a los esfuerzos que realiza el </w:t>
      </w:r>
      <w:r w:rsidR="00F81A60" w:rsidRPr="00F81A60">
        <w:rPr>
          <w:rFonts w:ascii="Montserrat" w:eastAsia="Montserrat" w:hAnsi="Montserrat" w:cs="Montserrat"/>
          <w:b/>
          <w:sz w:val="20"/>
          <w:szCs w:val="20"/>
        </w:rPr>
        <w:t>IMSS-Bienestar</w:t>
      </w:r>
      <w:r w:rsidR="00EA5E52" w:rsidRPr="00DB7EFB">
        <w:rPr>
          <w:rFonts w:ascii="Montserrat" w:eastAsia="Montserrat" w:hAnsi="Montserrat" w:cs="Montserrat"/>
          <w:sz w:val="20"/>
          <w:szCs w:val="20"/>
        </w:rPr>
        <w:t xml:space="preserve"> para </w:t>
      </w:r>
      <w:r w:rsidRPr="00DB7EFB">
        <w:rPr>
          <w:rFonts w:ascii="Montserrat" w:eastAsia="Montserrat" w:hAnsi="Montserrat" w:cs="Montserrat"/>
          <w:sz w:val="20"/>
          <w:szCs w:val="20"/>
        </w:rPr>
        <w:t xml:space="preserve">vincular los servicios de salud y la acción comunitaria </w:t>
      </w:r>
      <w:r w:rsidR="00EA5E52" w:rsidRPr="00DB7EFB">
        <w:rPr>
          <w:rFonts w:ascii="Montserrat" w:eastAsia="Montserrat" w:hAnsi="Montserrat" w:cs="Montserrat"/>
          <w:sz w:val="20"/>
          <w:szCs w:val="20"/>
        </w:rPr>
        <w:t>mediante</w:t>
      </w:r>
      <w:r w:rsidRPr="00DB7EFB">
        <w:rPr>
          <w:rFonts w:ascii="Montserrat" w:eastAsia="Montserrat" w:hAnsi="Montserrat" w:cs="Montserrat"/>
          <w:sz w:val="20"/>
          <w:szCs w:val="20"/>
        </w:rPr>
        <w:t xml:space="preserve"> </w:t>
      </w:r>
      <w:r w:rsidR="00692576" w:rsidRPr="00692576">
        <w:rPr>
          <w:rFonts w:ascii="Montserrat" w:eastAsia="Montserrat" w:hAnsi="Montserrat" w:cs="Montserrat"/>
          <w:b/>
          <w:sz w:val="20"/>
          <w:szCs w:val="20"/>
        </w:rPr>
        <w:t>Profesionales de la Salud</w:t>
      </w:r>
      <w:r w:rsidRPr="00DB7EFB">
        <w:rPr>
          <w:rFonts w:ascii="Montserrat" w:eastAsia="Montserrat" w:hAnsi="Montserrat" w:cs="Montserrat"/>
          <w:sz w:val="20"/>
          <w:szCs w:val="20"/>
        </w:rPr>
        <w:t xml:space="preserve"> </w:t>
      </w:r>
      <w:r w:rsidR="009F2C01">
        <w:rPr>
          <w:rFonts w:ascii="Montserrat" w:eastAsia="Montserrat" w:hAnsi="Montserrat" w:cs="Montserrat"/>
          <w:sz w:val="20"/>
          <w:szCs w:val="20"/>
        </w:rPr>
        <w:t xml:space="preserve">provenientes de la República de Cuba </w:t>
      </w:r>
      <w:r w:rsidRPr="00DB7EFB">
        <w:rPr>
          <w:rFonts w:ascii="Montserrat" w:eastAsia="Montserrat" w:hAnsi="Montserrat" w:cs="Montserrat"/>
          <w:sz w:val="20"/>
          <w:szCs w:val="20"/>
        </w:rPr>
        <w:t>que presta</w:t>
      </w:r>
      <w:r w:rsidR="009F2C01">
        <w:rPr>
          <w:rFonts w:ascii="Montserrat" w:eastAsia="Montserrat" w:hAnsi="Montserrat" w:cs="Montserrat"/>
          <w:sz w:val="20"/>
          <w:szCs w:val="20"/>
        </w:rPr>
        <w:t>rán</w:t>
      </w:r>
      <w:r w:rsidRPr="00DB7EFB">
        <w:rPr>
          <w:rFonts w:ascii="Montserrat" w:eastAsia="Montserrat" w:hAnsi="Montserrat" w:cs="Montserrat"/>
          <w:sz w:val="20"/>
          <w:szCs w:val="20"/>
        </w:rPr>
        <w:t xml:space="preserve"> sus servicios en zonas de alta y </w:t>
      </w:r>
      <w:r w:rsidR="005158A1">
        <w:rPr>
          <w:rFonts w:ascii="Montserrat" w:eastAsia="Montserrat" w:hAnsi="Montserrat" w:cs="Montserrat"/>
          <w:sz w:val="20"/>
          <w:szCs w:val="20"/>
        </w:rPr>
        <w:t xml:space="preserve">muy </w:t>
      </w:r>
      <w:r w:rsidRPr="00DB7EFB">
        <w:rPr>
          <w:rFonts w:ascii="Montserrat" w:eastAsia="Montserrat" w:hAnsi="Montserrat" w:cs="Montserrat"/>
          <w:sz w:val="20"/>
          <w:szCs w:val="20"/>
        </w:rPr>
        <w:t xml:space="preserve">alta marginación a </w:t>
      </w:r>
      <w:r w:rsidR="00EA5E52" w:rsidRPr="00DB7EFB">
        <w:rPr>
          <w:rFonts w:ascii="Montserrat" w:eastAsia="Montserrat" w:hAnsi="Montserrat" w:cs="Montserrat"/>
          <w:sz w:val="20"/>
          <w:szCs w:val="20"/>
        </w:rPr>
        <w:t>quienes</w:t>
      </w:r>
      <w:r w:rsidRPr="00DB7EFB">
        <w:rPr>
          <w:rFonts w:ascii="Montserrat" w:eastAsia="Montserrat" w:hAnsi="Montserrat" w:cs="Montserrat"/>
          <w:sz w:val="20"/>
          <w:szCs w:val="20"/>
        </w:rPr>
        <w:t xml:space="preserve"> se les deberá proporcionar el servicio de hospedaje, alimentación y transporte terrestre </w:t>
      </w:r>
      <w:r w:rsidR="00EA5E52" w:rsidRPr="00DB7EFB">
        <w:rPr>
          <w:rFonts w:ascii="Montserrat" w:eastAsia="Montserrat" w:hAnsi="Montserrat" w:cs="Montserrat"/>
          <w:sz w:val="20"/>
          <w:szCs w:val="20"/>
        </w:rPr>
        <w:t>desde</w:t>
      </w:r>
      <w:r w:rsidRPr="00DB7EFB">
        <w:rPr>
          <w:rFonts w:ascii="Montserrat" w:eastAsia="Montserrat" w:hAnsi="Montserrat" w:cs="Montserrat"/>
          <w:sz w:val="20"/>
          <w:szCs w:val="20"/>
        </w:rPr>
        <w:t xml:space="preserve"> su traslado</w:t>
      </w:r>
      <w:r w:rsidR="00EA5E52" w:rsidRPr="00DB7EFB">
        <w:rPr>
          <w:rFonts w:ascii="Montserrat" w:eastAsia="Montserrat" w:hAnsi="Montserrat" w:cs="Montserrat"/>
          <w:sz w:val="20"/>
          <w:szCs w:val="20"/>
        </w:rPr>
        <w:t xml:space="preserve"> del punto de entrada </w:t>
      </w:r>
      <w:r w:rsidR="00DB7EFB" w:rsidRPr="00DB7EFB">
        <w:rPr>
          <w:rFonts w:ascii="Montserrat" w:eastAsia="Montserrat" w:hAnsi="Montserrat" w:cs="Montserrat"/>
          <w:sz w:val="20"/>
          <w:szCs w:val="20"/>
        </w:rPr>
        <w:t>en</w:t>
      </w:r>
      <w:r w:rsidR="00EA5E52" w:rsidRPr="00DB7EFB">
        <w:rPr>
          <w:rFonts w:ascii="Montserrat" w:eastAsia="Montserrat" w:hAnsi="Montserrat" w:cs="Montserrat"/>
          <w:sz w:val="20"/>
          <w:szCs w:val="20"/>
        </w:rPr>
        <w:t xml:space="preserve"> territorio nacional hacia</w:t>
      </w:r>
      <w:r w:rsidRPr="00DB7EFB">
        <w:rPr>
          <w:rFonts w:ascii="Montserrat" w:eastAsia="Montserrat" w:hAnsi="Montserrat" w:cs="Montserrat"/>
          <w:sz w:val="20"/>
          <w:szCs w:val="20"/>
        </w:rPr>
        <w:t xml:space="preserve"> </w:t>
      </w:r>
      <w:r w:rsidR="00EA5E52" w:rsidRPr="00DB7EFB">
        <w:rPr>
          <w:rFonts w:ascii="Montserrat" w:eastAsia="Montserrat" w:hAnsi="Montserrat" w:cs="Montserrat"/>
          <w:sz w:val="20"/>
          <w:szCs w:val="20"/>
        </w:rPr>
        <w:t>e</w:t>
      </w:r>
      <w:r w:rsidRPr="00DB7EFB">
        <w:rPr>
          <w:rFonts w:ascii="Montserrat" w:eastAsia="Montserrat" w:hAnsi="Montserrat" w:cs="Montserrat"/>
          <w:sz w:val="20"/>
          <w:szCs w:val="20"/>
        </w:rPr>
        <w:t xml:space="preserve">l Hospital y/o Unidad Médica del </w:t>
      </w:r>
      <w:r w:rsidR="00F81A60" w:rsidRPr="00F81A60">
        <w:rPr>
          <w:rFonts w:ascii="Montserrat" w:eastAsia="Montserrat" w:hAnsi="Montserrat" w:cs="Montserrat"/>
          <w:b/>
          <w:sz w:val="20"/>
          <w:szCs w:val="20"/>
        </w:rPr>
        <w:t>IMSS-Bienestar</w:t>
      </w:r>
      <w:r w:rsidRPr="00DB7EFB">
        <w:rPr>
          <w:rFonts w:ascii="Montserrat" w:eastAsia="Montserrat" w:hAnsi="Montserrat" w:cs="Montserrat"/>
          <w:sz w:val="20"/>
          <w:szCs w:val="20"/>
        </w:rPr>
        <w:t xml:space="preserve"> en los que desempeñará sus funciones, </w:t>
      </w:r>
      <w:r w:rsidR="00EA5E52" w:rsidRPr="00DB7EFB">
        <w:rPr>
          <w:rFonts w:ascii="Montserrat" w:eastAsia="Montserrat" w:hAnsi="Montserrat" w:cs="Montserrat"/>
          <w:sz w:val="20"/>
          <w:szCs w:val="20"/>
        </w:rPr>
        <w:t xml:space="preserve">así como en el periodo de su </w:t>
      </w:r>
      <w:r w:rsidRPr="00DB7EFB">
        <w:rPr>
          <w:rFonts w:ascii="Montserrat" w:eastAsia="Montserrat" w:hAnsi="Montserrat" w:cs="Montserrat"/>
          <w:sz w:val="20"/>
          <w:szCs w:val="20"/>
        </w:rPr>
        <w:t xml:space="preserve">estadía en la localidad donde se ubica el anterior, </w:t>
      </w:r>
      <w:r w:rsidR="00EA5E52" w:rsidRPr="00DB7EFB">
        <w:rPr>
          <w:rFonts w:ascii="Montserrat" w:eastAsia="Montserrat" w:hAnsi="Montserrat" w:cs="Montserrat"/>
          <w:sz w:val="20"/>
          <w:szCs w:val="20"/>
        </w:rPr>
        <w:t xml:space="preserve">y </w:t>
      </w:r>
      <w:r w:rsidRPr="00DB7EFB">
        <w:rPr>
          <w:rFonts w:ascii="Montserrat" w:eastAsia="Montserrat" w:hAnsi="Montserrat" w:cs="Montserrat"/>
          <w:sz w:val="20"/>
          <w:szCs w:val="20"/>
        </w:rPr>
        <w:t>dur</w:t>
      </w:r>
      <w:r w:rsidR="00510BEE">
        <w:rPr>
          <w:rFonts w:ascii="Montserrat" w:eastAsia="Montserrat" w:hAnsi="Montserrat" w:cs="Montserrat"/>
          <w:sz w:val="20"/>
          <w:szCs w:val="20"/>
        </w:rPr>
        <w:t>ante el</w:t>
      </w:r>
      <w:r w:rsidRPr="00DB7EFB">
        <w:rPr>
          <w:rFonts w:ascii="Montserrat" w:eastAsia="Montserrat" w:hAnsi="Montserrat" w:cs="Montserrat"/>
          <w:sz w:val="20"/>
          <w:szCs w:val="20"/>
        </w:rPr>
        <w:t xml:space="preserve"> retorno al punto de embarque internacional, a través del cumplimiento de las especificaciones incluidas en el presente Anexo Técnico y sus Apéndices.</w:t>
      </w:r>
    </w:p>
    <w:p w14:paraId="7DB39241" w14:textId="77777777" w:rsidR="0031098B" w:rsidRDefault="0031098B" w:rsidP="00537391">
      <w:pPr>
        <w:jc w:val="both"/>
        <w:rPr>
          <w:rFonts w:ascii="Montserrat" w:hAnsi="Montserrat"/>
          <w:sz w:val="20"/>
          <w:szCs w:val="20"/>
        </w:rPr>
      </w:pPr>
    </w:p>
    <w:p w14:paraId="3799C60E" w14:textId="141A84B1" w:rsidR="001040D8" w:rsidRPr="004F39CF" w:rsidRDefault="001040D8" w:rsidP="004F39CF">
      <w:pPr>
        <w:pStyle w:val="Sinespaciado"/>
        <w:numPr>
          <w:ilvl w:val="1"/>
          <w:numId w:val="1"/>
        </w:numPr>
        <w:ind w:left="567" w:hanging="557"/>
        <w:jc w:val="both"/>
        <w:rPr>
          <w:rFonts w:ascii="Montserrat" w:hAnsi="Montserrat"/>
          <w:b/>
          <w:sz w:val="20"/>
          <w:szCs w:val="20"/>
        </w:rPr>
      </w:pPr>
      <w:r w:rsidRPr="004F39CF">
        <w:rPr>
          <w:rFonts w:ascii="Montserrat" w:hAnsi="Montserrat"/>
          <w:b/>
          <w:sz w:val="20"/>
          <w:szCs w:val="20"/>
        </w:rPr>
        <w:t>DEFINICIONES</w:t>
      </w:r>
    </w:p>
    <w:p w14:paraId="6EA4B0D7" w14:textId="77777777" w:rsidR="00027FED" w:rsidRPr="008307D5" w:rsidRDefault="00027FED" w:rsidP="008307D5">
      <w:pPr>
        <w:jc w:val="both"/>
        <w:rPr>
          <w:rFonts w:ascii="Montserrat" w:hAnsi="Montserrat"/>
          <w:sz w:val="20"/>
        </w:rPr>
      </w:pPr>
    </w:p>
    <w:p w14:paraId="359DF483" w14:textId="08C0FC88" w:rsidR="001040D8" w:rsidRDefault="00145A5C" w:rsidP="00537391">
      <w:pPr>
        <w:jc w:val="both"/>
        <w:rPr>
          <w:rFonts w:ascii="Montserrat" w:hAnsi="Montserrat"/>
          <w:sz w:val="20"/>
          <w:szCs w:val="20"/>
        </w:rPr>
      </w:pPr>
      <w:r w:rsidRPr="00145A5C">
        <w:rPr>
          <w:rFonts w:ascii="Montserrat" w:hAnsi="Montserrat"/>
          <w:sz w:val="20"/>
          <w:szCs w:val="20"/>
        </w:rPr>
        <w:t>A lo largo del presente Anexo Técnico se utilizarán los siguientes términos, mismos que habrán de entenderse de conformidad con lo siguiente</w:t>
      </w:r>
      <w:r w:rsidR="00C660FF">
        <w:rPr>
          <w:rFonts w:ascii="Montserrat" w:hAnsi="Montserrat"/>
          <w:sz w:val="20"/>
          <w:szCs w:val="20"/>
        </w:rPr>
        <w:t>:</w:t>
      </w:r>
    </w:p>
    <w:p w14:paraId="7078FB24" w14:textId="77777777" w:rsidR="00C660FF" w:rsidRPr="00DB7EFB" w:rsidRDefault="00C660FF" w:rsidP="00537391">
      <w:pPr>
        <w:jc w:val="both"/>
        <w:rPr>
          <w:rFonts w:ascii="Montserrat" w:hAnsi="Montserrat"/>
          <w:sz w:val="20"/>
          <w:szCs w:val="20"/>
        </w:rPr>
      </w:pPr>
    </w:p>
    <w:p w14:paraId="105FC9FD" w14:textId="0A41F60A" w:rsidR="00DB7EFB" w:rsidRPr="004C6DA4" w:rsidRDefault="00C660FF" w:rsidP="00537391">
      <w:pPr>
        <w:jc w:val="both"/>
        <w:rPr>
          <w:rFonts w:ascii="Montserrat" w:hAnsi="Montserrat"/>
          <w:sz w:val="20"/>
          <w:szCs w:val="20"/>
        </w:rPr>
      </w:pPr>
      <w:r w:rsidRPr="004C6DA4">
        <w:rPr>
          <w:rFonts w:ascii="Montserrat" w:hAnsi="Montserrat"/>
          <w:sz w:val="20"/>
          <w:szCs w:val="20"/>
        </w:rPr>
        <w:t>Tabla1. Actores Involucrados</w:t>
      </w:r>
    </w:p>
    <w:p w14:paraId="397BADCA" w14:textId="77777777" w:rsidR="00C660FF" w:rsidRPr="00DB7EFB" w:rsidRDefault="00C660FF" w:rsidP="00537391">
      <w:pPr>
        <w:jc w:val="both"/>
        <w:rPr>
          <w:rFonts w:ascii="Montserrat" w:hAnsi="Montserrat"/>
          <w:sz w:val="20"/>
          <w:szCs w:val="20"/>
          <w:highlight w:val="lightGray"/>
        </w:rPr>
      </w:pPr>
    </w:p>
    <w:tbl>
      <w:tblPr>
        <w:tblpPr w:leftFromText="180" w:rightFromText="180" w:vertAnchor="text" w:tblpY="1"/>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28"/>
        <w:gridCol w:w="3052"/>
        <w:gridCol w:w="5382"/>
      </w:tblGrid>
      <w:tr w:rsidR="008307D5" w:rsidRPr="00C04881" w14:paraId="6AA56226" w14:textId="77777777" w:rsidTr="00DF05E8">
        <w:trPr>
          <w:trHeight w:val="1060"/>
        </w:trPr>
        <w:tc>
          <w:tcPr>
            <w:tcW w:w="727" w:type="pct"/>
            <w:vMerge w:val="restart"/>
            <w:shd w:val="clear" w:color="auto" w:fill="auto"/>
            <w:noWrap/>
            <w:textDirection w:val="btLr"/>
            <w:vAlign w:val="center"/>
            <w:hideMark/>
          </w:tcPr>
          <w:p w14:paraId="4E497198" w14:textId="77777777" w:rsidR="00C04881" w:rsidRPr="00C04881" w:rsidRDefault="00C04881" w:rsidP="00C04881">
            <w:pPr>
              <w:jc w:val="center"/>
              <w:rPr>
                <w:rFonts w:ascii="Montserrat" w:eastAsia="Times New Roman" w:hAnsi="Montserrat" w:cs="Times New Roman"/>
                <w:b/>
                <w:bCs/>
                <w:color w:val="000000"/>
                <w:sz w:val="20"/>
                <w:szCs w:val="20"/>
                <w:lang w:eastAsia="en-US"/>
              </w:rPr>
            </w:pPr>
            <w:r w:rsidRPr="00C04881">
              <w:rPr>
                <w:rFonts w:ascii="Montserrat" w:eastAsia="Times New Roman" w:hAnsi="Montserrat" w:cs="Times New Roman"/>
                <w:b/>
                <w:bCs/>
                <w:color w:val="000000"/>
                <w:sz w:val="20"/>
                <w:szCs w:val="20"/>
                <w:lang w:eastAsia="en-US"/>
              </w:rPr>
              <w:t>ACTORES INVOLUCRADOS</w:t>
            </w:r>
          </w:p>
        </w:tc>
        <w:tc>
          <w:tcPr>
            <w:tcW w:w="1526" w:type="pct"/>
            <w:shd w:val="clear" w:color="auto" w:fill="auto"/>
            <w:vAlign w:val="center"/>
            <w:hideMark/>
          </w:tcPr>
          <w:p w14:paraId="7297B1E0" w14:textId="3D0F4863" w:rsidR="00C04881" w:rsidRPr="00C04881" w:rsidRDefault="00C04881" w:rsidP="00C04881">
            <w:pPr>
              <w:rPr>
                <w:rFonts w:ascii="Montserrat" w:eastAsia="Times New Roman" w:hAnsi="Montserrat" w:cs="Times New Roman"/>
                <w:b/>
                <w:bCs/>
                <w:color w:val="000000"/>
                <w:sz w:val="20"/>
                <w:szCs w:val="20"/>
                <w:lang w:eastAsia="en-US"/>
              </w:rPr>
            </w:pPr>
            <w:r w:rsidRPr="00C04881">
              <w:rPr>
                <w:rFonts w:ascii="Montserrat" w:eastAsia="Times New Roman" w:hAnsi="Montserrat" w:cs="Times New Roman"/>
                <w:b/>
                <w:bCs/>
                <w:color w:val="000000"/>
                <w:sz w:val="20"/>
                <w:szCs w:val="20"/>
                <w:lang w:eastAsia="en-US"/>
              </w:rPr>
              <w:t>ADMINISTRADOR DEL CONTRATO</w:t>
            </w:r>
          </w:p>
        </w:tc>
        <w:tc>
          <w:tcPr>
            <w:tcW w:w="2747" w:type="pct"/>
            <w:shd w:val="clear" w:color="auto" w:fill="auto"/>
            <w:vAlign w:val="center"/>
            <w:hideMark/>
          </w:tcPr>
          <w:p w14:paraId="408FE087" w14:textId="2C9DDCB9" w:rsidR="00450CDF" w:rsidRPr="00C04881" w:rsidRDefault="00C04881" w:rsidP="00450CDF">
            <w:pPr>
              <w:jc w:val="both"/>
              <w:rPr>
                <w:rFonts w:ascii="Montserrat" w:eastAsia="Times New Roman" w:hAnsi="Montserrat" w:cs="Times New Roman"/>
                <w:color w:val="000000"/>
                <w:sz w:val="20"/>
                <w:szCs w:val="20"/>
                <w:lang w:eastAsia="en-US"/>
              </w:rPr>
            </w:pPr>
            <w:r w:rsidRPr="00C04881">
              <w:rPr>
                <w:rFonts w:ascii="Montserrat" w:eastAsia="Times New Roman" w:hAnsi="Montserrat" w:cs="Times New Roman"/>
                <w:color w:val="000000"/>
                <w:sz w:val="20"/>
                <w:szCs w:val="20"/>
                <w:lang w:eastAsia="en-US"/>
              </w:rPr>
              <w:t xml:space="preserve">Persona designada por el </w:t>
            </w:r>
            <w:r w:rsidRPr="00C04881">
              <w:rPr>
                <w:rFonts w:ascii="Montserrat" w:eastAsia="Times New Roman" w:hAnsi="Montserrat" w:cs="Times New Roman"/>
                <w:b/>
                <w:bCs/>
                <w:color w:val="000000"/>
                <w:sz w:val="20"/>
                <w:szCs w:val="20"/>
                <w:lang w:eastAsia="en-US"/>
              </w:rPr>
              <w:t>IMSS-Bienestar</w:t>
            </w:r>
            <w:r w:rsidR="009F2C01">
              <w:rPr>
                <w:rFonts w:ascii="Montserrat" w:eastAsia="Times New Roman" w:hAnsi="Montserrat" w:cs="Times New Roman"/>
                <w:color w:val="000000"/>
                <w:sz w:val="20"/>
                <w:szCs w:val="20"/>
                <w:lang w:eastAsia="en-US"/>
              </w:rPr>
              <w:t xml:space="preserve"> adscrita al Área Requirente con nivel jerárquico de cuando menos Titular de División, Jefe de Servicios o equivalentes </w:t>
            </w:r>
            <w:r w:rsidRPr="00C04881">
              <w:rPr>
                <w:rFonts w:ascii="Montserrat" w:eastAsia="Times New Roman" w:hAnsi="Montserrat" w:cs="Times New Roman"/>
                <w:color w:val="000000"/>
                <w:sz w:val="20"/>
                <w:szCs w:val="20"/>
                <w:lang w:eastAsia="en-US"/>
              </w:rPr>
              <w:t xml:space="preserve">en quien recae la responsabilidad de dar seguimiento y verificar el cumplimiento de las obligaciones del </w:t>
            </w:r>
            <w:r w:rsidRPr="00C04881">
              <w:rPr>
                <w:rFonts w:ascii="Montserrat" w:eastAsia="Times New Roman" w:hAnsi="Montserrat" w:cs="Times New Roman"/>
                <w:b/>
                <w:bCs/>
                <w:color w:val="000000"/>
                <w:sz w:val="20"/>
                <w:szCs w:val="20"/>
                <w:lang w:eastAsia="en-US"/>
              </w:rPr>
              <w:t xml:space="preserve">PROVEEDOR </w:t>
            </w:r>
            <w:r w:rsidRPr="00C04881">
              <w:rPr>
                <w:rFonts w:ascii="Montserrat" w:eastAsia="Times New Roman" w:hAnsi="Montserrat" w:cs="Times New Roman"/>
                <w:color w:val="000000"/>
                <w:sz w:val="20"/>
                <w:szCs w:val="20"/>
                <w:lang w:eastAsia="en-US"/>
              </w:rPr>
              <w:t>para realizar las acciones de administración relacionadas con el servicio objeto de la presente convocatoria</w:t>
            </w:r>
            <w:r w:rsidR="009F2C01">
              <w:rPr>
                <w:rFonts w:ascii="Montserrat" w:eastAsia="Times New Roman" w:hAnsi="Montserrat" w:cs="Times New Roman"/>
                <w:color w:val="000000"/>
                <w:sz w:val="20"/>
                <w:szCs w:val="20"/>
                <w:lang w:eastAsia="en-US"/>
              </w:rPr>
              <w:t>, de conformidad con los artículos 2, fracción III BIS y 84 del Reglamento de la Ley de Adquisiciones, Arrendamientos y Servicios del Sector Público, así como el numeral 5.3.1. de las Políticas, Bases y Lineamientos en materia de Adquisiciones, Arrendamientos y Servicios del Sector Público de IMSS-Bienestar.</w:t>
            </w:r>
          </w:p>
        </w:tc>
      </w:tr>
      <w:tr w:rsidR="008307D5" w:rsidRPr="00C04881" w14:paraId="079D56F6" w14:textId="77777777" w:rsidTr="00DF05E8">
        <w:trPr>
          <w:trHeight w:val="340"/>
        </w:trPr>
        <w:tc>
          <w:tcPr>
            <w:tcW w:w="727" w:type="pct"/>
            <w:vMerge/>
            <w:vAlign w:val="center"/>
            <w:hideMark/>
          </w:tcPr>
          <w:p w14:paraId="65B3341A" w14:textId="77777777" w:rsidR="00C04881" w:rsidRPr="00C04881" w:rsidRDefault="00C04881" w:rsidP="00C04881">
            <w:pPr>
              <w:rPr>
                <w:rFonts w:ascii="Montserrat" w:eastAsia="Times New Roman" w:hAnsi="Montserrat" w:cs="Times New Roman"/>
                <w:b/>
                <w:bCs/>
                <w:color w:val="000000"/>
                <w:sz w:val="20"/>
                <w:szCs w:val="20"/>
                <w:lang w:eastAsia="en-US"/>
              </w:rPr>
            </w:pPr>
          </w:p>
        </w:tc>
        <w:tc>
          <w:tcPr>
            <w:tcW w:w="1526" w:type="pct"/>
            <w:shd w:val="clear" w:color="auto" w:fill="auto"/>
            <w:vAlign w:val="center"/>
            <w:hideMark/>
          </w:tcPr>
          <w:p w14:paraId="26E2C3A8" w14:textId="06C0B8F6" w:rsidR="00C04881" w:rsidRPr="00C04881" w:rsidRDefault="00DF05E8" w:rsidP="00C04881">
            <w:pPr>
              <w:rPr>
                <w:rFonts w:ascii="Montserrat" w:eastAsia="Times New Roman" w:hAnsi="Montserrat" w:cs="Times New Roman"/>
                <w:b/>
                <w:bCs/>
                <w:color w:val="000000"/>
                <w:sz w:val="20"/>
                <w:szCs w:val="20"/>
                <w:lang w:eastAsia="en-US"/>
              </w:rPr>
            </w:pPr>
            <w:r w:rsidRPr="00C04881">
              <w:rPr>
                <w:rFonts w:ascii="Montserrat" w:eastAsia="Times New Roman" w:hAnsi="Montserrat" w:cs="Times New Roman"/>
                <w:b/>
                <w:bCs/>
                <w:color w:val="000000"/>
                <w:sz w:val="20"/>
                <w:szCs w:val="20"/>
                <w:lang w:eastAsia="en-US"/>
              </w:rPr>
              <w:t>ÁREA TÉCNICA</w:t>
            </w:r>
          </w:p>
        </w:tc>
        <w:tc>
          <w:tcPr>
            <w:tcW w:w="2747" w:type="pct"/>
            <w:shd w:val="clear" w:color="auto" w:fill="auto"/>
            <w:vAlign w:val="center"/>
            <w:hideMark/>
          </w:tcPr>
          <w:p w14:paraId="6478C152" w14:textId="44129E9F" w:rsidR="00C04881" w:rsidRPr="00C04881" w:rsidRDefault="00C04881" w:rsidP="00C04881">
            <w:pPr>
              <w:jc w:val="both"/>
              <w:rPr>
                <w:rFonts w:ascii="Montserrat" w:eastAsia="Times New Roman" w:hAnsi="Montserrat" w:cs="Times New Roman"/>
                <w:color w:val="000000"/>
                <w:sz w:val="20"/>
                <w:szCs w:val="20"/>
                <w:lang w:eastAsia="en-US"/>
              </w:rPr>
            </w:pPr>
            <w:r w:rsidRPr="00C04881">
              <w:rPr>
                <w:rFonts w:ascii="Montserrat" w:eastAsia="Times New Roman" w:hAnsi="Montserrat" w:cs="Times New Roman"/>
                <w:color w:val="000000"/>
                <w:sz w:val="20"/>
                <w:szCs w:val="20"/>
                <w:lang w:eastAsia="en-US"/>
              </w:rPr>
              <w:t xml:space="preserve">Coordinación de Unidades de Segundo Nivel de </w:t>
            </w:r>
            <w:r w:rsidR="00B4058C" w:rsidRPr="00C04881">
              <w:rPr>
                <w:rFonts w:ascii="Montserrat" w:eastAsia="Times New Roman" w:hAnsi="Montserrat" w:cs="Times New Roman"/>
                <w:color w:val="000000"/>
                <w:sz w:val="20"/>
                <w:szCs w:val="20"/>
                <w:lang w:eastAsia="en-US"/>
              </w:rPr>
              <w:t>la Unidad</w:t>
            </w:r>
            <w:r w:rsidR="00DF05E8" w:rsidRPr="00C04881">
              <w:rPr>
                <w:rFonts w:ascii="Montserrat" w:eastAsia="Times New Roman" w:hAnsi="Montserrat" w:cs="Times New Roman"/>
                <w:color w:val="000000"/>
                <w:sz w:val="20"/>
                <w:szCs w:val="20"/>
                <w:lang w:eastAsia="en-US"/>
              </w:rPr>
              <w:t xml:space="preserve"> de Atención a la </w:t>
            </w:r>
            <w:r w:rsidR="0012649E" w:rsidRPr="00C04881">
              <w:rPr>
                <w:rFonts w:ascii="Montserrat" w:eastAsia="Times New Roman" w:hAnsi="Montserrat" w:cs="Times New Roman"/>
                <w:color w:val="000000"/>
                <w:sz w:val="20"/>
                <w:szCs w:val="20"/>
                <w:lang w:eastAsia="en-US"/>
              </w:rPr>
              <w:t>Salud</w:t>
            </w:r>
            <w:r w:rsidR="0012649E" w:rsidRPr="00C04881" w:rsidDel="00DF05E8">
              <w:rPr>
                <w:rFonts w:ascii="Montserrat" w:eastAsia="Times New Roman" w:hAnsi="Montserrat" w:cs="Times New Roman"/>
                <w:color w:val="000000"/>
                <w:sz w:val="20"/>
                <w:szCs w:val="20"/>
                <w:lang w:eastAsia="en-US"/>
              </w:rPr>
              <w:t>.</w:t>
            </w:r>
          </w:p>
        </w:tc>
      </w:tr>
      <w:tr w:rsidR="008307D5" w:rsidRPr="00C04881" w14:paraId="50918D19" w14:textId="77777777" w:rsidTr="008307D5">
        <w:trPr>
          <w:trHeight w:val="800"/>
        </w:trPr>
        <w:tc>
          <w:tcPr>
            <w:tcW w:w="727" w:type="pct"/>
            <w:vMerge/>
            <w:vAlign w:val="center"/>
            <w:hideMark/>
          </w:tcPr>
          <w:p w14:paraId="3A1DCB9F" w14:textId="77777777" w:rsidR="00C04881" w:rsidRPr="00C04881" w:rsidRDefault="00C04881" w:rsidP="00C04881">
            <w:pPr>
              <w:rPr>
                <w:rFonts w:ascii="Montserrat" w:eastAsia="Times New Roman" w:hAnsi="Montserrat" w:cs="Times New Roman"/>
                <w:b/>
                <w:bCs/>
                <w:color w:val="000000"/>
                <w:sz w:val="20"/>
                <w:szCs w:val="20"/>
                <w:lang w:eastAsia="en-US"/>
              </w:rPr>
            </w:pPr>
          </w:p>
        </w:tc>
        <w:tc>
          <w:tcPr>
            <w:tcW w:w="1526" w:type="pct"/>
            <w:shd w:val="clear" w:color="auto" w:fill="auto"/>
            <w:vAlign w:val="center"/>
            <w:hideMark/>
          </w:tcPr>
          <w:p w14:paraId="24196BB4" w14:textId="59257B05" w:rsidR="00C04881" w:rsidRPr="00C04881" w:rsidRDefault="00C04881" w:rsidP="00C04881">
            <w:pPr>
              <w:rPr>
                <w:rFonts w:ascii="Montserrat" w:eastAsia="Times New Roman" w:hAnsi="Montserrat" w:cs="Times New Roman"/>
                <w:b/>
                <w:bCs/>
                <w:color w:val="000000"/>
                <w:sz w:val="20"/>
                <w:szCs w:val="20"/>
                <w:lang w:eastAsia="en-US"/>
              </w:rPr>
            </w:pPr>
            <w:r w:rsidRPr="00C04881">
              <w:rPr>
                <w:rFonts w:ascii="Montserrat" w:eastAsia="Times New Roman" w:hAnsi="Montserrat" w:cs="Times New Roman"/>
                <w:b/>
                <w:bCs/>
                <w:color w:val="000000"/>
                <w:sz w:val="20"/>
                <w:szCs w:val="20"/>
                <w:lang w:eastAsia="en-US"/>
              </w:rPr>
              <w:t>COORDINACIÓN ESTATAL</w:t>
            </w:r>
          </w:p>
        </w:tc>
        <w:tc>
          <w:tcPr>
            <w:tcW w:w="2747" w:type="pct"/>
            <w:shd w:val="clear" w:color="auto" w:fill="auto"/>
            <w:vAlign w:val="center"/>
            <w:hideMark/>
          </w:tcPr>
          <w:p w14:paraId="7E45A32A" w14:textId="1813E156" w:rsidR="00C04881" w:rsidRPr="00C04881" w:rsidRDefault="00C04881" w:rsidP="00C04881">
            <w:pPr>
              <w:jc w:val="both"/>
              <w:rPr>
                <w:rFonts w:ascii="Montserrat" w:eastAsia="Times New Roman" w:hAnsi="Montserrat" w:cs="Times New Roman"/>
                <w:color w:val="000000"/>
                <w:sz w:val="20"/>
                <w:szCs w:val="20"/>
                <w:lang w:eastAsia="en-US"/>
              </w:rPr>
            </w:pPr>
            <w:r w:rsidRPr="00C04881">
              <w:rPr>
                <w:rFonts w:ascii="Montserrat" w:eastAsia="Times New Roman" w:hAnsi="Montserrat" w:cs="Times New Roman"/>
                <w:color w:val="000000"/>
                <w:sz w:val="20"/>
                <w:szCs w:val="20"/>
                <w:lang w:eastAsia="en-US"/>
              </w:rPr>
              <w:t xml:space="preserve">Representaciones del </w:t>
            </w:r>
            <w:r w:rsidRPr="00C04881">
              <w:rPr>
                <w:rFonts w:ascii="Montserrat" w:eastAsia="Times New Roman" w:hAnsi="Montserrat" w:cs="Times New Roman"/>
                <w:b/>
                <w:bCs/>
                <w:color w:val="000000"/>
                <w:sz w:val="20"/>
                <w:szCs w:val="20"/>
                <w:lang w:eastAsia="en-US"/>
              </w:rPr>
              <w:t>IMSS-Bienestar</w:t>
            </w:r>
            <w:r w:rsidRPr="00C04881">
              <w:rPr>
                <w:rFonts w:ascii="Montserrat" w:eastAsia="Times New Roman" w:hAnsi="Montserrat" w:cs="Times New Roman"/>
                <w:color w:val="000000"/>
                <w:sz w:val="20"/>
                <w:szCs w:val="20"/>
                <w:lang w:eastAsia="en-US"/>
              </w:rPr>
              <w:t xml:space="preserve"> en las </w:t>
            </w:r>
            <w:r w:rsidR="00A82454">
              <w:rPr>
                <w:rFonts w:ascii="Montserrat" w:eastAsia="Times New Roman" w:hAnsi="Montserrat" w:cs="Times New Roman"/>
                <w:color w:val="000000"/>
                <w:sz w:val="20"/>
                <w:szCs w:val="20"/>
                <w:lang w:eastAsia="en-US"/>
              </w:rPr>
              <w:t xml:space="preserve">Entidades </w:t>
            </w:r>
            <w:r w:rsidR="00B4058C">
              <w:rPr>
                <w:rFonts w:ascii="Montserrat" w:eastAsia="Times New Roman" w:hAnsi="Montserrat" w:cs="Times New Roman"/>
                <w:color w:val="000000"/>
                <w:sz w:val="20"/>
                <w:szCs w:val="20"/>
                <w:lang w:eastAsia="en-US"/>
              </w:rPr>
              <w:t>Federativas</w:t>
            </w:r>
            <w:r w:rsidR="00B4058C" w:rsidRPr="00C04881">
              <w:rPr>
                <w:rFonts w:ascii="Montserrat" w:eastAsia="Times New Roman" w:hAnsi="Montserrat" w:cs="Times New Roman"/>
                <w:color w:val="000000"/>
                <w:sz w:val="20"/>
                <w:szCs w:val="20"/>
                <w:lang w:eastAsia="en-US"/>
              </w:rPr>
              <w:t xml:space="preserve"> previstas</w:t>
            </w:r>
            <w:r w:rsidRPr="00C04881">
              <w:rPr>
                <w:rFonts w:ascii="Montserrat" w:eastAsia="Times New Roman" w:hAnsi="Montserrat" w:cs="Times New Roman"/>
                <w:color w:val="000000"/>
                <w:sz w:val="20"/>
                <w:szCs w:val="20"/>
                <w:lang w:eastAsia="en-US"/>
              </w:rPr>
              <w:t xml:space="preserve"> en el artículo 3 del Estatuto Orgánico de Servicios de Salud del Instituto Mexicano del Seguro Social para el Bienestar (</w:t>
            </w:r>
            <w:r w:rsidRPr="00C04881">
              <w:rPr>
                <w:rFonts w:ascii="Montserrat" w:eastAsia="Times New Roman" w:hAnsi="Montserrat" w:cs="Times New Roman"/>
                <w:b/>
                <w:bCs/>
                <w:color w:val="000000"/>
                <w:sz w:val="20"/>
                <w:szCs w:val="20"/>
                <w:lang w:eastAsia="en-US"/>
              </w:rPr>
              <w:t>IMSS-Bienestar</w:t>
            </w:r>
            <w:r w:rsidRPr="00C04881">
              <w:rPr>
                <w:rFonts w:ascii="Montserrat" w:eastAsia="Times New Roman" w:hAnsi="Montserrat" w:cs="Times New Roman"/>
                <w:color w:val="000000"/>
                <w:sz w:val="20"/>
                <w:szCs w:val="20"/>
                <w:lang w:eastAsia="en-US"/>
              </w:rPr>
              <w:t>).</w:t>
            </w:r>
          </w:p>
        </w:tc>
      </w:tr>
      <w:tr w:rsidR="008307D5" w:rsidRPr="00C04881" w14:paraId="3CE111A2" w14:textId="77777777" w:rsidTr="008307D5">
        <w:trPr>
          <w:trHeight w:val="540"/>
        </w:trPr>
        <w:tc>
          <w:tcPr>
            <w:tcW w:w="727" w:type="pct"/>
            <w:vMerge/>
            <w:vAlign w:val="center"/>
            <w:hideMark/>
          </w:tcPr>
          <w:p w14:paraId="7ADEE83F" w14:textId="77777777" w:rsidR="00C04881" w:rsidRPr="00C04881" w:rsidRDefault="00C04881" w:rsidP="00C04881">
            <w:pPr>
              <w:rPr>
                <w:rFonts w:ascii="Montserrat" w:eastAsia="Times New Roman" w:hAnsi="Montserrat" w:cs="Times New Roman"/>
                <w:b/>
                <w:bCs/>
                <w:color w:val="000000"/>
                <w:sz w:val="20"/>
                <w:szCs w:val="20"/>
                <w:lang w:eastAsia="en-US"/>
              </w:rPr>
            </w:pPr>
          </w:p>
        </w:tc>
        <w:tc>
          <w:tcPr>
            <w:tcW w:w="1526" w:type="pct"/>
            <w:shd w:val="clear" w:color="auto" w:fill="auto"/>
            <w:vAlign w:val="center"/>
            <w:hideMark/>
          </w:tcPr>
          <w:p w14:paraId="5480B5DE" w14:textId="0A95DB8E" w:rsidR="00C04881" w:rsidRPr="00C04881" w:rsidRDefault="00DF05E8" w:rsidP="00C04881">
            <w:pPr>
              <w:rPr>
                <w:rFonts w:ascii="Montserrat" w:eastAsia="Times New Roman" w:hAnsi="Montserrat" w:cs="Times New Roman"/>
                <w:b/>
                <w:bCs/>
                <w:color w:val="000000"/>
                <w:sz w:val="20"/>
                <w:szCs w:val="20"/>
                <w:lang w:eastAsia="en-US"/>
              </w:rPr>
            </w:pPr>
            <w:r w:rsidRPr="00C04881">
              <w:rPr>
                <w:rFonts w:ascii="Montserrat" w:eastAsia="Times New Roman" w:hAnsi="Montserrat" w:cs="Times New Roman"/>
                <w:b/>
                <w:bCs/>
                <w:color w:val="000000"/>
                <w:sz w:val="20"/>
                <w:szCs w:val="20"/>
                <w:lang w:eastAsia="en-US"/>
              </w:rPr>
              <w:t>HOSPITAL Y/O UNIDAD MÉDICA DEL IMSS-BIENESTAR</w:t>
            </w:r>
          </w:p>
        </w:tc>
        <w:tc>
          <w:tcPr>
            <w:tcW w:w="2747" w:type="pct"/>
            <w:shd w:val="clear" w:color="auto" w:fill="auto"/>
            <w:vAlign w:val="center"/>
            <w:hideMark/>
          </w:tcPr>
          <w:p w14:paraId="68CDDE96" w14:textId="77777777" w:rsidR="00C04881" w:rsidRPr="00C04881" w:rsidRDefault="00C04881" w:rsidP="00C04881">
            <w:pPr>
              <w:jc w:val="both"/>
              <w:rPr>
                <w:rFonts w:ascii="Montserrat" w:eastAsia="Times New Roman" w:hAnsi="Montserrat" w:cs="Times New Roman"/>
                <w:color w:val="000000"/>
                <w:sz w:val="20"/>
                <w:szCs w:val="20"/>
                <w:lang w:eastAsia="en-US"/>
              </w:rPr>
            </w:pPr>
            <w:r w:rsidRPr="00C04881">
              <w:rPr>
                <w:rFonts w:ascii="Montserrat" w:eastAsia="Times New Roman" w:hAnsi="Montserrat" w:cs="Times New Roman"/>
                <w:color w:val="000000"/>
                <w:sz w:val="20"/>
                <w:szCs w:val="20"/>
                <w:lang w:eastAsia="en-US"/>
              </w:rPr>
              <w:t xml:space="preserve">Instalación destinada al diagnóstico y tratamiento de enfermos del </w:t>
            </w:r>
            <w:r w:rsidRPr="00C04881">
              <w:rPr>
                <w:rFonts w:ascii="Montserrat" w:eastAsia="Times New Roman" w:hAnsi="Montserrat" w:cs="Times New Roman"/>
                <w:b/>
                <w:bCs/>
                <w:color w:val="000000"/>
                <w:sz w:val="20"/>
                <w:szCs w:val="20"/>
                <w:lang w:eastAsia="en-US"/>
              </w:rPr>
              <w:t>IMSS-Bienestar</w:t>
            </w:r>
            <w:r w:rsidRPr="00C04881">
              <w:rPr>
                <w:rFonts w:ascii="Montserrat" w:eastAsia="Times New Roman" w:hAnsi="Montserrat" w:cs="Times New Roman"/>
                <w:color w:val="000000"/>
                <w:sz w:val="20"/>
                <w:szCs w:val="20"/>
                <w:lang w:eastAsia="en-US"/>
              </w:rPr>
              <w:t>, ubicada en zonas de alta y muy alta marginación.</w:t>
            </w:r>
          </w:p>
        </w:tc>
      </w:tr>
      <w:tr w:rsidR="008307D5" w:rsidRPr="00C04881" w14:paraId="533E84D9" w14:textId="77777777" w:rsidTr="008307D5">
        <w:trPr>
          <w:trHeight w:val="1580"/>
        </w:trPr>
        <w:tc>
          <w:tcPr>
            <w:tcW w:w="727" w:type="pct"/>
            <w:vMerge/>
            <w:vAlign w:val="center"/>
            <w:hideMark/>
          </w:tcPr>
          <w:p w14:paraId="216E5855" w14:textId="77777777" w:rsidR="00C04881" w:rsidRPr="00C04881" w:rsidRDefault="00C04881" w:rsidP="00C04881">
            <w:pPr>
              <w:rPr>
                <w:rFonts w:ascii="Montserrat" w:eastAsia="Times New Roman" w:hAnsi="Montserrat" w:cs="Times New Roman"/>
                <w:b/>
                <w:bCs/>
                <w:color w:val="000000"/>
                <w:sz w:val="20"/>
                <w:szCs w:val="20"/>
                <w:lang w:eastAsia="en-US"/>
              </w:rPr>
            </w:pPr>
          </w:p>
        </w:tc>
        <w:tc>
          <w:tcPr>
            <w:tcW w:w="1526" w:type="pct"/>
            <w:shd w:val="clear" w:color="auto" w:fill="auto"/>
            <w:vAlign w:val="center"/>
            <w:hideMark/>
          </w:tcPr>
          <w:p w14:paraId="213F7E9C" w14:textId="1CF77B19" w:rsidR="00C04881" w:rsidRPr="00C04881" w:rsidRDefault="00DF05E8" w:rsidP="00C04881">
            <w:pPr>
              <w:rPr>
                <w:rFonts w:ascii="Montserrat" w:eastAsia="Times New Roman" w:hAnsi="Montserrat" w:cs="Times New Roman"/>
                <w:b/>
                <w:bCs/>
                <w:color w:val="000000"/>
                <w:sz w:val="20"/>
                <w:szCs w:val="20"/>
                <w:lang w:eastAsia="en-US"/>
              </w:rPr>
            </w:pPr>
            <w:r w:rsidRPr="00C04881">
              <w:rPr>
                <w:rFonts w:ascii="Montserrat" w:eastAsia="Times New Roman" w:hAnsi="Montserrat" w:cs="Times New Roman"/>
                <w:b/>
                <w:bCs/>
                <w:color w:val="000000"/>
                <w:sz w:val="20"/>
                <w:szCs w:val="20"/>
                <w:lang w:eastAsia="en-US"/>
              </w:rPr>
              <w:t>PROFESIONALES DE LA SALUD</w:t>
            </w:r>
          </w:p>
        </w:tc>
        <w:tc>
          <w:tcPr>
            <w:tcW w:w="2747" w:type="pct"/>
            <w:shd w:val="clear" w:color="auto" w:fill="auto"/>
            <w:vAlign w:val="center"/>
            <w:hideMark/>
          </w:tcPr>
          <w:p w14:paraId="1BE8F653" w14:textId="6748681E" w:rsidR="00C04881" w:rsidRPr="00C04881" w:rsidRDefault="00C04881" w:rsidP="00C04881">
            <w:pPr>
              <w:jc w:val="both"/>
              <w:rPr>
                <w:rFonts w:ascii="Montserrat" w:eastAsia="Times New Roman" w:hAnsi="Montserrat" w:cs="Times New Roman"/>
                <w:color w:val="000000"/>
                <w:sz w:val="20"/>
                <w:szCs w:val="20"/>
                <w:lang w:eastAsia="en-US"/>
              </w:rPr>
            </w:pPr>
            <w:r w:rsidRPr="00C04881">
              <w:rPr>
                <w:rFonts w:ascii="Montserrat" w:eastAsia="Times New Roman" w:hAnsi="Montserrat" w:cs="Times New Roman"/>
                <w:color w:val="000000"/>
                <w:sz w:val="20"/>
                <w:szCs w:val="20"/>
                <w:lang w:eastAsia="en-US"/>
              </w:rPr>
              <w:t xml:space="preserve">Médicas y médicos especialistas en diversas disciplinas pertenecientes al sistema de </w:t>
            </w:r>
            <w:r w:rsidRPr="007A2CCE">
              <w:rPr>
                <w:rFonts w:ascii="Montserrat" w:eastAsia="Times New Roman" w:hAnsi="Montserrat" w:cs="Times New Roman"/>
                <w:color w:val="000000"/>
                <w:sz w:val="20"/>
                <w:szCs w:val="20"/>
                <w:lang w:eastAsia="en-US"/>
              </w:rPr>
              <w:t xml:space="preserve">salud </w:t>
            </w:r>
            <w:r w:rsidR="00C660FF" w:rsidRPr="007A2CCE">
              <w:rPr>
                <w:rFonts w:ascii="Montserrat" w:eastAsia="Times New Roman" w:hAnsi="Montserrat" w:cs="Times New Roman"/>
                <w:color w:val="000000"/>
                <w:sz w:val="20"/>
                <w:szCs w:val="20"/>
                <w:lang w:eastAsia="en-US"/>
              </w:rPr>
              <w:t>de la República de Cuba</w:t>
            </w:r>
            <w:r w:rsidRPr="007A2CCE">
              <w:rPr>
                <w:rFonts w:ascii="Montserrat" w:eastAsia="Times New Roman" w:hAnsi="Montserrat" w:cs="Times New Roman"/>
                <w:color w:val="000000"/>
                <w:sz w:val="20"/>
                <w:szCs w:val="20"/>
                <w:lang w:eastAsia="en-US"/>
              </w:rPr>
              <w:t xml:space="preserve"> </w:t>
            </w:r>
            <w:r w:rsidRPr="00C54EFF">
              <w:rPr>
                <w:rFonts w:ascii="Montserrat" w:eastAsia="Times New Roman" w:hAnsi="Montserrat" w:cs="Times New Roman"/>
                <w:color w:val="000000"/>
                <w:sz w:val="20"/>
                <w:szCs w:val="20"/>
                <w:lang w:eastAsia="en-US"/>
              </w:rPr>
              <w:t xml:space="preserve">para la atención de las personas sin afiliación a las instituciones de seguridad social de aquellas </w:t>
            </w:r>
            <w:r w:rsidR="00A82454">
              <w:rPr>
                <w:rFonts w:ascii="Montserrat" w:eastAsia="Times New Roman" w:hAnsi="Montserrat" w:cs="Times New Roman"/>
                <w:color w:val="000000"/>
                <w:sz w:val="20"/>
                <w:szCs w:val="20"/>
                <w:lang w:eastAsia="en-US"/>
              </w:rPr>
              <w:t>Entidades Federativas</w:t>
            </w:r>
            <w:r w:rsidRPr="00C54EFF">
              <w:rPr>
                <w:rFonts w:ascii="Montserrat" w:eastAsia="Times New Roman" w:hAnsi="Montserrat" w:cs="Times New Roman"/>
                <w:color w:val="000000"/>
                <w:sz w:val="20"/>
                <w:szCs w:val="20"/>
                <w:lang w:eastAsia="en-US"/>
              </w:rPr>
              <w:t xml:space="preserve"> de los Estados Unidos Mexicanos, cuyos gobiernos tengan suscrito un convenio de coordinación con </w:t>
            </w:r>
            <w:r w:rsidRPr="00C54EFF">
              <w:rPr>
                <w:rFonts w:ascii="Montserrat" w:eastAsia="Times New Roman" w:hAnsi="Montserrat" w:cs="Times New Roman"/>
                <w:b/>
                <w:bCs/>
                <w:color w:val="000000"/>
                <w:sz w:val="20"/>
                <w:szCs w:val="20"/>
                <w:lang w:eastAsia="en-US"/>
              </w:rPr>
              <w:t>IMSS-Bienestar</w:t>
            </w:r>
            <w:r w:rsidRPr="00C54EFF">
              <w:rPr>
                <w:rFonts w:ascii="Montserrat" w:eastAsia="Times New Roman" w:hAnsi="Montserrat" w:cs="Times New Roman"/>
                <w:color w:val="000000"/>
                <w:sz w:val="20"/>
                <w:szCs w:val="20"/>
                <w:lang w:eastAsia="en-US"/>
              </w:rPr>
              <w:t>.</w:t>
            </w:r>
            <w:r w:rsidR="00C660FF" w:rsidRPr="00C54EFF">
              <w:rPr>
                <w:rFonts w:ascii="Montserrat" w:eastAsia="Times New Roman" w:hAnsi="Montserrat" w:cs="Times New Roman"/>
                <w:color w:val="000000"/>
                <w:sz w:val="20"/>
                <w:szCs w:val="20"/>
                <w:lang w:eastAsia="en-US"/>
              </w:rPr>
              <w:t xml:space="preserve"> Ver </w:t>
            </w:r>
            <w:r w:rsidR="00450CDF">
              <w:rPr>
                <w:rFonts w:ascii="Montserrat" w:eastAsia="Times New Roman" w:hAnsi="Montserrat" w:cs="Times New Roman"/>
                <w:color w:val="000000"/>
                <w:sz w:val="20"/>
                <w:szCs w:val="20"/>
                <w:lang w:eastAsia="en-US"/>
              </w:rPr>
              <w:t xml:space="preserve">Tabla </w:t>
            </w:r>
            <w:r w:rsidR="001B4836">
              <w:rPr>
                <w:rFonts w:ascii="Montserrat" w:eastAsia="Times New Roman" w:hAnsi="Montserrat" w:cs="Times New Roman"/>
                <w:color w:val="000000"/>
                <w:sz w:val="20"/>
                <w:szCs w:val="20"/>
                <w:lang w:eastAsia="en-US"/>
              </w:rPr>
              <w:t xml:space="preserve">3. </w:t>
            </w:r>
            <w:r w:rsidR="00A82454">
              <w:rPr>
                <w:rFonts w:ascii="Montserrat" w:eastAsia="Times New Roman" w:hAnsi="Montserrat" w:cs="Times New Roman"/>
                <w:sz w:val="20"/>
                <w:szCs w:val="20"/>
                <w:lang w:eastAsia="en-US"/>
              </w:rPr>
              <w:t>Entidades Federativas</w:t>
            </w:r>
            <w:r w:rsidR="001B4836">
              <w:rPr>
                <w:rFonts w:ascii="Montserrat" w:eastAsia="Times New Roman" w:hAnsi="Montserrat" w:cs="Times New Roman"/>
                <w:sz w:val="20"/>
                <w:szCs w:val="20"/>
                <w:lang w:eastAsia="en-US"/>
              </w:rPr>
              <w:t xml:space="preserve"> con Convenio de Colaboración para la transferencia de los servicios de salud.</w:t>
            </w:r>
          </w:p>
        </w:tc>
      </w:tr>
      <w:tr w:rsidR="008307D5" w:rsidRPr="00C04881" w14:paraId="76281701" w14:textId="77777777" w:rsidTr="008307D5">
        <w:trPr>
          <w:trHeight w:val="800"/>
        </w:trPr>
        <w:tc>
          <w:tcPr>
            <w:tcW w:w="727" w:type="pct"/>
            <w:vMerge/>
            <w:vAlign w:val="center"/>
            <w:hideMark/>
          </w:tcPr>
          <w:p w14:paraId="207B699A" w14:textId="77777777" w:rsidR="00C04881" w:rsidRPr="00C04881" w:rsidRDefault="00C04881" w:rsidP="00C04881">
            <w:pPr>
              <w:rPr>
                <w:rFonts w:ascii="Montserrat" w:eastAsia="Times New Roman" w:hAnsi="Montserrat" w:cs="Times New Roman"/>
                <w:b/>
                <w:bCs/>
                <w:color w:val="000000"/>
                <w:sz w:val="20"/>
                <w:szCs w:val="20"/>
                <w:lang w:eastAsia="en-US"/>
              </w:rPr>
            </w:pPr>
          </w:p>
        </w:tc>
        <w:tc>
          <w:tcPr>
            <w:tcW w:w="1526" w:type="pct"/>
            <w:shd w:val="clear" w:color="auto" w:fill="auto"/>
            <w:vAlign w:val="center"/>
            <w:hideMark/>
          </w:tcPr>
          <w:p w14:paraId="398EFA95" w14:textId="18AD5542" w:rsidR="00C04881" w:rsidRPr="00C04881" w:rsidRDefault="00DF05E8" w:rsidP="00C04881">
            <w:pPr>
              <w:rPr>
                <w:rFonts w:ascii="Montserrat" w:eastAsia="Times New Roman" w:hAnsi="Montserrat" w:cs="Times New Roman"/>
                <w:b/>
                <w:bCs/>
                <w:color w:val="000000"/>
                <w:sz w:val="20"/>
                <w:szCs w:val="20"/>
                <w:lang w:eastAsia="en-US"/>
              </w:rPr>
            </w:pPr>
            <w:r w:rsidRPr="00C04881">
              <w:rPr>
                <w:rFonts w:ascii="Montserrat" w:eastAsia="Times New Roman" w:hAnsi="Montserrat" w:cs="Times New Roman"/>
                <w:b/>
                <w:bCs/>
                <w:color w:val="000000"/>
                <w:sz w:val="20"/>
                <w:szCs w:val="20"/>
                <w:lang w:eastAsia="en-US"/>
              </w:rPr>
              <w:t>SUPERVISOR DEL CONTRATO</w:t>
            </w:r>
          </w:p>
        </w:tc>
        <w:tc>
          <w:tcPr>
            <w:tcW w:w="2747" w:type="pct"/>
            <w:shd w:val="clear" w:color="auto" w:fill="auto"/>
            <w:vAlign w:val="center"/>
            <w:hideMark/>
          </w:tcPr>
          <w:p w14:paraId="3D300477" w14:textId="1A4E8F44" w:rsidR="00450CDF" w:rsidRPr="00C04881" w:rsidRDefault="00C04881" w:rsidP="00C04881">
            <w:pPr>
              <w:jc w:val="both"/>
              <w:rPr>
                <w:rFonts w:ascii="Montserrat" w:eastAsia="Times New Roman" w:hAnsi="Montserrat" w:cs="Times New Roman"/>
                <w:color w:val="000000"/>
                <w:sz w:val="20"/>
                <w:szCs w:val="20"/>
                <w:lang w:eastAsia="en-US"/>
              </w:rPr>
            </w:pPr>
            <w:r w:rsidRPr="00C04881">
              <w:rPr>
                <w:rFonts w:ascii="Montserrat" w:eastAsia="Times New Roman" w:hAnsi="Montserrat" w:cs="Times New Roman"/>
                <w:color w:val="000000"/>
                <w:sz w:val="20"/>
                <w:szCs w:val="20"/>
                <w:lang w:eastAsia="en-US"/>
              </w:rPr>
              <w:t xml:space="preserve">Persona designada por el </w:t>
            </w:r>
            <w:r w:rsidRPr="00C04881">
              <w:rPr>
                <w:rFonts w:ascii="Montserrat" w:eastAsia="Times New Roman" w:hAnsi="Montserrat" w:cs="Times New Roman"/>
                <w:b/>
                <w:bCs/>
                <w:color w:val="000000"/>
                <w:sz w:val="20"/>
                <w:szCs w:val="20"/>
                <w:lang w:eastAsia="en-US"/>
              </w:rPr>
              <w:t>IMSS-Bienestar</w:t>
            </w:r>
            <w:r w:rsidRPr="00C04881">
              <w:rPr>
                <w:rFonts w:ascii="Montserrat" w:eastAsia="Times New Roman" w:hAnsi="Montserrat" w:cs="Times New Roman"/>
                <w:color w:val="000000"/>
                <w:sz w:val="20"/>
                <w:szCs w:val="20"/>
                <w:lang w:eastAsia="en-US"/>
              </w:rPr>
              <w:t xml:space="preserve"> que auxilia al </w:t>
            </w:r>
            <w:r w:rsidRPr="00C04881">
              <w:rPr>
                <w:rFonts w:ascii="Montserrat" w:eastAsia="Times New Roman" w:hAnsi="Montserrat" w:cs="Times New Roman"/>
                <w:b/>
                <w:bCs/>
                <w:color w:val="000000"/>
                <w:sz w:val="20"/>
                <w:szCs w:val="20"/>
                <w:lang w:eastAsia="en-US"/>
              </w:rPr>
              <w:t>ADMINISTRADOR DEL CONTRATO</w:t>
            </w:r>
            <w:r w:rsidRPr="00C04881">
              <w:rPr>
                <w:rFonts w:ascii="Montserrat" w:eastAsia="Times New Roman" w:hAnsi="Montserrat" w:cs="Times New Roman"/>
                <w:color w:val="000000"/>
                <w:sz w:val="20"/>
                <w:szCs w:val="20"/>
                <w:lang w:eastAsia="en-US"/>
              </w:rPr>
              <w:t xml:space="preserve"> para realizar las tareas de supervisión relacionadas con el servicio objeto de la presente convocatoria</w:t>
            </w:r>
            <w:r w:rsidR="00AE4EBC">
              <w:rPr>
                <w:rFonts w:ascii="Montserrat" w:eastAsia="Times New Roman" w:hAnsi="Montserrat" w:cs="Times New Roman"/>
                <w:color w:val="000000"/>
                <w:sz w:val="20"/>
                <w:szCs w:val="20"/>
                <w:lang w:eastAsia="en-US"/>
              </w:rPr>
              <w:t xml:space="preserve">, con nivel jerárquico de al menos </w:t>
            </w:r>
            <w:proofErr w:type="gramStart"/>
            <w:r w:rsidR="00AE4EBC">
              <w:rPr>
                <w:rFonts w:ascii="Montserrat" w:eastAsia="Times New Roman" w:hAnsi="Montserrat" w:cs="Times New Roman"/>
                <w:color w:val="000000"/>
                <w:sz w:val="20"/>
                <w:szCs w:val="20"/>
                <w:lang w:eastAsia="en-US"/>
              </w:rPr>
              <w:t>Jefe</w:t>
            </w:r>
            <w:proofErr w:type="gramEnd"/>
            <w:r w:rsidR="00AE4EBC">
              <w:rPr>
                <w:rFonts w:ascii="Montserrat" w:eastAsia="Times New Roman" w:hAnsi="Montserrat" w:cs="Times New Roman"/>
                <w:color w:val="000000"/>
                <w:sz w:val="20"/>
                <w:szCs w:val="20"/>
                <w:lang w:eastAsia="en-US"/>
              </w:rPr>
              <w:t xml:space="preserve"> de Departamento o su equivalente y designado por el Área Requirente.</w:t>
            </w:r>
          </w:p>
        </w:tc>
      </w:tr>
      <w:tr w:rsidR="008307D5" w:rsidRPr="00C04881" w14:paraId="1B9705C0" w14:textId="77777777" w:rsidTr="008307D5">
        <w:trPr>
          <w:trHeight w:val="1580"/>
        </w:trPr>
        <w:tc>
          <w:tcPr>
            <w:tcW w:w="727" w:type="pct"/>
            <w:vMerge/>
            <w:vAlign w:val="center"/>
            <w:hideMark/>
          </w:tcPr>
          <w:p w14:paraId="7B077007" w14:textId="77777777" w:rsidR="00C04881" w:rsidRPr="00C04881" w:rsidRDefault="00C04881" w:rsidP="00C04881">
            <w:pPr>
              <w:rPr>
                <w:rFonts w:ascii="Montserrat" w:eastAsia="Times New Roman" w:hAnsi="Montserrat" w:cs="Times New Roman"/>
                <w:b/>
                <w:bCs/>
                <w:color w:val="000000"/>
                <w:sz w:val="20"/>
                <w:szCs w:val="20"/>
                <w:lang w:eastAsia="en-US"/>
              </w:rPr>
            </w:pPr>
          </w:p>
        </w:tc>
        <w:tc>
          <w:tcPr>
            <w:tcW w:w="1526" w:type="pct"/>
            <w:shd w:val="clear" w:color="auto" w:fill="auto"/>
            <w:vAlign w:val="center"/>
            <w:hideMark/>
          </w:tcPr>
          <w:p w14:paraId="6761C7AF" w14:textId="77777777" w:rsidR="00C04881" w:rsidRPr="00C04881" w:rsidRDefault="00C04881" w:rsidP="00C04881">
            <w:pPr>
              <w:rPr>
                <w:rFonts w:ascii="Montserrat" w:eastAsia="Times New Roman" w:hAnsi="Montserrat" w:cs="Times New Roman"/>
                <w:b/>
                <w:bCs/>
                <w:color w:val="000000"/>
                <w:sz w:val="20"/>
                <w:szCs w:val="20"/>
                <w:lang w:eastAsia="en-US"/>
              </w:rPr>
            </w:pPr>
            <w:r w:rsidRPr="00C04881">
              <w:rPr>
                <w:rFonts w:ascii="Montserrat" w:eastAsia="Times New Roman" w:hAnsi="Montserrat" w:cs="Times New Roman"/>
                <w:b/>
                <w:bCs/>
                <w:color w:val="000000"/>
                <w:sz w:val="20"/>
                <w:szCs w:val="20"/>
                <w:lang w:eastAsia="en-US"/>
              </w:rPr>
              <w:t>UAF</w:t>
            </w:r>
          </w:p>
        </w:tc>
        <w:tc>
          <w:tcPr>
            <w:tcW w:w="2747" w:type="pct"/>
            <w:shd w:val="clear" w:color="auto" w:fill="auto"/>
            <w:vAlign w:val="center"/>
            <w:hideMark/>
          </w:tcPr>
          <w:p w14:paraId="2D366A41" w14:textId="6F0646CB" w:rsidR="00C04881" w:rsidRPr="00C04881" w:rsidRDefault="00C04881" w:rsidP="00C04881">
            <w:pPr>
              <w:jc w:val="both"/>
              <w:rPr>
                <w:rFonts w:ascii="Montserrat" w:eastAsia="Times New Roman" w:hAnsi="Montserrat" w:cs="Times New Roman"/>
                <w:color w:val="000000"/>
                <w:sz w:val="20"/>
                <w:szCs w:val="20"/>
                <w:lang w:eastAsia="en-US"/>
              </w:rPr>
            </w:pPr>
            <w:r w:rsidRPr="00C04881">
              <w:rPr>
                <w:rFonts w:ascii="Montserrat" w:eastAsia="Times New Roman" w:hAnsi="Montserrat" w:cs="Times New Roman"/>
                <w:color w:val="000000"/>
                <w:sz w:val="20"/>
                <w:szCs w:val="20"/>
                <w:lang w:eastAsia="en-US"/>
              </w:rPr>
              <w:t>Unidad de Administración y Finanzas, corresponsable de control y seguimiento para el adecuado desarrollo de las actividades relacionadas</w:t>
            </w:r>
            <w:r w:rsidR="00C47604">
              <w:rPr>
                <w:rFonts w:ascii="Montserrat" w:eastAsia="Times New Roman" w:hAnsi="Montserrat" w:cs="Times New Roman"/>
                <w:color w:val="000000"/>
                <w:sz w:val="20"/>
                <w:szCs w:val="20"/>
                <w:lang w:eastAsia="en-US"/>
              </w:rPr>
              <w:t xml:space="preserve"> </w:t>
            </w:r>
            <w:r w:rsidRPr="00C04881">
              <w:rPr>
                <w:rFonts w:ascii="Montserrat" w:eastAsia="Times New Roman" w:hAnsi="Montserrat" w:cs="Times New Roman"/>
                <w:color w:val="000000"/>
                <w:sz w:val="20"/>
                <w:szCs w:val="20"/>
                <w:lang w:eastAsia="en-US"/>
              </w:rPr>
              <w:t xml:space="preserve">con el Acuerdo de Cooperación Técnica, Científica y Académica en materia de salud entre </w:t>
            </w:r>
            <w:r w:rsidRPr="00C04881">
              <w:rPr>
                <w:rFonts w:ascii="Montserrat" w:eastAsia="Times New Roman" w:hAnsi="Montserrat" w:cs="Times New Roman"/>
                <w:b/>
                <w:bCs/>
                <w:color w:val="000000"/>
                <w:sz w:val="20"/>
                <w:szCs w:val="20"/>
                <w:lang w:eastAsia="en-US"/>
              </w:rPr>
              <w:t>IMSS-Bienestar</w:t>
            </w:r>
            <w:r w:rsidRPr="00332495">
              <w:rPr>
                <w:rFonts w:ascii="Montserrat" w:hAnsi="Montserrat"/>
                <w:color w:val="000000"/>
                <w:sz w:val="20"/>
              </w:rPr>
              <w:t xml:space="preserve"> </w:t>
            </w:r>
            <w:r w:rsidRPr="00C04881">
              <w:rPr>
                <w:rFonts w:ascii="Montserrat" w:eastAsia="Times New Roman" w:hAnsi="Montserrat" w:cs="Times New Roman"/>
                <w:color w:val="000000"/>
                <w:sz w:val="20"/>
                <w:szCs w:val="20"/>
                <w:lang w:eastAsia="en-US"/>
              </w:rPr>
              <w:t>de los Estados Unidos Mexicanos y el Ministerio de Salud Pública de la República de Cuba.</w:t>
            </w:r>
          </w:p>
        </w:tc>
      </w:tr>
      <w:tr w:rsidR="008307D5" w:rsidRPr="00C04881" w14:paraId="6B30805A" w14:textId="77777777" w:rsidTr="008307D5">
        <w:trPr>
          <w:trHeight w:val="1580"/>
        </w:trPr>
        <w:tc>
          <w:tcPr>
            <w:tcW w:w="727" w:type="pct"/>
            <w:vMerge/>
            <w:vAlign w:val="center"/>
            <w:hideMark/>
          </w:tcPr>
          <w:p w14:paraId="0BC44AD4" w14:textId="77777777" w:rsidR="00C04881" w:rsidRPr="00C04881" w:rsidRDefault="00C04881" w:rsidP="00C04881">
            <w:pPr>
              <w:rPr>
                <w:rFonts w:ascii="Montserrat" w:eastAsia="Times New Roman" w:hAnsi="Montserrat" w:cs="Times New Roman"/>
                <w:b/>
                <w:bCs/>
                <w:color w:val="000000"/>
                <w:sz w:val="20"/>
                <w:szCs w:val="20"/>
                <w:lang w:eastAsia="en-US"/>
              </w:rPr>
            </w:pPr>
          </w:p>
        </w:tc>
        <w:tc>
          <w:tcPr>
            <w:tcW w:w="1526" w:type="pct"/>
            <w:shd w:val="clear" w:color="auto" w:fill="auto"/>
            <w:vAlign w:val="center"/>
            <w:hideMark/>
          </w:tcPr>
          <w:p w14:paraId="047763B6" w14:textId="77777777" w:rsidR="00C04881" w:rsidRPr="00C04881" w:rsidRDefault="00C04881" w:rsidP="00C04881">
            <w:pPr>
              <w:rPr>
                <w:rFonts w:ascii="Montserrat" w:eastAsia="Times New Roman" w:hAnsi="Montserrat" w:cs="Times New Roman"/>
                <w:b/>
                <w:bCs/>
                <w:color w:val="000000"/>
                <w:sz w:val="20"/>
                <w:szCs w:val="20"/>
                <w:lang w:eastAsia="en-US"/>
              </w:rPr>
            </w:pPr>
            <w:r w:rsidRPr="00C04881">
              <w:rPr>
                <w:rFonts w:ascii="Montserrat" w:eastAsia="Times New Roman" w:hAnsi="Montserrat" w:cs="Times New Roman"/>
                <w:b/>
                <w:bCs/>
                <w:color w:val="000000"/>
                <w:sz w:val="20"/>
                <w:szCs w:val="20"/>
                <w:lang w:eastAsia="en-US"/>
              </w:rPr>
              <w:t>UAS</w:t>
            </w:r>
          </w:p>
        </w:tc>
        <w:tc>
          <w:tcPr>
            <w:tcW w:w="2747" w:type="pct"/>
            <w:shd w:val="clear" w:color="auto" w:fill="auto"/>
            <w:vAlign w:val="center"/>
            <w:hideMark/>
          </w:tcPr>
          <w:p w14:paraId="7338F589" w14:textId="5ED6D321" w:rsidR="00C04881" w:rsidRPr="00C04881" w:rsidRDefault="00C04881" w:rsidP="00C04881">
            <w:pPr>
              <w:jc w:val="both"/>
              <w:rPr>
                <w:rFonts w:ascii="Montserrat" w:eastAsia="Times New Roman" w:hAnsi="Montserrat" w:cs="Times New Roman"/>
                <w:color w:val="000000"/>
                <w:sz w:val="20"/>
                <w:szCs w:val="20"/>
                <w:lang w:eastAsia="en-US"/>
              </w:rPr>
            </w:pPr>
            <w:r w:rsidRPr="00C04881">
              <w:rPr>
                <w:rFonts w:ascii="Montserrat" w:eastAsia="Times New Roman" w:hAnsi="Montserrat" w:cs="Times New Roman"/>
                <w:color w:val="000000"/>
                <w:sz w:val="20"/>
                <w:szCs w:val="20"/>
                <w:lang w:eastAsia="en-US"/>
              </w:rPr>
              <w:t xml:space="preserve">Unidad de Atención a la Salud, corresponsable de control y seguimiento para el adecuado desarrollo de las actividades relacionadas con el Acuerdo de Cooperación Técnica, Científica y Académica en materia de salud entre </w:t>
            </w:r>
            <w:r w:rsidRPr="00C04881">
              <w:rPr>
                <w:rFonts w:ascii="Montserrat" w:eastAsia="Times New Roman" w:hAnsi="Montserrat" w:cs="Times New Roman"/>
                <w:b/>
                <w:bCs/>
                <w:color w:val="000000"/>
                <w:sz w:val="20"/>
                <w:szCs w:val="20"/>
                <w:lang w:eastAsia="en-US"/>
              </w:rPr>
              <w:t>IMSS-Bienestar</w:t>
            </w:r>
            <w:r w:rsidRPr="00C04881">
              <w:rPr>
                <w:rFonts w:ascii="Montserrat" w:eastAsia="Times New Roman" w:hAnsi="Montserrat" w:cs="Times New Roman"/>
                <w:color w:val="000000"/>
                <w:sz w:val="20"/>
                <w:szCs w:val="20"/>
                <w:lang w:eastAsia="en-US"/>
              </w:rPr>
              <w:t xml:space="preserve"> de los Estados Unidos Mexicanos y el Ministerio de Salud Pública de la República de Cuba.</w:t>
            </w:r>
          </w:p>
        </w:tc>
      </w:tr>
      <w:tr w:rsidR="00C660FF" w:rsidRPr="00C04881" w14:paraId="11B5FB71" w14:textId="77777777" w:rsidTr="008307D5">
        <w:trPr>
          <w:trHeight w:val="340"/>
        </w:trPr>
        <w:tc>
          <w:tcPr>
            <w:tcW w:w="5000" w:type="pct"/>
            <w:gridSpan w:val="3"/>
            <w:shd w:val="clear" w:color="auto" w:fill="auto"/>
            <w:noWrap/>
            <w:vAlign w:val="bottom"/>
            <w:hideMark/>
          </w:tcPr>
          <w:p w14:paraId="6F184903" w14:textId="4F87EE7A" w:rsidR="00C660FF" w:rsidRPr="00C660FF" w:rsidRDefault="00C660FF" w:rsidP="00C660FF">
            <w:pPr>
              <w:rPr>
                <w:rFonts w:ascii="Montserrat" w:eastAsia="Times New Roman" w:hAnsi="Montserrat" w:cs="Times New Roman"/>
                <w:sz w:val="20"/>
                <w:szCs w:val="20"/>
                <w:lang w:eastAsia="en-US"/>
              </w:rPr>
            </w:pPr>
            <w:r>
              <w:rPr>
                <w:rFonts w:ascii="Montserrat" w:eastAsia="Times New Roman" w:hAnsi="Montserrat" w:cs="Times New Roman"/>
                <w:sz w:val="20"/>
                <w:szCs w:val="20"/>
                <w:lang w:eastAsia="en-US"/>
              </w:rPr>
              <w:t>Tabla 2. Momentos</w:t>
            </w:r>
          </w:p>
        </w:tc>
      </w:tr>
      <w:tr w:rsidR="008307D5" w:rsidRPr="00C04881" w14:paraId="1D59D6A2" w14:textId="77777777" w:rsidTr="0069000D">
        <w:trPr>
          <w:trHeight w:val="1321"/>
        </w:trPr>
        <w:tc>
          <w:tcPr>
            <w:tcW w:w="727" w:type="pct"/>
            <w:vMerge w:val="restart"/>
            <w:shd w:val="clear" w:color="auto" w:fill="auto"/>
            <w:textDirection w:val="btLr"/>
            <w:vAlign w:val="center"/>
            <w:hideMark/>
          </w:tcPr>
          <w:p w14:paraId="0D7BE191" w14:textId="4D0BD54A" w:rsidR="00C04881" w:rsidRPr="00C04881" w:rsidRDefault="00C04881" w:rsidP="00C04881">
            <w:pPr>
              <w:jc w:val="center"/>
              <w:rPr>
                <w:rFonts w:ascii="Montserrat" w:eastAsia="Times New Roman" w:hAnsi="Montserrat" w:cs="Times New Roman"/>
                <w:b/>
                <w:bCs/>
                <w:color w:val="000000"/>
                <w:sz w:val="20"/>
                <w:szCs w:val="20"/>
                <w:lang w:eastAsia="en-US"/>
              </w:rPr>
            </w:pPr>
            <w:r>
              <w:rPr>
                <w:rFonts w:ascii="Montserrat" w:eastAsia="Times New Roman" w:hAnsi="Montserrat" w:cs="Times New Roman"/>
                <w:b/>
                <w:bCs/>
                <w:color w:val="000000"/>
                <w:sz w:val="20"/>
                <w:szCs w:val="20"/>
                <w:lang w:eastAsia="en-US"/>
              </w:rPr>
              <w:t>MOMENTOS</w:t>
            </w:r>
          </w:p>
        </w:tc>
        <w:tc>
          <w:tcPr>
            <w:tcW w:w="1526" w:type="pct"/>
            <w:shd w:val="clear" w:color="auto" w:fill="auto"/>
            <w:vAlign w:val="center"/>
            <w:hideMark/>
          </w:tcPr>
          <w:p w14:paraId="64891E0A" w14:textId="77777777" w:rsidR="00C04881" w:rsidRPr="00C04881" w:rsidRDefault="00C04881" w:rsidP="00C04881">
            <w:pPr>
              <w:rPr>
                <w:rFonts w:ascii="Montserrat" w:eastAsia="Times New Roman" w:hAnsi="Montserrat" w:cs="Times New Roman"/>
                <w:b/>
                <w:bCs/>
                <w:color w:val="000000"/>
                <w:sz w:val="20"/>
                <w:szCs w:val="20"/>
                <w:lang w:eastAsia="en-US"/>
              </w:rPr>
            </w:pPr>
            <w:r w:rsidRPr="00C04881">
              <w:rPr>
                <w:rFonts w:ascii="Montserrat" w:eastAsia="Times New Roman" w:hAnsi="Montserrat" w:cs="Times New Roman"/>
                <w:b/>
                <w:bCs/>
                <w:color w:val="000000"/>
                <w:sz w:val="20"/>
                <w:szCs w:val="20"/>
                <w:lang w:eastAsia="en-US"/>
              </w:rPr>
              <w:t>Dispersión</w:t>
            </w:r>
          </w:p>
        </w:tc>
        <w:tc>
          <w:tcPr>
            <w:tcW w:w="2747" w:type="pct"/>
            <w:shd w:val="clear" w:color="auto" w:fill="auto"/>
            <w:vAlign w:val="center"/>
            <w:hideMark/>
          </w:tcPr>
          <w:p w14:paraId="611DDBAD" w14:textId="2D988B3A" w:rsidR="00C04881" w:rsidRDefault="00C04881" w:rsidP="00C04881">
            <w:pPr>
              <w:jc w:val="both"/>
              <w:rPr>
                <w:rFonts w:ascii="Montserrat" w:eastAsia="Times New Roman" w:hAnsi="Montserrat" w:cs="Times New Roman"/>
                <w:color w:val="000000"/>
                <w:sz w:val="20"/>
                <w:szCs w:val="20"/>
                <w:lang w:eastAsia="en-US"/>
              </w:rPr>
            </w:pPr>
            <w:r w:rsidRPr="00C04881">
              <w:rPr>
                <w:rFonts w:ascii="Montserrat" w:eastAsia="Times New Roman" w:hAnsi="Montserrat" w:cs="Times New Roman"/>
                <w:color w:val="000000"/>
                <w:sz w:val="20"/>
                <w:szCs w:val="20"/>
                <w:lang w:eastAsia="en-US"/>
              </w:rPr>
              <w:t xml:space="preserve">Fase de despliegue para la ubicación de los </w:t>
            </w:r>
            <w:r w:rsidRPr="00C04881">
              <w:rPr>
                <w:rFonts w:ascii="Montserrat" w:eastAsia="Times New Roman" w:hAnsi="Montserrat" w:cs="Times New Roman"/>
                <w:b/>
                <w:bCs/>
                <w:color w:val="000000"/>
                <w:sz w:val="20"/>
                <w:szCs w:val="20"/>
                <w:lang w:eastAsia="en-US"/>
              </w:rPr>
              <w:t>Profesionales de la Salud</w:t>
            </w:r>
            <w:r w:rsidRPr="00C04881">
              <w:rPr>
                <w:rFonts w:ascii="Montserrat" w:eastAsia="Times New Roman" w:hAnsi="Montserrat" w:cs="Times New Roman"/>
                <w:color w:val="000000"/>
                <w:sz w:val="20"/>
                <w:szCs w:val="20"/>
                <w:lang w:eastAsia="en-US"/>
              </w:rPr>
              <w:t xml:space="preserve"> que conforman el equipo de colaboradores externos de Servicios de Salud y que presta</w:t>
            </w:r>
            <w:r w:rsidR="002B116F">
              <w:rPr>
                <w:rFonts w:ascii="Montserrat" w:eastAsia="Times New Roman" w:hAnsi="Montserrat" w:cs="Times New Roman"/>
                <w:color w:val="000000"/>
                <w:sz w:val="20"/>
                <w:szCs w:val="20"/>
                <w:lang w:eastAsia="en-US"/>
              </w:rPr>
              <w:t>rán</w:t>
            </w:r>
            <w:r w:rsidRPr="00C04881">
              <w:rPr>
                <w:rFonts w:ascii="Montserrat" w:eastAsia="Times New Roman" w:hAnsi="Montserrat" w:cs="Times New Roman"/>
                <w:color w:val="000000"/>
                <w:sz w:val="20"/>
                <w:szCs w:val="20"/>
                <w:lang w:eastAsia="en-US"/>
              </w:rPr>
              <w:t xml:space="preserve"> sus servicios en zonas de alta y muy alta marginación en México</w:t>
            </w:r>
            <w:r w:rsidR="00C54EFF">
              <w:rPr>
                <w:rFonts w:ascii="Montserrat" w:eastAsia="Times New Roman" w:hAnsi="Montserrat" w:cs="Times New Roman"/>
                <w:color w:val="000000"/>
                <w:sz w:val="20"/>
                <w:szCs w:val="20"/>
                <w:lang w:eastAsia="en-US"/>
              </w:rPr>
              <w:t>.</w:t>
            </w:r>
          </w:p>
          <w:p w14:paraId="7B523F78" w14:textId="251AE8BF" w:rsidR="00C54EFF" w:rsidRPr="00C04881" w:rsidRDefault="00C54EFF" w:rsidP="00C04881">
            <w:pPr>
              <w:jc w:val="both"/>
              <w:rPr>
                <w:rFonts w:ascii="Montserrat" w:eastAsia="Times New Roman" w:hAnsi="Montserrat" w:cs="Times New Roman"/>
                <w:color w:val="000000"/>
                <w:sz w:val="20"/>
                <w:szCs w:val="20"/>
                <w:lang w:eastAsia="en-US"/>
              </w:rPr>
            </w:pPr>
            <w:r>
              <w:rPr>
                <w:rFonts w:ascii="Montserrat" w:eastAsia="Times New Roman" w:hAnsi="Montserrat" w:cs="Times New Roman"/>
                <w:color w:val="000000"/>
                <w:sz w:val="20"/>
                <w:szCs w:val="20"/>
                <w:lang w:eastAsia="en-US"/>
              </w:rPr>
              <w:lastRenderedPageBreak/>
              <w:t xml:space="preserve">Tabla 3. </w:t>
            </w:r>
            <w:r w:rsidR="00A82454">
              <w:rPr>
                <w:rFonts w:ascii="Montserrat" w:eastAsia="Times New Roman" w:hAnsi="Montserrat" w:cs="Times New Roman"/>
                <w:sz w:val="20"/>
                <w:szCs w:val="20"/>
                <w:lang w:eastAsia="en-US"/>
              </w:rPr>
              <w:t>Entidades Federativas</w:t>
            </w:r>
            <w:r>
              <w:rPr>
                <w:rFonts w:ascii="Montserrat" w:eastAsia="Times New Roman" w:hAnsi="Montserrat" w:cs="Times New Roman"/>
                <w:sz w:val="20"/>
                <w:szCs w:val="20"/>
                <w:lang w:eastAsia="en-US"/>
              </w:rPr>
              <w:t xml:space="preserve"> con Convenio de Colaboración para la transferencia de los servicios de salud.</w:t>
            </w:r>
          </w:p>
        </w:tc>
      </w:tr>
      <w:tr w:rsidR="008307D5" w:rsidRPr="00C04881" w14:paraId="4C5B9419" w14:textId="77777777" w:rsidTr="008307D5">
        <w:trPr>
          <w:trHeight w:val="1060"/>
        </w:trPr>
        <w:tc>
          <w:tcPr>
            <w:tcW w:w="727" w:type="pct"/>
            <w:vMerge/>
            <w:vAlign w:val="center"/>
            <w:hideMark/>
          </w:tcPr>
          <w:p w14:paraId="1A8BB7E1" w14:textId="77777777" w:rsidR="00C04881" w:rsidRPr="00C04881" w:rsidRDefault="00C04881" w:rsidP="00C04881">
            <w:pPr>
              <w:rPr>
                <w:rFonts w:ascii="Montserrat" w:eastAsia="Times New Roman" w:hAnsi="Montserrat" w:cs="Times New Roman"/>
                <w:b/>
                <w:bCs/>
                <w:color w:val="000000"/>
                <w:sz w:val="20"/>
                <w:szCs w:val="20"/>
                <w:lang w:eastAsia="en-US"/>
              </w:rPr>
            </w:pPr>
          </w:p>
        </w:tc>
        <w:tc>
          <w:tcPr>
            <w:tcW w:w="1526" w:type="pct"/>
            <w:shd w:val="clear" w:color="auto" w:fill="auto"/>
            <w:vAlign w:val="center"/>
            <w:hideMark/>
          </w:tcPr>
          <w:p w14:paraId="7D1A00F6" w14:textId="77777777" w:rsidR="00C04881" w:rsidRPr="00C04881" w:rsidRDefault="00C04881" w:rsidP="00C04881">
            <w:pPr>
              <w:rPr>
                <w:rFonts w:ascii="Montserrat" w:eastAsia="Times New Roman" w:hAnsi="Montserrat" w:cs="Times New Roman"/>
                <w:b/>
                <w:bCs/>
                <w:color w:val="000000"/>
                <w:sz w:val="20"/>
                <w:szCs w:val="20"/>
                <w:lang w:eastAsia="en-US"/>
              </w:rPr>
            </w:pPr>
            <w:r w:rsidRPr="00C04881">
              <w:rPr>
                <w:rFonts w:ascii="Montserrat" w:eastAsia="Times New Roman" w:hAnsi="Montserrat" w:cs="Times New Roman"/>
                <w:b/>
                <w:bCs/>
                <w:color w:val="000000"/>
                <w:sz w:val="20"/>
                <w:szCs w:val="20"/>
                <w:lang w:eastAsia="en-US"/>
              </w:rPr>
              <w:t>Extracción</w:t>
            </w:r>
          </w:p>
        </w:tc>
        <w:tc>
          <w:tcPr>
            <w:tcW w:w="2747" w:type="pct"/>
            <w:shd w:val="clear" w:color="auto" w:fill="auto"/>
            <w:vAlign w:val="center"/>
            <w:hideMark/>
          </w:tcPr>
          <w:p w14:paraId="447609D8" w14:textId="77777777" w:rsidR="00C04881" w:rsidRDefault="00C04881" w:rsidP="00C04881">
            <w:pPr>
              <w:jc w:val="both"/>
              <w:rPr>
                <w:rFonts w:ascii="Montserrat" w:eastAsia="Times New Roman" w:hAnsi="Montserrat" w:cs="Times New Roman"/>
                <w:color w:val="000000"/>
                <w:sz w:val="20"/>
                <w:szCs w:val="20"/>
                <w:lang w:eastAsia="en-US"/>
              </w:rPr>
            </w:pPr>
            <w:r w:rsidRPr="00C04881">
              <w:rPr>
                <w:rFonts w:ascii="Montserrat" w:eastAsia="Times New Roman" w:hAnsi="Montserrat" w:cs="Times New Roman"/>
                <w:color w:val="000000"/>
                <w:sz w:val="20"/>
                <w:szCs w:val="20"/>
                <w:lang w:eastAsia="en-US"/>
              </w:rPr>
              <w:t>Fase de repliegue para el retorno a</w:t>
            </w:r>
            <w:r w:rsidR="00B7740D">
              <w:rPr>
                <w:rFonts w:ascii="Montserrat" w:eastAsia="Times New Roman" w:hAnsi="Montserrat" w:cs="Times New Roman"/>
                <w:color w:val="000000"/>
                <w:sz w:val="20"/>
                <w:szCs w:val="20"/>
                <w:lang w:eastAsia="en-US"/>
              </w:rPr>
              <w:t xml:space="preserve"> la República de Cuba</w:t>
            </w:r>
            <w:r w:rsidRPr="00C04881">
              <w:rPr>
                <w:rFonts w:ascii="Montserrat" w:eastAsia="Times New Roman" w:hAnsi="Montserrat" w:cs="Times New Roman"/>
                <w:color w:val="000000"/>
                <w:sz w:val="20"/>
                <w:szCs w:val="20"/>
                <w:lang w:eastAsia="en-US"/>
              </w:rPr>
              <w:t xml:space="preserve"> de los </w:t>
            </w:r>
            <w:r w:rsidRPr="00C04881">
              <w:rPr>
                <w:rFonts w:ascii="Montserrat" w:eastAsia="Times New Roman" w:hAnsi="Montserrat" w:cs="Times New Roman"/>
                <w:b/>
                <w:bCs/>
                <w:color w:val="000000"/>
                <w:sz w:val="20"/>
                <w:szCs w:val="20"/>
                <w:lang w:eastAsia="en-US"/>
              </w:rPr>
              <w:t>Profesionales de la Salud</w:t>
            </w:r>
            <w:r w:rsidRPr="00C04881">
              <w:rPr>
                <w:rFonts w:ascii="Montserrat" w:eastAsia="Times New Roman" w:hAnsi="Montserrat" w:cs="Times New Roman"/>
                <w:color w:val="000000"/>
                <w:sz w:val="20"/>
                <w:szCs w:val="20"/>
                <w:lang w:eastAsia="en-US"/>
              </w:rPr>
              <w:t xml:space="preserve"> que conforman el equipo de colaboradores externos de Servicios de Salud y que </w:t>
            </w:r>
            <w:r w:rsidR="00B37635">
              <w:rPr>
                <w:rFonts w:ascii="Montserrat" w:eastAsia="Times New Roman" w:hAnsi="Montserrat" w:cs="Times New Roman"/>
                <w:color w:val="000000"/>
                <w:sz w:val="20"/>
                <w:szCs w:val="20"/>
                <w:lang w:eastAsia="en-US"/>
              </w:rPr>
              <w:t>prestarán</w:t>
            </w:r>
            <w:r w:rsidR="00B37635" w:rsidRPr="00C04881">
              <w:rPr>
                <w:rFonts w:ascii="Montserrat" w:eastAsia="Times New Roman" w:hAnsi="Montserrat" w:cs="Times New Roman"/>
                <w:color w:val="000000"/>
                <w:sz w:val="20"/>
                <w:szCs w:val="20"/>
                <w:lang w:eastAsia="en-US"/>
              </w:rPr>
              <w:t xml:space="preserve"> </w:t>
            </w:r>
            <w:r w:rsidRPr="00C04881">
              <w:rPr>
                <w:rFonts w:ascii="Montserrat" w:eastAsia="Times New Roman" w:hAnsi="Montserrat" w:cs="Times New Roman"/>
                <w:color w:val="000000"/>
                <w:sz w:val="20"/>
                <w:szCs w:val="20"/>
                <w:lang w:eastAsia="en-US"/>
              </w:rPr>
              <w:t>sus servicios en zonas de alta y muy alta marginación en México.</w:t>
            </w:r>
          </w:p>
          <w:p w14:paraId="69A3CF7B" w14:textId="5CA43DA0" w:rsidR="00C54EFF" w:rsidRPr="00C04881" w:rsidRDefault="00C54EFF" w:rsidP="00C54EFF">
            <w:pPr>
              <w:jc w:val="both"/>
              <w:rPr>
                <w:rFonts w:ascii="Montserrat" w:eastAsia="Times New Roman" w:hAnsi="Montserrat" w:cs="Times New Roman"/>
                <w:color w:val="000000"/>
                <w:sz w:val="20"/>
                <w:szCs w:val="20"/>
                <w:lang w:eastAsia="en-US"/>
              </w:rPr>
            </w:pPr>
            <w:r>
              <w:rPr>
                <w:rFonts w:ascii="Montserrat" w:eastAsia="Times New Roman" w:hAnsi="Montserrat" w:cs="Times New Roman"/>
                <w:color w:val="000000"/>
                <w:sz w:val="20"/>
                <w:szCs w:val="20"/>
                <w:lang w:eastAsia="en-US"/>
              </w:rPr>
              <w:t xml:space="preserve">Tabla 3. </w:t>
            </w:r>
            <w:r w:rsidR="00A82454">
              <w:rPr>
                <w:rFonts w:ascii="Montserrat" w:eastAsia="Times New Roman" w:hAnsi="Montserrat" w:cs="Times New Roman"/>
                <w:sz w:val="20"/>
                <w:szCs w:val="20"/>
                <w:lang w:eastAsia="en-US"/>
              </w:rPr>
              <w:t>Entidades Federativas</w:t>
            </w:r>
            <w:r>
              <w:rPr>
                <w:rFonts w:ascii="Montserrat" w:eastAsia="Times New Roman" w:hAnsi="Montserrat" w:cs="Times New Roman"/>
                <w:sz w:val="20"/>
                <w:szCs w:val="20"/>
                <w:lang w:eastAsia="en-US"/>
              </w:rPr>
              <w:t xml:space="preserve"> con Convenio de Colaboración para la transferencia de los servicios de salud.</w:t>
            </w:r>
          </w:p>
        </w:tc>
      </w:tr>
      <w:tr w:rsidR="008307D5" w:rsidRPr="00C04881" w14:paraId="078DE200" w14:textId="77777777" w:rsidTr="00B4058C">
        <w:trPr>
          <w:trHeight w:val="540"/>
        </w:trPr>
        <w:tc>
          <w:tcPr>
            <w:tcW w:w="727" w:type="pct"/>
            <w:vMerge/>
            <w:vAlign w:val="center"/>
            <w:hideMark/>
          </w:tcPr>
          <w:p w14:paraId="704D6AEE" w14:textId="77777777" w:rsidR="00C04881" w:rsidRPr="00C04881" w:rsidRDefault="00C04881" w:rsidP="00C04881">
            <w:pPr>
              <w:rPr>
                <w:rFonts w:ascii="Montserrat" w:eastAsia="Times New Roman" w:hAnsi="Montserrat" w:cs="Times New Roman"/>
                <w:b/>
                <w:bCs/>
                <w:color w:val="000000"/>
                <w:sz w:val="20"/>
                <w:szCs w:val="20"/>
                <w:lang w:eastAsia="en-US"/>
              </w:rPr>
            </w:pPr>
          </w:p>
        </w:tc>
        <w:tc>
          <w:tcPr>
            <w:tcW w:w="1526" w:type="pct"/>
            <w:shd w:val="clear" w:color="auto" w:fill="auto"/>
            <w:vAlign w:val="center"/>
            <w:hideMark/>
          </w:tcPr>
          <w:p w14:paraId="650C2338" w14:textId="77777777" w:rsidR="00C04881" w:rsidRPr="00C04881" w:rsidRDefault="00C04881" w:rsidP="00C04881">
            <w:pPr>
              <w:rPr>
                <w:rFonts w:ascii="Montserrat" w:eastAsia="Times New Roman" w:hAnsi="Montserrat" w:cs="Times New Roman"/>
                <w:b/>
                <w:bCs/>
                <w:color w:val="000000"/>
                <w:sz w:val="20"/>
                <w:szCs w:val="20"/>
                <w:lang w:eastAsia="en-US"/>
              </w:rPr>
            </w:pPr>
            <w:r w:rsidRPr="00C04881">
              <w:rPr>
                <w:rFonts w:ascii="Montserrat" w:eastAsia="Times New Roman" w:hAnsi="Montserrat" w:cs="Times New Roman"/>
                <w:b/>
                <w:bCs/>
                <w:color w:val="000000"/>
                <w:sz w:val="20"/>
                <w:szCs w:val="20"/>
                <w:lang w:eastAsia="en-US"/>
              </w:rPr>
              <w:t>Reubicación</w:t>
            </w:r>
          </w:p>
        </w:tc>
        <w:tc>
          <w:tcPr>
            <w:tcW w:w="2747" w:type="pct"/>
            <w:shd w:val="clear" w:color="auto" w:fill="auto"/>
            <w:vAlign w:val="center"/>
            <w:hideMark/>
          </w:tcPr>
          <w:p w14:paraId="362B6C25" w14:textId="77777777" w:rsidR="00C04881" w:rsidRDefault="00C04881" w:rsidP="00C04881">
            <w:pPr>
              <w:jc w:val="both"/>
              <w:rPr>
                <w:rFonts w:ascii="Montserrat" w:eastAsia="Times New Roman" w:hAnsi="Montserrat" w:cs="Times New Roman"/>
                <w:color w:val="000000"/>
                <w:sz w:val="20"/>
                <w:szCs w:val="20"/>
                <w:lang w:eastAsia="en-US"/>
              </w:rPr>
            </w:pPr>
            <w:r w:rsidRPr="00C04881">
              <w:rPr>
                <w:rFonts w:ascii="Montserrat" w:eastAsia="Times New Roman" w:hAnsi="Montserrat" w:cs="Times New Roman"/>
                <w:color w:val="000000"/>
                <w:sz w:val="20"/>
                <w:szCs w:val="20"/>
                <w:lang w:eastAsia="en-US"/>
              </w:rPr>
              <w:t xml:space="preserve">Proceso para la relocalización de los </w:t>
            </w:r>
            <w:r w:rsidRPr="00C04881">
              <w:rPr>
                <w:rFonts w:ascii="Montserrat" w:eastAsia="Times New Roman" w:hAnsi="Montserrat" w:cs="Times New Roman"/>
                <w:b/>
                <w:bCs/>
                <w:color w:val="000000"/>
                <w:sz w:val="20"/>
                <w:szCs w:val="20"/>
                <w:lang w:eastAsia="en-US"/>
              </w:rPr>
              <w:t>Profesionales de la Salud</w:t>
            </w:r>
            <w:r w:rsidRPr="00C04881">
              <w:rPr>
                <w:rFonts w:ascii="Montserrat" w:eastAsia="Times New Roman" w:hAnsi="Montserrat" w:cs="Times New Roman"/>
                <w:color w:val="000000"/>
                <w:sz w:val="20"/>
                <w:szCs w:val="20"/>
                <w:lang w:eastAsia="en-US"/>
              </w:rPr>
              <w:t>, que por cuestiones de logística o necesidades de índole médica sea necesario.</w:t>
            </w:r>
          </w:p>
          <w:p w14:paraId="1DB017CD" w14:textId="7B09E60E" w:rsidR="00C54EFF" w:rsidRPr="00C04881" w:rsidRDefault="00C54EFF" w:rsidP="00C04881">
            <w:pPr>
              <w:jc w:val="both"/>
              <w:rPr>
                <w:rFonts w:ascii="Montserrat" w:eastAsia="Times New Roman" w:hAnsi="Montserrat" w:cs="Times New Roman"/>
                <w:color w:val="000000"/>
                <w:sz w:val="20"/>
                <w:szCs w:val="20"/>
                <w:lang w:eastAsia="en-US"/>
              </w:rPr>
            </w:pPr>
            <w:r>
              <w:rPr>
                <w:rFonts w:ascii="Montserrat" w:eastAsia="Times New Roman" w:hAnsi="Montserrat" w:cs="Times New Roman"/>
                <w:color w:val="000000"/>
                <w:sz w:val="20"/>
                <w:szCs w:val="20"/>
                <w:lang w:eastAsia="en-US"/>
              </w:rPr>
              <w:t xml:space="preserve">Tabla 3. </w:t>
            </w:r>
            <w:r w:rsidR="00A82454">
              <w:rPr>
                <w:rFonts w:ascii="Montserrat" w:eastAsia="Times New Roman" w:hAnsi="Montserrat" w:cs="Times New Roman"/>
                <w:sz w:val="20"/>
                <w:szCs w:val="20"/>
                <w:lang w:eastAsia="en-US"/>
              </w:rPr>
              <w:t>Entidades Federativas</w:t>
            </w:r>
            <w:r>
              <w:rPr>
                <w:rFonts w:ascii="Montserrat" w:eastAsia="Times New Roman" w:hAnsi="Montserrat" w:cs="Times New Roman"/>
                <w:sz w:val="20"/>
                <w:szCs w:val="20"/>
                <w:lang w:eastAsia="en-US"/>
              </w:rPr>
              <w:t xml:space="preserve"> con Convenio de Colaboración para la transferencia de los servicios de salud.</w:t>
            </w:r>
          </w:p>
        </w:tc>
      </w:tr>
      <w:tr w:rsidR="004C6DA4" w:rsidRPr="00C04881" w14:paraId="4ECF344B" w14:textId="77777777" w:rsidTr="00332495">
        <w:trPr>
          <w:trHeight w:val="851"/>
        </w:trPr>
        <w:tc>
          <w:tcPr>
            <w:tcW w:w="5000" w:type="pct"/>
            <w:gridSpan w:val="3"/>
            <w:shd w:val="clear" w:color="auto" w:fill="auto"/>
            <w:noWrap/>
            <w:vAlign w:val="center"/>
            <w:hideMark/>
          </w:tcPr>
          <w:p w14:paraId="44460F8C" w14:textId="675CD2FD" w:rsidR="004C6DA4" w:rsidRPr="00332495" w:rsidRDefault="004C6DA4" w:rsidP="00332495">
            <w:pPr>
              <w:jc w:val="both"/>
              <w:rPr>
                <w:rFonts w:ascii="Montserrat" w:hAnsi="Montserrat"/>
                <w:color w:val="000000"/>
                <w:sz w:val="20"/>
              </w:rPr>
            </w:pPr>
            <w:r>
              <w:rPr>
                <w:rFonts w:ascii="Montserrat" w:eastAsia="Times New Roman" w:hAnsi="Montserrat" w:cs="Times New Roman"/>
                <w:color w:val="000000"/>
                <w:sz w:val="20"/>
                <w:szCs w:val="20"/>
                <w:lang w:eastAsia="en-US"/>
              </w:rPr>
              <w:t xml:space="preserve">Tabla 3. </w:t>
            </w:r>
            <w:r>
              <w:rPr>
                <w:rFonts w:ascii="Montserrat" w:eastAsia="Times New Roman" w:hAnsi="Montserrat" w:cs="Times New Roman"/>
                <w:sz w:val="20"/>
                <w:szCs w:val="20"/>
                <w:lang w:eastAsia="en-US"/>
              </w:rPr>
              <w:t xml:space="preserve"> </w:t>
            </w:r>
            <w:r w:rsidR="00A82454">
              <w:rPr>
                <w:rFonts w:ascii="Montserrat" w:eastAsia="Times New Roman" w:hAnsi="Montserrat" w:cs="Times New Roman"/>
                <w:sz w:val="20"/>
                <w:szCs w:val="20"/>
                <w:lang w:eastAsia="en-US"/>
              </w:rPr>
              <w:t>Entidades Federativas</w:t>
            </w:r>
            <w:r>
              <w:rPr>
                <w:rFonts w:ascii="Montserrat" w:eastAsia="Times New Roman" w:hAnsi="Montserrat" w:cs="Times New Roman"/>
                <w:sz w:val="20"/>
                <w:szCs w:val="20"/>
                <w:lang w:eastAsia="en-US"/>
              </w:rPr>
              <w:t xml:space="preserve"> con Convenio de Colaboración para la transferencia de los servicios de salud.</w:t>
            </w:r>
          </w:p>
        </w:tc>
      </w:tr>
      <w:tr w:rsidR="00754F63" w:rsidRPr="00C04881" w14:paraId="562D0DDF" w14:textId="77777777" w:rsidTr="00332495">
        <w:trPr>
          <w:trHeight w:val="340"/>
        </w:trPr>
        <w:tc>
          <w:tcPr>
            <w:tcW w:w="5000" w:type="pct"/>
            <w:gridSpan w:val="3"/>
            <w:shd w:val="clear" w:color="auto" w:fill="auto"/>
            <w:noWrap/>
            <w:vAlign w:val="center"/>
          </w:tcPr>
          <w:p w14:paraId="47A9BFBA" w14:textId="634CE1D7" w:rsidR="00754F63" w:rsidRPr="00754F63" w:rsidRDefault="00754F63" w:rsidP="00754F63">
            <w:pPr>
              <w:jc w:val="both"/>
              <w:rPr>
                <w:rFonts w:ascii="Montserrat" w:eastAsia="Times New Roman" w:hAnsi="Montserrat" w:cs="Times New Roman"/>
                <w:b/>
                <w:bCs/>
                <w:sz w:val="20"/>
                <w:szCs w:val="20"/>
                <w:lang w:eastAsia="en-US"/>
              </w:rPr>
            </w:pPr>
            <w:r w:rsidRPr="00332495">
              <w:rPr>
                <w:rFonts w:ascii="Montserrat" w:hAnsi="Montserrat"/>
                <w:color w:val="000000"/>
                <w:sz w:val="20"/>
              </w:rPr>
              <w:t>Baja California, Baja California Sur, Campeche, Chiapas, Colima</w:t>
            </w:r>
            <w:r w:rsidR="007A2CCE" w:rsidRPr="00332495">
              <w:rPr>
                <w:rFonts w:ascii="Montserrat" w:hAnsi="Montserrat"/>
                <w:color w:val="000000"/>
                <w:sz w:val="20"/>
              </w:rPr>
              <w:t>, Estado</w:t>
            </w:r>
            <w:r w:rsidRPr="00332495">
              <w:rPr>
                <w:rFonts w:ascii="Montserrat" w:hAnsi="Montserrat"/>
                <w:color w:val="000000"/>
                <w:sz w:val="20"/>
              </w:rPr>
              <w:t xml:space="preserve"> de México, Guerrero, Hidalgo</w:t>
            </w:r>
            <w:r w:rsidR="00444391" w:rsidRPr="00332495">
              <w:rPr>
                <w:rFonts w:ascii="Montserrat" w:hAnsi="Montserrat"/>
                <w:color w:val="000000"/>
                <w:sz w:val="20"/>
              </w:rPr>
              <w:t>, Michoacán</w:t>
            </w:r>
            <w:r w:rsidRPr="00332495">
              <w:rPr>
                <w:rFonts w:ascii="Montserrat" w:hAnsi="Montserrat"/>
                <w:color w:val="000000"/>
                <w:sz w:val="20"/>
              </w:rPr>
              <w:t>, Morelos, Nayarit,</w:t>
            </w:r>
            <w:r w:rsidR="00EE04F1" w:rsidRPr="00332495">
              <w:rPr>
                <w:rFonts w:ascii="Montserrat" w:hAnsi="Montserrat"/>
                <w:color w:val="000000"/>
                <w:sz w:val="20"/>
              </w:rPr>
              <w:t xml:space="preserve"> </w:t>
            </w:r>
            <w:r w:rsidRPr="00332495">
              <w:rPr>
                <w:rFonts w:ascii="Montserrat" w:hAnsi="Montserrat"/>
                <w:color w:val="000000"/>
                <w:sz w:val="20"/>
              </w:rPr>
              <w:t>Oaxaca, Puebla, Quintana Roo, San Luis Potosí, Sinaloa, Sonora, Tabasco, Tamaulipas, Tlaxcala, Veracruz, Yucatán, Zacatecas y Ciudad de México</w:t>
            </w:r>
            <w:r w:rsidR="007A2CCE" w:rsidRPr="00332495">
              <w:rPr>
                <w:rFonts w:ascii="Montserrat" w:hAnsi="Montserrat"/>
                <w:color w:val="000000"/>
                <w:sz w:val="20"/>
              </w:rPr>
              <w:t>.</w:t>
            </w:r>
          </w:p>
        </w:tc>
      </w:tr>
      <w:tr w:rsidR="004C6DA4" w:rsidRPr="00C04881" w14:paraId="6E2623E4" w14:textId="77777777" w:rsidTr="00332495">
        <w:trPr>
          <w:trHeight w:val="340"/>
        </w:trPr>
        <w:tc>
          <w:tcPr>
            <w:tcW w:w="5000" w:type="pct"/>
            <w:gridSpan w:val="3"/>
            <w:shd w:val="clear" w:color="auto" w:fill="auto"/>
            <w:noWrap/>
            <w:vAlign w:val="center"/>
          </w:tcPr>
          <w:p w14:paraId="1024C855" w14:textId="7CDEEAAB" w:rsidR="00C47604" w:rsidRDefault="004C6DA4" w:rsidP="004C6DA4">
            <w:pPr>
              <w:rPr>
                <w:rFonts w:ascii="Montserrat" w:eastAsia="Times New Roman" w:hAnsi="Montserrat" w:cs="Times New Roman"/>
                <w:sz w:val="20"/>
                <w:szCs w:val="20"/>
                <w:lang w:eastAsia="en-US"/>
              </w:rPr>
            </w:pPr>
            <w:r>
              <w:rPr>
                <w:rFonts w:ascii="Montserrat" w:eastAsia="Times New Roman" w:hAnsi="Montserrat" w:cs="Times New Roman"/>
                <w:sz w:val="20"/>
                <w:szCs w:val="20"/>
                <w:lang w:eastAsia="en-US"/>
              </w:rPr>
              <w:t>Tabla 4. Transporte</w:t>
            </w:r>
          </w:p>
        </w:tc>
      </w:tr>
      <w:tr w:rsidR="00332495" w:rsidRPr="00C04881" w14:paraId="70832D5A" w14:textId="77777777" w:rsidTr="00332495">
        <w:trPr>
          <w:trHeight w:val="2940"/>
        </w:trPr>
        <w:tc>
          <w:tcPr>
            <w:tcW w:w="727" w:type="pct"/>
            <w:shd w:val="clear" w:color="auto" w:fill="auto"/>
            <w:noWrap/>
            <w:textDirection w:val="btLr"/>
            <w:vAlign w:val="center"/>
            <w:hideMark/>
          </w:tcPr>
          <w:p w14:paraId="684AFD7B" w14:textId="77777777" w:rsidR="00C04881" w:rsidRPr="00C04881" w:rsidRDefault="00C04881" w:rsidP="00C04881">
            <w:pPr>
              <w:jc w:val="center"/>
              <w:rPr>
                <w:rFonts w:ascii="Montserrat" w:eastAsia="Times New Roman" w:hAnsi="Montserrat" w:cs="Times New Roman"/>
                <w:b/>
                <w:bCs/>
                <w:color w:val="000000"/>
                <w:sz w:val="20"/>
                <w:szCs w:val="20"/>
                <w:lang w:eastAsia="en-US"/>
              </w:rPr>
            </w:pPr>
            <w:r>
              <w:rPr>
                <w:rFonts w:ascii="Montserrat" w:eastAsia="Times New Roman" w:hAnsi="Montserrat" w:cs="Times New Roman"/>
                <w:b/>
                <w:bCs/>
                <w:color w:val="000000"/>
                <w:sz w:val="20"/>
                <w:szCs w:val="20"/>
                <w:lang w:eastAsia="en-US"/>
              </w:rPr>
              <w:t>TRANSPORTE PERMANENTE</w:t>
            </w:r>
          </w:p>
        </w:tc>
        <w:tc>
          <w:tcPr>
            <w:tcW w:w="1526" w:type="pct"/>
            <w:shd w:val="clear" w:color="auto" w:fill="auto"/>
            <w:vAlign w:val="center"/>
            <w:hideMark/>
          </w:tcPr>
          <w:p w14:paraId="3A838241" w14:textId="77777777" w:rsidR="00C04881" w:rsidRDefault="00C04881" w:rsidP="00C04881">
            <w:pPr>
              <w:rPr>
                <w:rFonts w:ascii="Montserrat" w:eastAsia="Times New Roman" w:hAnsi="Montserrat" w:cs="Times New Roman"/>
                <w:b/>
                <w:bCs/>
                <w:color w:val="000000"/>
                <w:sz w:val="20"/>
                <w:szCs w:val="20"/>
                <w:lang w:eastAsia="en-US"/>
              </w:rPr>
            </w:pPr>
            <w:r w:rsidRPr="00C04881">
              <w:rPr>
                <w:rFonts w:ascii="Montserrat" w:eastAsia="Times New Roman" w:hAnsi="Montserrat" w:cs="Times New Roman"/>
                <w:b/>
                <w:bCs/>
                <w:color w:val="000000"/>
                <w:sz w:val="20"/>
                <w:szCs w:val="20"/>
                <w:lang w:eastAsia="en-US"/>
              </w:rPr>
              <w:t>Transporte al centro de trabajo y retorno</w:t>
            </w:r>
          </w:p>
          <w:p w14:paraId="1FEB3832" w14:textId="01197ED1" w:rsidR="00AE4EBC" w:rsidRPr="00C04881" w:rsidRDefault="00AE4EBC" w:rsidP="00C04881">
            <w:pPr>
              <w:rPr>
                <w:rFonts w:ascii="Montserrat" w:eastAsia="Times New Roman" w:hAnsi="Montserrat" w:cs="Times New Roman"/>
                <w:b/>
                <w:bCs/>
                <w:color w:val="000000"/>
                <w:sz w:val="20"/>
                <w:szCs w:val="20"/>
                <w:lang w:eastAsia="en-US"/>
              </w:rPr>
            </w:pPr>
          </w:p>
        </w:tc>
        <w:tc>
          <w:tcPr>
            <w:tcW w:w="2747" w:type="pct"/>
            <w:shd w:val="clear" w:color="auto" w:fill="auto"/>
            <w:vAlign w:val="center"/>
            <w:hideMark/>
          </w:tcPr>
          <w:p w14:paraId="5E8FFC33" w14:textId="77777777" w:rsidR="00C04881" w:rsidRDefault="00C04881" w:rsidP="00C04881">
            <w:pPr>
              <w:jc w:val="both"/>
              <w:rPr>
                <w:rFonts w:ascii="Montserrat" w:eastAsia="Times New Roman" w:hAnsi="Montserrat" w:cs="Times New Roman"/>
                <w:color w:val="000000"/>
                <w:sz w:val="20"/>
                <w:szCs w:val="20"/>
                <w:lang w:eastAsia="en-US"/>
              </w:rPr>
            </w:pPr>
            <w:r w:rsidRPr="00C04881">
              <w:rPr>
                <w:rFonts w:ascii="Montserrat" w:eastAsia="Times New Roman" w:hAnsi="Montserrat" w:cs="Times New Roman"/>
                <w:color w:val="000000"/>
                <w:sz w:val="20"/>
                <w:szCs w:val="20"/>
                <w:lang w:eastAsia="en-US"/>
              </w:rPr>
              <w:t xml:space="preserve">Servicio de traslado terrestre para los </w:t>
            </w:r>
            <w:r w:rsidRPr="00C04881">
              <w:rPr>
                <w:rFonts w:ascii="Montserrat" w:eastAsia="Times New Roman" w:hAnsi="Montserrat" w:cs="Times New Roman"/>
                <w:b/>
                <w:bCs/>
                <w:color w:val="000000"/>
                <w:sz w:val="20"/>
                <w:szCs w:val="20"/>
                <w:lang w:eastAsia="en-US"/>
              </w:rPr>
              <w:t>Profesionales de la Salud</w:t>
            </w:r>
            <w:r w:rsidRPr="00C04881">
              <w:rPr>
                <w:rFonts w:ascii="Montserrat" w:eastAsia="Times New Roman" w:hAnsi="Montserrat" w:cs="Times New Roman"/>
                <w:color w:val="000000"/>
                <w:sz w:val="20"/>
                <w:szCs w:val="20"/>
                <w:lang w:eastAsia="en-US"/>
              </w:rPr>
              <w:t>, desde la ubicación de su Hospedaje Permanente y hasta el Hospital y/o Unidad Médica del IMSS-Bienestar en la que presta sus servicios, y viceversa. El transporte será requerido cuando el hospedaje se ubique a más de 2 km de distancia y máximo a 15 km del Hospital y/o Unidad Médica del IMSS-Bienestar</w:t>
            </w:r>
            <w:r w:rsidR="002B116F">
              <w:rPr>
                <w:rFonts w:ascii="Montserrat" w:eastAsia="Times New Roman" w:hAnsi="Montserrat" w:cs="Times New Roman"/>
                <w:color w:val="000000"/>
                <w:sz w:val="20"/>
                <w:szCs w:val="20"/>
                <w:lang w:eastAsia="en-US"/>
              </w:rPr>
              <w:t>, de ser necesario.</w:t>
            </w:r>
          </w:p>
          <w:p w14:paraId="1DD787D8" w14:textId="4EFA5033" w:rsidR="002B116F" w:rsidRPr="00C04881" w:rsidRDefault="002B116F" w:rsidP="00C04881">
            <w:pPr>
              <w:jc w:val="both"/>
              <w:rPr>
                <w:rFonts w:ascii="Montserrat" w:eastAsia="Times New Roman" w:hAnsi="Montserrat" w:cs="Times New Roman"/>
                <w:color w:val="000000"/>
                <w:sz w:val="20"/>
                <w:szCs w:val="20"/>
                <w:lang w:eastAsia="en-US"/>
              </w:rPr>
            </w:pPr>
          </w:p>
        </w:tc>
      </w:tr>
      <w:tr w:rsidR="00332495" w:rsidRPr="00C04881" w14:paraId="408CF844" w14:textId="77777777" w:rsidTr="00332495">
        <w:trPr>
          <w:trHeight w:val="1320"/>
        </w:trPr>
        <w:tc>
          <w:tcPr>
            <w:tcW w:w="727" w:type="pct"/>
            <w:vMerge w:val="restart"/>
            <w:shd w:val="clear" w:color="auto" w:fill="auto"/>
            <w:noWrap/>
            <w:textDirection w:val="btLr"/>
            <w:vAlign w:val="center"/>
            <w:hideMark/>
          </w:tcPr>
          <w:p w14:paraId="7E15F131" w14:textId="7F519C65" w:rsidR="00C04881" w:rsidRPr="00C04881" w:rsidRDefault="00C04881" w:rsidP="00C04881">
            <w:pPr>
              <w:jc w:val="center"/>
              <w:rPr>
                <w:rFonts w:ascii="Montserrat" w:eastAsia="Times New Roman" w:hAnsi="Montserrat" w:cs="Times New Roman"/>
                <w:b/>
                <w:bCs/>
                <w:color w:val="000000"/>
                <w:sz w:val="20"/>
                <w:szCs w:val="20"/>
                <w:lang w:eastAsia="en-US"/>
              </w:rPr>
            </w:pPr>
            <w:r>
              <w:rPr>
                <w:rFonts w:ascii="Montserrat" w:eastAsia="Times New Roman" w:hAnsi="Montserrat" w:cs="Times New Roman"/>
                <w:b/>
                <w:bCs/>
                <w:color w:val="000000"/>
                <w:sz w:val="20"/>
                <w:szCs w:val="20"/>
                <w:lang w:eastAsia="en-US"/>
              </w:rPr>
              <w:t>TRANSPORTE TEMPORAL</w:t>
            </w:r>
          </w:p>
        </w:tc>
        <w:tc>
          <w:tcPr>
            <w:tcW w:w="1526" w:type="pct"/>
            <w:shd w:val="clear" w:color="auto" w:fill="auto"/>
            <w:vAlign w:val="center"/>
            <w:hideMark/>
          </w:tcPr>
          <w:p w14:paraId="2AD2DDBD" w14:textId="6D59F52E" w:rsidR="00C04881" w:rsidRPr="00C04881" w:rsidRDefault="00C04881" w:rsidP="00C04881">
            <w:pPr>
              <w:rPr>
                <w:rFonts w:ascii="Montserrat" w:eastAsia="Times New Roman" w:hAnsi="Montserrat" w:cs="Times New Roman"/>
                <w:b/>
                <w:bCs/>
                <w:color w:val="000000"/>
                <w:sz w:val="20"/>
                <w:szCs w:val="20"/>
                <w:lang w:eastAsia="en-US"/>
              </w:rPr>
            </w:pPr>
            <w:r w:rsidRPr="00C04881">
              <w:rPr>
                <w:rFonts w:ascii="Montserrat" w:eastAsia="Times New Roman" w:hAnsi="Montserrat" w:cs="Times New Roman"/>
                <w:b/>
                <w:bCs/>
                <w:color w:val="000000"/>
                <w:sz w:val="20"/>
                <w:szCs w:val="20"/>
                <w:lang w:eastAsia="en-US"/>
              </w:rPr>
              <w:t xml:space="preserve">Transporte terrestre para dispersión a </w:t>
            </w:r>
            <w:r w:rsidR="00A82454">
              <w:rPr>
                <w:rFonts w:ascii="Montserrat" w:eastAsia="Times New Roman" w:hAnsi="Montserrat" w:cs="Times New Roman"/>
                <w:b/>
                <w:bCs/>
                <w:color w:val="000000"/>
                <w:sz w:val="20"/>
                <w:szCs w:val="20"/>
                <w:lang w:eastAsia="en-US"/>
              </w:rPr>
              <w:t xml:space="preserve">Entidad Federativa </w:t>
            </w:r>
            <w:r w:rsidRPr="00C04881">
              <w:rPr>
                <w:rFonts w:ascii="Montserrat" w:eastAsia="Times New Roman" w:hAnsi="Montserrat" w:cs="Times New Roman"/>
                <w:b/>
                <w:bCs/>
                <w:color w:val="000000"/>
                <w:sz w:val="20"/>
                <w:szCs w:val="20"/>
                <w:lang w:eastAsia="en-US"/>
              </w:rPr>
              <w:t>o punto intermedio</w:t>
            </w:r>
            <w:r w:rsidR="00AE4EBC">
              <w:rPr>
                <w:rFonts w:ascii="Montserrat" w:eastAsia="Times New Roman" w:hAnsi="Montserrat" w:cs="Times New Roman"/>
                <w:b/>
                <w:bCs/>
                <w:color w:val="000000"/>
                <w:sz w:val="20"/>
                <w:szCs w:val="20"/>
                <w:lang w:eastAsia="en-US"/>
              </w:rPr>
              <w:t>. Primera etapa</w:t>
            </w:r>
          </w:p>
        </w:tc>
        <w:tc>
          <w:tcPr>
            <w:tcW w:w="2747" w:type="pct"/>
            <w:shd w:val="clear" w:color="auto" w:fill="auto"/>
            <w:vAlign w:val="center"/>
            <w:hideMark/>
          </w:tcPr>
          <w:p w14:paraId="76915594" w14:textId="2815E553" w:rsidR="00C04881" w:rsidRPr="00C04881" w:rsidRDefault="00C04881" w:rsidP="00C04881">
            <w:pPr>
              <w:jc w:val="both"/>
              <w:rPr>
                <w:rFonts w:ascii="Montserrat" w:eastAsia="Times New Roman" w:hAnsi="Montserrat" w:cs="Times New Roman"/>
                <w:color w:val="000000"/>
                <w:sz w:val="20"/>
                <w:szCs w:val="20"/>
                <w:lang w:eastAsia="en-US"/>
              </w:rPr>
            </w:pPr>
            <w:r w:rsidRPr="00C04881">
              <w:rPr>
                <w:rFonts w:ascii="Montserrat" w:eastAsia="Times New Roman" w:hAnsi="Montserrat" w:cs="Times New Roman"/>
                <w:color w:val="000000"/>
                <w:sz w:val="20"/>
                <w:szCs w:val="20"/>
                <w:lang w:eastAsia="en-US"/>
              </w:rPr>
              <w:t xml:space="preserve">Servicio de traslado terrestre para los </w:t>
            </w:r>
            <w:r w:rsidRPr="00C04881">
              <w:rPr>
                <w:rFonts w:ascii="Montserrat" w:eastAsia="Times New Roman" w:hAnsi="Montserrat" w:cs="Times New Roman"/>
                <w:b/>
                <w:bCs/>
                <w:color w:val="000000"/>
                <w:sz w:val="20"/>
                <w:szCs w:val="20"/>
                <w:lang w:eastAsia="en-US"/>
              </w:rPr>
              <w:t>Profesionales de la Salud</w:t>
            </w:r>
            <w:r w:rsidRPr="00C04881">
              <w:rPr>
                <w:rFonts w:ascii="Montserrat" w:eastAsia="Times New Roman" w:hAnsi="Montserrat" w:cs="Times New Roman"/>
                <w:color w:val="000000"/>
                <w:sz w:val="20"/>
                <w:szCs w:val="20"/>
                <w:lang w:eastAsia="en-US"/>
              </w:rPr>
              <w:t xml:space="preserve">, desde el punto de entrada al país y hasta la </w:t>
            </w:r>
            <w:r w:rsidR="00A82454">
              <w:rPr>
                <w:rFonts w:ascii="Montserrat" w:eastAsia="Times New Roman" w:hAnsi="Montserrat" w:cs="Times New Roman"/>
                <w:color w:val="000000"/>
                <w:sz w:val="20"/>
                <w:szCs w:val="20"/>
                <w:lang w:eastAsia="en-US"/>
              </w:rPr>
              <w:t xml:space="preserve">Entidad Federativa </w:t>
            </w:r>
            <w:r w:rsidRPr="00C04881">
              <w:rPr>
                <w:rFonts w:ascii="Montserrat" w:eastAsia="Times New Roman" w:hAnsi="Montserrat" w:cs="Times New Roman"/>
                <w:color w:val="000000"/>
                <w:sz w:val="20"/>
                <w:szCs w:val="20"/>
                <w:lang w:eastAsia="en-US"/>
              </w:rPr>
              <w:t>o punto intermedio antes del traslado a la localidad en donde se ubica el Hospital y/o Unidad Médica del IMSS-Bienestar a la que han sido asignados. Según sea el caso, también incluirá la ruta aeropuerto-hotel y hotel aeropuerto.</w:t>
            </w:r>
          </w:p>
        </w:tc>
      </w:tr>
      <w:tr w:rsidR="00332495" w:rsidRPr="00C04881" w14:paraId="5724665C" w14:textId="77777777" w:rsidTr="00332495">
        <w:trPr>
          <w:trHeight w:val="1060"/>
        </w:trPr>
        <w:tc>
          <w:tcPr>
            <w:tcW w:w="727" w:type="pct"/>
            <w:vMerge/>
            <w:vAlign w:val="center"/>
            <w:hideMark/>
          </w:tcPr>
          <w:p w14:paraId="7B1D18F3" w14:textId="77777777" w:rsidR="00C04881" w:rsidRPr="00C04881" w:rsidRDefault="00C04881" w:rsidP="00C04881">
            <w:pPr>
              <w:rPr>
                <w:rFonts w:ascii="Montserrat" w:eastAsia="Times New Roman" w:hAnsi="Montserrat" w:cs="Times New Roman"/>
                <w:b/>
                <w:bCs/>
                <w:color w:val="000000"/>
                <w:sz w:val="20"/>
                <w:szCs w:val="20"/>
                <w:lang w:eastAsia="en-US"/>
              </w:rPr>
            </w:pPr>
          </w:p>
        </w:tc>
        <w:tc>
          <w:tcPr>
            <w:tcW w:w="1526" w:type="pct"/>
            <w:shd w:val="clear" w:color="auto" w:fill="auto"/>
            <w:vAlign w:val="center"/>
            <w:hideMark/>
          </w:tcPr>
          <w:p w14:paraId="265310B9" w14:textId="2D935A8C" w:rsidR="00C04881" w:rsidRPr="00C04881" w:rsidRDefault="00C04881" w:rsidP="00C04881">
            <w:pPr>
              <w:rPr>
                <w:rFonts w:ascii="Montserrat" w:eastAsia="Times New Roman" w:hAnsi="Montserrat" w:cs="Times New Roman"/>
                <w:b/>
                <w:bCs/>
                <w:color w:val="000000"/>
                <w:sz w:val="20"/>
                <w:szCs w:val="20"/>
                <w:lang w:eastAsia="en-US"/>
              </w:rPr>
            </w:pPr>
            <w:r w:rsidRPr="00C04881">
              <w:rPr>
                <w:rFonts w:ascii="Montserrat" w:eastAsia="Times New Roman" w:hAnsi="Montserrat" w:cs="Times New Roman"/>
                <w:b/>
                <w:bCs/>
                <w:color w:val="000000"/>
                <w:sz w:val="20"/>
                <w:szCs w:val="20"/>
                <w:lang w:eastAsia="en-US"/>
              </w:rPr>
              <w:t>Transporte terrestre para dispersión a punto de destino</w:t>
            </w:r>
            <w:r w:rsidR="00AE4EBC">
              <w:rPr>
                <w:rFonts w:ascii="Montserrat" w:eastAsia="Times New Roman" w:hAnsi="Montserrat" w:cs="Times New Roman"/>
                <w:b/>
                <w:bCs/>
                <w:color w:val="000000"/>
                <w:sz w:val="20"/>
                <w:szCs w:val="20"/>
                <w:lang w:eastAsia="en-US"/>
              </w:rPr>
              <w:t>. Segunda etapa</w:t>
            </w:r>
          </w:p>
        </w:tc>
        <w:tc>
          <w:tcPr>
            <w:tcW w:w="2747" w:type="pct"/>
            <w:shd w:val="clear" w:color="auto" w:fill="auto"/>
            <w:vAlign w:val="center"/>
            <w:hideMark/>
          </w:tcPr>
          <w:p w14:paraId="5BB55901" w14:textId="2134C016" w:rsidR="00C04881" w:rsidRPr="00C04881" w:rsidRDefault="00C04881" w:rsidP="00C04881">
            <w:pPr>
              <w:jc w:val="both"/>
              <w:rPr>
                <w:rFonts w:ascii="Montserrat" w:eastAsia="Times New Roman" w:hAnsi="Montserrat" w:cs="Times New Roman"/>
                <w:color w:val="000000"/>
                <w:sz w:val="20"/>
                <w:szCs w:val="20"/>
                <w:lang w:eastAsia="en-US"/>
              </w:rPr>
            </w:pPr>
            <w:r w:rsidRPr="00C04881">
              <w:rPr>
                <w:rFonts w:ascii="Montserrat" w:eastAsia="Times New Roman" w:hAnsi="Montserrat" w:cs="Times New Roman"/>
                <w:color w:val="000000"/>
                <w:sz w:val="20"/>
                <w:szCs w:val="20"/>
                <w:lang w:eastAsia="en-US"/>
              </w:rPr>
              <w:t xml:space="preserve">Servicio de traslado terrestre para los </w:t>
            </w:r>
            <w:r w:rsidRPr="00C04881">
              <w:rPr>
                <w:rFonts w:ascii="Montserrat" w:eastAsia="Times New Roman" w:hAnsi="Montserrat" w:cs="Times New Roman"/>
                <w:b/>
                <w:bCs/>
                <w:color w:val="000000"/>
                <w:sz w:val="20"/>
                <w:szCs w:val="20"/>
                <w:lang w:eastAsia="en-US"/>
              </w:rPr>
              <w:t>Profesionales de la Salud</w:t>
            </w:r>
            <w:r w:rsidRPr="00C04881">
              <w:rPr>
                <w:rFonts w:ascii="Montserrat" w:eastAsia="Times New Roman" w:hAnsi="Montserrat" w:cs="Times New Roman"/>
                <w:color w:val="000000"/>
                <w:sz w:val="20"/>
                <w:szCs w:val="20"/>
                <w:lang w:eastAsia="en-US"/>
              </w:rPr>
              <w:t xml:space="preserve">, desde la </w:t>
            </w:r>
            <w:r w:rsidR="00A82454">
              <w:rPr>
                <w:rFonts w:ascii="Montserrat" w:eastAsia="Times New Roman" w:hAnsi="Montserrat" w:cs="Times New Roman"/>
                <w:color w:val="000000"/>
                <w:sz w:val="20"/>
                <w:szCs w:val="20"/>
                <w:lang w:eastAsia="en-US"/>
              </w:rPr>
              <w:t xml:space="preserve">Entidad Federativa </w:t>
            </w:r>
            <w:r w:rsidRPr="00C04881">
              <w:rPr>
                <w:rFonts w:ascii="Montserrat" w:eastAsia="Times New Roman" w:hAnsi="Montserrat" w:cs="Times New Roman"/>
                <w:color w:val="000000"/>
                <w:sz w:val="20"/>
                <w:szCs w:val="20"/>
                <w:lang w:eastAsia="en-US"/>
              </w:rPr>
              <w:t>o punto intermedio y hasta la localidad en donde se ubica el Hospital y/o Unidad Médica del IMSS-Bienestar a la que han sido asignados y en la que se establecerá su Hospedaje Permanente.</w:t>
            </w:r>
          </w:p>
        </w:tc>
      </w:tr>
      <w:tr w:rsidR="00332495" w:rsidRPr="00C04881" w14:paraId="71A671A6" w14:textId="77777777" w:rsidTr="00332495">
        <w:trPr>
          <w:trHeight w:val="1320"/>
        </w:trPr>
        <w:tc>
          <w:tcPr>
            <w:tcW w:w="727" w:type="pct"/>
            <w:vMerge/>
            <w:vAlign w:val="center"/>
            <w:hideMark/>
          </w:tcPr>
          <w:p w14:paraId="2A77BFF3" w14:textId="77777777" w:rsidR="00C04881" w:rsidRPr="00C04881" w:rsidRDefault="00C04881" w:rsidP="00C04881">
            <w:pPr>
              <w:rPr>
                <w:rFonts w:ascii="Montserrat" w:eastAsia="Times New Roman" w:hAnsi="Montserrat" w:cs="Times New Roman"/>
                <w:b/>
                <w:bCs/>
                <w:color w:val="000000"/>
                <w:sz w:val="20"/>
                <w:szCs w:val="20"/>
                <w:lang w:eastAsia="en-US"/>
              </w:rPr>
            </w:pPr>
          </w:p>
        </w:tc>
        <w:tc>
          <w:tcPr>
            <w:tcW w:w="1526" w:type="pct"/>
            <w:shd w:val="clear" w:color="auto" w:fill="auto"/>
            <w:vAlign w:val="center"/>
            <w:hideMark/>
          </w:tcPr>
          <w:p w14:paraId="4F0B8FAA" w14:textId="38B9DFCF" w:rsidR="00C04881" w:rsidRPr="00C04881" w:rsidRDefault="00C04881" w:rsidP="00C04881">
            <w:pPr>
              <w:rPr>
                <w:rFonts w:ascii="Montserrat" w:eastAsia="Times New Roman" w:hAnsi="Montserrat" w:cs="Times New Roman"/>
                <w:b/>
                <w:bCs/>
                <w:color w:val="000000"/>
                <w:sz w:val="20"/>
                <w:szCs w:val="20"/>
                <w:lang w:eastAsia="en-US"/>
              </w:rPr>
            </w:pPr>
            <w:r w:rsidRPr="00C04881">
              <w:rPr>
                <w:rFonts w:ascii="Montserrat" w:eastAsia="Times New Roman" w:hAnsi="Montserrat" w:cs="Times New Roman"/>
                <w:b/>
                <w:bCs/>
                <w:color w:val="000000"/>
                <w:sz w:val="20"/>
                <w:szCs w:val="20"/>
                <w:lang w:eastAsia="en-US"/>
              </w:rPr>
              <w:t xml:space="preserve">Transporte terrestre para extracción a </w:t>
            </w:r>
            <w:r w:rsidR="00A82454">
              <w:rPr>
                <w:rFonts w:ascii="Montserrat" w:eastAsia="Times New Roman" w:hAnsi="Montserrat" w:cs="Times New Roman"/>
                <w:b/>
                <w:bCs/>
                <w:color w:val="000000"/>
                <w:sz w:val="20"/>
                <w:szCs w:val="20"/>
                <w:lang w:eastAsia="en-US"/>
              </w:rPr>
              <w:t xml:space="preserve">Entidad Federativa </w:t>
            </w:r>
            <w:r w:rsidRPr="00C04881">
              <w:rPr>
                <w:rFonts w:ascii="Montserrat" w:eastAsia="Times New Roman" w:hAnsi="Montserrat" w:cs="Times New Roman"/>
                <w:b/>
                <w:bCs/>
                <w:color w:val="000000"/>
                <w:sz w:val="20"/>
                <w:szCs w:val="20"/>
                <w:lang w:eastAsia="en-US"/>
              </w:rPr>
              <w:t>o punto intermedio</w:t>
            </w:r>
            <w:r w:rsidR="00AE4EBC">
              <w:rPr>
                <w:rFonts w:ascii="Montserrat" w:eastAsia="Times New Roman" w:hAnsi="Montserrat" w:cs="Times New Roman"/>
                <w:b/>
                <w:bCs/>
                <w:color w:val="000000"/>
                <w:sz w:val="20"/>
                <w:szCs w:val="20"/>
                <w:lang w:eastAsia="en-US"/>
              </w:rPr>
              <w:t>. Primera etapa</w:t>
            </w:r>
          </w:p>
        </w:tc>
        <w:tc>
          <w:tcPr>
            <w:tcW w:w="2747" w:type="pct"/>
            <w:shd w:val="clear" w:color="auto" w:fill="auto"/>
            <w:vAlign w:val="center"/>
            <w:hideMark/>
          </w:tcPr>
          <w:p w14:paraId="0993440E" w14:textId="06D4A80C" w:rsidR="00C04881" w:rsidRPr="00C04881" w:rsidRDefault="00C04881" w:rsidP="00C04881">
            <w:pPr>
              <w:jc w:val="both"/>
              <w:rPr>
                <w:rFonts w:ascii="Montserrat" w:eastAsia="Times New Roman" w:hAnsi="Montserrat" w:cs="Times New Roman"/>
                <w:color w:val="000000"/>
                <w:sz w:val="20"/>
                <w:szCs w:val="20"/>
                <w:lang w:eastAsia="en-US"/>
              </w:rPr>
            </w:pPr>
            <w:r w:rsidRPr="00C04881">
              <w:rPr>
                <w:rFonts w:ascii="Montserrat" w:eastAsia="Times New Roman" w:hAnsi="Montserrat" w:cs="Times New Roman"/>
                <w:color w:val="000000"/>
                <w:sz w:val="20"/>
                <w:szCs w:val="20"/>
                <w:lang w:eastAsia="en-US"/>
              </w:rPr>
              <w:t xml:space="preserve">Servicio de traslado terrestre para los </w:t>
            </w:r>
            <w:r w:rsidRPr="00C04881">
              <w:rPr>
                <w:rFonts w:ascii="Montserrat" w:eastAsia="Times New Roman" w:hAnsi="Montserrat" w:cs="Times New Roman"/>
                <w:b/>
                <w:bCs/>
                <w:color w:val="000000"/>
                <w:sz w:val="20"/>
                <w:szCs w:val="20"/>
                <w:lang w:eastAsia="en-US"/>
              </w:rPr>
              <w:t>Profesionales de la Salud</w:t>
            </w:r>
            <w:r w:rsidRPr="00C04881">
              <w:rPr>
                <w:rFonts w:ascii="Montserrat" w:eastAsia="Times New Roman" w:hAnsi="Montserrat" w:cs="Times New Roman"/>
                <w:color w:val="000000"/>
                <w:sz w:val="20"/>
                <w:szCs w:val="20"/>
                <w:lang w:eastAsia="en-US"/>
              </w:rPr>
              <w:t xml:space="preserve">, desde la localidad en la que se encuentra su Hospedaje Permanente hasta la </w:t>
            </w:r>
            <w:r w:rsidR="00A82454">
              <w:rPr>
                <w:rFonts w:ascii="Montserrat" w:eastAsia="Times New Roman" w:hAnsi="Montserrat" w:cs="Times New Roman"/>
                <w:color w:val="000000"/>
                <w:sz w:val="20"/>
                <w:szCs w:val="20"/>
                <w:lang w:eastAsia="en-US"/>
              </w:rPr>
              <w:t xml:space="preserve">Entidad Federativa </w:t>
            </w:r>
            <w:r w:rsidRPr="00C04881">
              <w:rPr>
                <w:rFonts w:ascii="Montserrat" w:eastAsia="Times New Roman" w:hAnsi="Montserrat" w:cs="Times New Roman"/>
                <w:color w:val="000000"/>
                <w:sz w:val="20"/>
                <w:szCs w:val="20"/>
                <w:lang w:eastAsia="en-US"/>
              </w:rPr>
              <w:t>para pernocta o punto de concentración para abordar vuelo nacional. Según sea el caso, también incluirá la ruta aeropuerto-hotel y hotel aeropuerto.</w:t>
            </w:r>
          </w:p>
        </w:tc>
      </w:tr>
      <w:tr w:rsidR="00332495" w:rsidRPr="00C04881" w14:paraId="083C33BA" w14:textId="77777777" w:rsidTr="00332495">
        <w:trPr>
          <w:trHeight w:val="1060"/>
        </w:trPr>
        <w:tc>
          <w:tcPr>
            <w:tcW w:w="727" w:type="pct"/>
            <w:vMerge/>
            <w:vAlign w:val="center"/>
            <w:hideMark/>
          </w:tcPr>
          <w:p w14:paraId="1962DFB9" w14:textId="77777777" w:rsidR="00C04881" w:rsidRPr="00C04881" w:rsidRDefault="00C04881" w:rsidP="00C04881">
            <w:pPr>
              <w:rPr>
                <w:rFonts w:ascii="Montserrat" w:eastAsia="Times New Roman" w:hAnsi="Montserrat" w:cs="Times New Roman"/>
                <w:b/>
                <w:bCs/>
                <w:color w:val="000000"/>
                <w:sz w:val="20"/>
                <w:szCs w:val="20"/>
                <w:lang w:eastAsia="en-US"/>
              </w:rPr>
            </w:pPr>
          </w:p>
        </w:tc>
        <w:tc>
          <w:tcPr>
            <w:tcW w:w="1526" w:type="pct"/>
            <w:shd w:val="clear" w:color="auto" w:fill="auto"/>
            <w:vAlign w:val="center"/>
            <w:hideMark/>
          </w:tcPr>
          <w:p w14:paraId="012D7DC6" w14:textId="7B47FE62" w:rsidR="00C04881" w:rsidRPr="00C04881" w:rsidRDefault="00C04881" w:rsidP="00C04881">
            <w:pPr>
              <w:rPr>
                <w:rFonts w:ascii="Montserrat" w:eastAsia="Times New Roman" w:hAnsi="Montserrat" w:cs="Times New Roman"/>
                <w:b/>
                <w:bCs/>
                <w:color w:val="000000"/>
                <w:sz w:val="20"/>
                <w:szCs w:val="20"/>
                <w:lang w:eastAsia="en-US"/>
              </w:rPr>
            </w:pPr>
            <w:r w:rsidRPr="00C04881">
              <w:rPr>
                <w:rFonts w:ascii="Montserrat" w:eastAsia="Times New Roman" w:hAnsi="Montserrat" w:cs="Times New Roman"/>
                <w:b/>
                <w:bCs/>
                <w:color w:val="000000"/>
                <w:sz w:val="20"/>
                <w:szCs w:val="20"/>
                <w:lang w:eastAsia="en-US"/>
              </w:rPr>
              <w:t>Transporte terrestre para extracción a punto de destino</w:t>
            </w:r>
            <w:r w:rsidR="00AE4EBC">
              <w:rPr>
                <w:rFonts w:ascii="Montserrat" w:eastAsia="Times New Roman" w:hAnsi="Montserrat" w:cs="Times New Roman"/>
                <w:b/>
                <w:bCs/>
                <w:color w:val="000000"/>
                <w:sz w:val="20"/>
                <w:szCs w:val="20"/>
                <w:lang w:eastAsia="en-US"/>
              </w:rPr>
              <w:t>. Segunda etapa</w:t>
            </w:r>
          </w:p>
        </w:tc>
        <w:tc>
          <w:tcPr>
            <w:tcW w:w="2747" w:type="pct"/>
            <w:shd w:val="clear" w:color="auto" w:fill="auto"/>
            <w:vAlign w:val="center"/>
            <w:hideMark/>
          </w:tcPr>
          <w:p w14:paraId="493EC5EF" w14:textId="77777777" w:rsidR="00C04881" w:rsidRPr="00C04881" w:rsidRDefault="00C04881" w:rsidP="00C04881">
            <w:pPr>
              <w:jc w:val="both"/>
              <w:rPr>
                <w:rFonts w:ascii="Montserrat" w:eastAsia="Times New Roman" w:hAnsi="Montserrat" w:cs="Times New Roman"/>
                <w:color w:val="000000"/>
                <w:sz w:val="20"/>
                <w:szCs w:val="20"/>
                <w:lang w:eastAsia="en-US"/>
              </w:rPr>
            </w:pPr>
            <w:r w:rsidRPr="00C04881">
              <w:rPr>
                <w:rFonts w:ascii="Montserrat" w:eastAsia="Times New Roman" w:hAnsi="Montserrat" w:cs="Times New Roman"/>
                <w:color w:val="000000"/>
                <w:sz w:val="20"/>
                <w:szCs w:val="20"/>
                <w:lang w:eastAsia="en-US"/>
              </w:rPr>
              <w:t xml:space="preserve">Servicio de traslado terrestre para los </w:t>
            </w:r>
            <w:r w:rsidRPr="00C04881">
              <w:rPr>
                <w:rFonts w:ascii="Montserrat" w:eastAsia="Times New Roman" w:hAnsi="Montserrat" w:cs="Times New Roman"/>
                <w:b/>
                <w:bCs/>
                <w:color w:val="000000"/>
                <w:sz w:val="20"/>
                <w:szCs w:val="20"/>
                <w:lang w:eastAsia="en-US"/>
              </w:rPr>
              <w:t>Profesionales de la Salud</w:t>
            </w:r>
            <w:r w:rsidRPr="00C04881">
              <w:rPr>
                <w:rFonts w:ascii="Montserrat" w:eastAsia="Times New Roman" w:hAnsi="Montserrat" w:cs="Times New Roman"/>
                <w:color w:val="000000"/>
                <w:sz w:val="20"/>
                <w:szCs w:val="20"/>
                <w:lang w:eastAsia="en-US"/>
              </w:rPr>
              <w:t>, desde la localidad en la que se establece su Hospedaje Permanente y hasta el punto de embarque internacional. Según sea el caso, también incluirá la ruta aeropuerto-hotel y hotel aeropuerto.</w:t>
            </w:r>
          </w:p>
        </w:tc>
      </w:tr>
      <w:tr w:rsidR="00332495" w:rsidRPr="00C04881" w14:paraId="09C52C7A" w14:textId="77777777" w:rsidTr="00332495">
        <w:trPr>
          <w:trHeight w:val="1060"/>
        </w:trPr>
        <w:tc>
          <w:tcPr>
            <w:tcW w:w="727" w:type="pct"/>
            <w:vMerge/>
            <w:vAlign w:val="center"/>
            <w:hideMark/>
          </w:tcPr>
          <w:p w14:paraId="0899139B" w14:textId="77777777" w:rsidR="00C04881" w:rsidRPr="00C04881" w:rsidRDefault="00C04881" w:rsidP="00C04881">
            <w:pPr>
              <w:rPr>
                <w:rFonts w:ascii="Montserrat" w:eastAsia="Times New Roman" w:hAnsi="Montserrat" w:cs="Times New Roman"/>
                <w:b/>
                <w:bCs/>
                <w:color w:val="000000"/>
                <w:sz w:val="20"/>
                <w:szCs w:val="20"/>
                <w:lang w:eastAsia="en-US"/>
              </w:rPr>
            </w:pPr>
          </w:p>
        </w:tc>
        <w:tc>
          <w:tcPr>
            <w:tcW w:w="1526" w:type="pct"/>
            <w:shd w:val="clear" w:color="auto" w:fill="auto"/>
            <w:vAlign w:val="center"/>
            <w:hideMark/>
          </w:tcPr>
          <w:p w14:paraId="7391DB27" w14:textId="71EA303C" w:rsidR="00C04881" w:rsidRPr="00C04881" w:rsidRDefault="00C04881" w:rsidP="00C04881">
            <w:pPr>
              <w:rPr>
                <w:rFonts w:ascii="Montserrat" w:eastAsia="Times New Roman" w:hAnsi="Montserrat" w:cs="Times New Roman"/>
                <w:b/>
                <w:bCs/>
                <w:color w:val="000000"/>
                <w:sz w:val="20"/>
                <w:szCs w:val="20"/>
                <w:lang w:eastAsia="en-US"/>
              </w:rPr>
            </w:pPr>
            <w:r w:rsidRPr="00C04881">
              <w:rPr>
                <w:rFonts w:ascii="Montserrat" w:eastAsia="Times New Roman" w:hAnsi="Montserrat" w:cs="Times New Roman"/>
                <w:b/>
                <w:bCs/>
                <w:color w:val="000000"/>
                <w:sz w:val="20"/>
                <w:szCs w:val="20"/>
                <w:lang w:eastAsia="en-US"/>
              </w:rPr>
              <w:t>Transporte terrestre para reubicación</w:t>
            </w:r>
          </w:p>
        </w:tc>
        <w:tc>
          <w:tcPr>
            <w:tcW w:w="2747" w:type="pct"/>
            <w:shd w:val="clear" w:color="auto" w:fill="auto"/>
            <w:vAlign w:val="center"/>
            <w:hideMark/>
          </w:tcPr>
          <w:p w14:paraId="3D9149B3" w14:textId="369CF09C" w:rsidR="00C04881" w:rsidRPr="00C04881" w:rsidRDefault="00C04881" w:rsidP="00C04881">
            <w:pPr>
              <w:jc w:val="both"/>
              <w:rPr>
                <w:rFonts w:ascii="Montserrat" w:eastAsia="Times New Roman" w:hAnsi="Montserrat" w:cs="Times New Roman"/>
                <w:color w:val="000000"/>
                <w:sz w:val="20"/>
                <w:szCs w:val="20"/>
                <w:lang w:eastAsia="en-US"/>
              </w:rPr>
            </w:pPr>
            <w:r w:rsidRPr="00C04881">
              <w:rPr>
                <w:rFonts w:ascii="Montserrat" w:eastAsia="Times New Roman" w:hAnsi="Montserrat" w:cs="Times New Roman"/>
                <w:color w:val="000000"/>
                <w:sz w:val="20"/>
                <w:szCs w:val="20"/>
                <w:lang w:eastAsia="en-US"/>
              </w:rPr>
              <w:t xml:space="preserve">Servicio de traslado terrestre para los </w:t>
            </w:r>
            <w:r w:rsidRPr="00C04881">
              <w:rPr>
                <w:rFonts w:ascii="Montserrat" w:eastAsia="Times New Roman" w:hAnsi="Montserrat" w:cs="Times New Roman"/>
                <w:b/>
                <w:bCs/>
                <w:color w:val="000000"/>
                <w:sz w:val="20"/>
                <w:szCs w:val="20"/>
                <w:lang w:eastAsia="en-US"/>
              </w:rPr>
              <w:t>Profesionales de la Salud</w:t>
            </w:r>
            <w:r w:rsidRPr="00C04881">
              <w:rPr>
                <w:rFonts w:ascii="Montserrat" w:eastAsia="Times New Roman" w:hAnsi="Montserrat" w:cs="Times New Roman"/>
                <w:color w:val="000000"/>
                <w:sz w:val="20"/>
                <w:szCs w:val="20"/>
                <w:lang w:eastAsia="en-US"/>
              </w:rPr>
              <w:t xml:space="preserve"> o sus pertenencias, cuando por cuestiones de logística o necesidades de índole médica se decida o sea necesario reubicar de </w:t>
            </w:r>
            <w:r w:rsidR="00A82454">
              <w:rPr>
                <w:rFonts w:ascii="Montserrat" w:eastAsia="Times New Roman" w:hAnsi="Montserrat" w:cs="Times New Roman"/>
                <w:color w:val="000000"/>
                <w:sz w:val="20"/>
                <w:szCs w:val="20"/>
                <w:lang w:eastAsia="en-US"/>
              </w:rPr>
              <w:t>Entidad Federativa</w:t>
            </w:r>
            <w:r w:rsidRPr="00C04881">
              <w:rPr>
                <w:rFonts w:ascii="Montserrat" w:eastAsia="Times New Roman" w:hAnsi="Montserrat" w:cs="Times New Roman"/>
                <w:color w:val="000000"/>
                <w:sz w:val="20"/>
                <w:szCs w:val="20"/>
                <w:lang w:eastAsia="en-US"/>
              </w:rPr>
              <w:t xml:space="preserve"> u Hospital y/o Unidad Médica del </w:t>
            </w:r>
            <w:r w:rsidRPr="00C04881">
              <w:rPr>
                <w:rFonts w:ascii="Montserrat" w:eastAsia="Times New Roman" w:hAnsi="Montserrat" w:cs="Times New Roman"/>
                <w:b/>
                <w:bCs/>
                <w:color w:val="000000"/>
                <w:sz w:val="20"/>
                <w:szCs w:val="20"/>
                <w:lang w:eastAsia="en-US"/>
              </w:rPr>
              <w:t>IMSS-Bienestar</w:t>
            </w:r>
            <w:r w:rsidRPr="00C04881">
              <w:rPr>
                <w:rFonts w:ascii="Montserrat" w:eastAsia="Times New Roman" w:hAnsi="Montserrat" w:cs="Times New Roman"/>
                <w:color w:val="000000"/>
                <w:sz w:val="20"/>
                <w:szCs w:val="20"/>
                <w:lang w:eastAsia="en-US"/>
              </w:rPr>
              <w:t>.</w:t>
            </w:r>
          </w:p>
        </w:tc>
      </w:tr>
      <w:tr w:rsidR="00332495" w:rsidRPr="00C04881" w14:paraId="74FBD9D3" w14:textId="77777777" w:rsidTr="00332495">
        <w:trPr>
          <w:trHeight w:val="2940"/>
        </w:trPr>
        <w:tc>
          <w:tcPr>
            <w:tcW w:w="727" w:type="pct"/>
            <w:shd w:val="clear" w:color="auto" w:fill="auto"/>
            <w:noWrap/>
            <w:textDirection w:val="btLr"/>
            <w:vAlign w:val="center"/>
            <w:hideMark/>
          </w:tcPr>
          <w:p w14:paraId="1EFD90A5" w14:textId="77777777" w:rsidR="00C04881" w:rsidRPr="00C04881" w:rsidRDefault="00C04881" w:rsidP="002C4F0A">
            <w:pPr>
              <w:jc w:val="center"/>
              <w:rPr>
                <w:rFonts w:ascii="Montserrat" w:eastAsia="Times New Roman" w:hAnsi="Montserrat" w:cs="Times New Roman"/>
                <w:b/>
                <w:bCs/>
                <w:color w:val="000000"/>
                <w:sz w:val="20"/>
                <w:szCs w:val="20"/>
                <w:lang w:eastAsia="en-US"/>
              </w:rPr>
            </w:pPr>
            <w:r>
              <w:rPr>
                <w:rFonts w:ascii="Montserrat" w:eastAsia="Times New Roman" w:hAnsi="Montserrat" w:cs="Times New Roman"/>
                <w:b/>
                <w:bCs/>
                <w:color w:val="000000"/>
                <w:sz w:val="20"/>
                <w:szCs w:val="20"/>
                <w:lang w:eastAsia="en-US"/>
              </w:rPr>
              <w:t>HOSPEDAJE PERMANENTE</w:t>
            </w:r>
          </w:p>
        </w:tc>
        <w:tc>
          <w:tcPr>
            <w:tcW w:w="1526" w:type="pct"/>
            <w:shd w:val="clear" w:color="auto" w:fill="auto"/>
            <w:vAlign w:val="center"/>
            <w:hideMark/>
          </w:tcPr>
          <w:p w14:paraId="00A2BF85" w14:textId="77777777" w:rsidR="00C04881" w:rsidRPr="00C04881" w:rsidRDefault="00C04881" w:rsidP="002C4F0A">
            <w:pPr>
              <w:rPr>
                <w:rFonts w:ascii="Montserrat" w:eastAsia="Times New Roman" w:hAnsi="Montserrat" w:cs="Times New Roman"/>
                <w:b/>
                <w:bCs/>
                <w:color w:val="000000"/>
                <w:sz w:val="20"/>
                <w:szCs w:val="20"/>
                <w:lang w:eastAsia="en-US"/>
              </w:rPr>
            </w:pPr>
            <w:r w:rsidRPr="00C04881">
              <w:rPr>
                <w:rFonts w:ascii="Montserrat" w:eastAsia="Times New Roman" w:hAnsi="Montserrat" w:cs="Times New Roman"/>
                <w:b/>
                <w:bCs/>
                <w:color w:val="000000"/>
                <w:sz w:val="20"/>
                <w:szCs w:val="20"/>
                <w:lang w:eastAsia="en-US"/>
              </w:rPr>
              <w:t>Hospedaje permanente</w:t>
            </w:r>
          </w:p>
        </w:tc>
        <w:tc>
          <w:tcPr>
            <w:tcW w:w="2747" w:type="pct"/>
            <w:shd w:val="clear" w:color="auto" w:fill="auto"/>
            <w:vAlign w:val="center"/>
            <w:hideMark/>
          </w:tcPr>
          <w:p w14:paraId="7E99FFEB" w14:textId="7141CA06" w:rsidR="00B37635" w:rsidRPr="00C04881" w:rsidRDefault="00C04881" w:rsidP="002C4F0A">
            <w:pPr>
              <w:jc w:val="both"/>
              <w:rPr>
                <w:rFonts w:ascii="Montserrat" w:eastAsia="Times New Roman" w:hAnsi="Montserrat" w:cs="Times New Roman"/>
                <w:color w:val="000000"/>
                <w:sz w:val="20"/>
                <w:szCs w:val="20"/>
                <w:lang w:eastAsia="en-US"/>
              </w:rPr>
            </w:pPr>
            <w:r w:rsidRPr="00C04881">
              <w:rPr>
                <w:rFonts w:ascii="Montserrat" w:eastAsia="Times New Roman" w:hAnsi="Montserrat" w:cs="Times New Roman"/>
                <w:color w:val="000000"/>
                <w:sz w:val="20"/>
                <w:szCs w:val="20"/>
                <w:lang w:eastAsia="en-US"/>
              </w:rPr>
              <w:t xml:space="preserve">Servicio de alojamiento de largo plazo para los </w:t>
            </w:r>
            <w:r w:rsidRPr="00C04881">
              <w:rPr>
                <w:rFonts w:ascii="Montserrat" w:eastAsia="Times New Roman" w:hAnsi="Montserrat" w:cs="Times New Roman"/>
                <w:b/>
                <w:bCs/>
                <w:color w:val="000000"/>
                <w:sz w:val="20"/>
                <w:szCs w:val="20"/>
                <w:lang w:eastAsia="en-US"/>
              </w:rPr>
              <w:t>Profesionales de la Salud</w:t>
            </w:r>
            <w:r w:rsidRPr="00C04881">
              <w:rPr>
                <w:rFonts w:ascii="Montserrat" w:eastAsia="Times New Roman" w:hAnsi="Montserrat" w:cs="Times New Roman"/>
                <w:color w:val="000000"/>
                <w:sz w:val="20"/>
                <w:szCs w:val="20"/>
                <w:lang w:eastAsia="en-US"/>
              </w:rPr>
              <w:t xml:space="preserve"> en la localidad en donde se encuentre la Hospital y/o Unidad Médica del </w:t>
            </w:r>
            <w:r w:rsidRPr="00C04881">
              <w:rPr>
                <w:rFonts w:ascii="Montserrat" w:eastAsia="Times New Roman" w:hAnsi="Montserrat" w:cs="Times New Roman"/>
                <w:b/>
                <w:bCs/>
                <w:color w:val="000000"/>
                <w:sz w:val="20"/>
                <w:szCs w:val="20"/>
                <w:lang w:eastAsia="en-US"/>
              </w:rPr>
              <w:t>IMSS-Bienestar</w:t>
            </w:r>
            <w:r w:rsidRPr="00C04881">
              <w:rPr>
                <w:rFonts w:ascii="Montserrat" w:eastAsia="Times New Roman" w:hAnsi="Montserrat" w:cs="Times New Roman"/>
                <w:color w:val="000000"/>
                <w:sz w:val="20"/>
                <w:szCs w:val="20"/>
                <w:lang w:eastAsia="en-US"/>
              </w:rPr>
              <w:t xml:space="preserve"> en la que presta sus servicios.</w:t>
            </w:r>
          </w:p>
        </w:tc>
      </w:tr>
    </w:tbl>
    <w:tbl>
      <w:tblPr>
        <w:tblW w:w="5000" w:type="pct"/>
        <w:tblLook w:val="04A0" w:firstRow="1" w:lastRow="0" w:firstColumn="1" w:lastColumn="0" w:noHBand="0" w:noVBand="1"/>
      </w:tblPr>
      <w:tblGrid>
        <w:gridCol w:w="1266"/>
        <w:gridCol w:w="2978"/>
        <w:gridCol w:w="5708"/>
      </w:tblGrid>
      <w:tr w:rsidR="00C04881" w:rsidRPr="00C04881" w14:paraId="2887400A" w14:textId="77777777" w:rsidTr="00AE4EBC">
        <w:trPr>
          <w:trHeight w:val="2880"/>
        </w:trPr>
        <w:tc>
          <w:tcPr>
            <w:tcW w:w="636" w:type="pct"/>
            <w:vMerge w:val="restart"/>
            <w:tcBorders>
              <w:top w:val="single" w:sz="8" w:space="0" w:color="auto"/>
              <w:left w:val="single" w:sz="8" w:space="0" w:color="auto"/>
              <w:bottom w:val="single" w:sz="8" w:space="0" w:color="auto"/>
              <w:right w:val="single" w:sz="8" w:space="0" w:color="auto"/>
            </w:tcBorders>
            <w:shd w:val="clear" w:color="auto" w:fill="auto"/>
            <w:noWrap/>
            <w:textDirection w:val="btLr"/>
            <w:vAlign w:val="center"/>
            <w:hideMark/>
          </w:tcPr>
          <w:p w14:paraId="6750BBFF" w14:textId="62B2D6C8" w:rsidR="00C04881" w:rsidRPr="00C04881" w:rsidRDefault="00C04881" w:rsidP="00C04881">
            <w:pPr>
              <w:jc w:val="center"/>
              <w:rPr>
                <w:rFonts w:ascii="Montserrat" w:eastAsia="Times New Roman" w:hAnsi="Montserrat" w:cs="Times New Roman"/>
                <w:b/>
                <w:bCs/>
                <w:color w:val="000000"/>
                <w:sz w:val="20"/>
                <w:szCs w:val="20"/>
                <w:lang w:eastAsia="en-US"/>
              </w:rPr>
            </w:pPr>
            <w:r>
              <w:rPr>
                <w:rFonts w:ascii="Montserrat" w:eastAsia="Times New Roman" w:hAnsi="Montserrat" w:cs="Times New Roman"/>
                <w:b/>
                <w:bCs/>
                <w:color w:val="000000"/>
                <w:sz w:val="20"/>
                <w:szCs w:val="20"/>
                <w:lang w:eastAsia="en-US"/>
              </w:rPr>
              <w:lastRenderedPageBreak/>
              <w:t>HOSPEDAJE TEMPORAL</w:t>
            </w:r>
          </w:p>
        </w:tc>
        <w:tc>
          <w:tcPr>
            <w:tcW w:w="1496" w:type="pct"/>
            <w:tcBorders>
              <w:top w:val="single" w:sz="8" w:space="0" w:color="auto"/>
              <w:left w:val="nil"/>
              <w:bottom w:val="single" w:sz="8" w:space="0" w:color="auto"/>
              <w:right w:val="single" w:sz="8" w:space="0" w:color="auto"/>
            </w:tcBorders>
            <w:shd w:val="clear" w:color="auto" w:fill="auto"/>
            <w:vAlign w:val="center"/>
            <w:hideMark/>
          </w:tcPr>
          <w:p w14:paraId="1F491D60" w14:textId="77777777" w:rsidR="00C04881" w:rsidRPr="00C04881" w:rsidRDefault="00C04881" w:rsidP="00C04881">
            <w:pPr>
              <w:rPr>
                <w:rFonts w:ascii="Montserrat" w:eastAsia="Times New Roman" w:hAnsi="Montserrat" w:cs="Times New Roman"/>
                <w:b/>
                <w:bCs/>
                <w:color w:val="000000"/>
                <w:sz w:val="20"/>
                <w:szCs w:val="20"/>
                <w:lang w:eastAsia="en-US"/>
              </w:rPr>
            </w:pPr>
            <w:r w:rsidRPr="00C04881">
              <w:rPr>
                <w:rFonts w:ascii="Montserrat" w:eastAsia="Times New Roman" w:hAnsi="Montserrat" w:cs="Times New Roman"/>
                <w:b/>
                <w:bCs/>
                <w:color w:val="000000"/>
                <w:sz w:val="20"/>
                <w:szCs w:val="20"/>
                <w:lang w:eastAsia="en-US"/>
              </w:rPr>
              <w:t>Hospedaje temporal por dispersión</w:t>
            </w:r>
          </w:p>
        </w:tc>
        <w:tc>
          <w:tcPr>
            <w:tcW w:w="2868" w:type="pct"/>
            <w:tcBorders>
              <w:top w:val="single" w:sz="8" w:space="0" w:color="auto"/>
              <w:left w:val="nil"/>
              <w:bottom w:val="single" w:sz="8" w:space="0" w:color="auto"/>
              <w:right w:val="single" w:sz="8" w:space="0" w:color="auto"/>
            </w:tcBorders>
            <w:shd w:val="clear" w:color="auto" w:fill="auto"/>
            <w:vAlign w:val="center"/>
            <w:hideMark/>
          </w:tcPr>
          <w:p w14:paraId="7FBAE8C2" w14:textId="4080641F" w:rsidR="00C04881" w:rsidRPr="00C04881" w:rsidRDefault="00C04881" w:rsidP="00C04881">
            <w:pPr>
              <w:jc w:val="both"/>
              <w:rPr>
                <w:rFonts w:ascii="Montserrat" w:eastAsia="Times New Roman" w:hAnsi="Montserrat" w:cs="Times New Roman"/>
                <w:color w:val="000000"/>
                <w:sz w:val="20"/>
                <w:szCs w:val="20"/>
                <w:lang w:eastAsia="en-US"/>
              </w:rPr>
            </w:pPr>
            <w:r w:rsidRPr="00C04881">
              <w:rPr>
                <w:rFonts w:ascii="Montserrat" w:eastAsia="Times New Roman" w:hAnsi="Montserrat" w:cs="Times New Roman"/>
                <w:color w:val="000000"/>
                <w:sz w:val="20"/>
                <w:szCs w:val="20"/>
                <w:lang w:eastAsia="en-US"/>
              </w:rPr>
              <w:t xml:space="preserve">Servicio de alojamiento temporal para los </w:t>
            </w:r>
            <w:r w:rsidRPr="00C04881">
              <w:rPr>
                <w:rFonts w:ascii="Montserrat" w:eastAsia="Times New Roman" w:hAnsi="Montserrat" w:cs="Times New Roman"/>
                <w:b/>
                <w:bCs/>
                <w:color w:val="000000"/>
                <w:sz w:val="20"/>
                <w:szCs w:val="20"/>
                <w:lang w:eastAsia="en-US"/>
              </w:rPr>
              <w:t xml:space="preserve">Profesionales de la Salud </w:t>
            </w:r>
            <w:r w:rsidRPr="00C04881">
              <w:rPr>
                <w:rFonts w:ascii="Montserrat" w:eastAsia="Times New Roman" w:hAnsi="Montserrat" w:cs="Times New Roman"/>
                <w:color w:val="000000"/>
                <w:sz w:val="20"/>
                <w:szCs w:val="20"/>
                <w:lang w:eastAsia="en-US"/>
              </w:rPr>
              <w:t>cuando:</w:t>
            </w:r>
          </w:p>
          <w:p w14:paraId="500175AC" w14:textId="6FCBCA3E" w:rsidR="00C04881" w:rsidRPr="00C04881" w:rsidRDefault="00C04881" w:rsidP="00C04881">
            <w:pPr>
              <w:jc w:val="both"/>
              <w:rPr>
                <w:rFonts w:ascii="Montserrat" w:eastAsia="Times New Roman" w:hAnsi="Montserrat" w:cs="Times New Roman"/>
                <w:color w:val="000000"/>
                <w:sz w:val="20"/>
                <w:szCs w:val="20"/>
                <w:lang w:eastAsia="en-US"/>
              </w:rPr>
            </w:pPr>
            <w:r w:rsidRPr="00C04881">
              <w:rPr>
                <w:rFonts w:ascii="Montserrat" w:eastAsia="Times New Roman" w:hAnsi="Montserrat" w:cs="Times New Roman"/>
                <w:color w:val="000000"/>
                <w:sz w:val="20"/>
                <w:szCs w:val="20"/>
                <w:lang w:eastAsia="en-US"/>
              </w:rPr>
              <w:t xml:space="preserve">a) a su llegada a territorio nacional no sea posible programar el traslado a la </w:t>
            </w:r>
            <w:r w:rsidR="00A82454">
              <w:rPr>
                <w:rFonts w:ascii="Montserrat" w:eastAsia="Times New Roman" w:hAnsi="Montserrat" w:cs="Times New Roman"/>
                <w:color w:val="000000"/>
                <w:sz w:val="20"/>
                <w:szCs w:val="20"/>
                <w:lang w:eastAsia="en-US"/>
              </w:rPr>
              <w:t>Entidad Federativa</w:t>
            </w:r>
            <w:r w:rsidRPr="00C04881">
              <w:rPr>
                <w:rFonts w:ascii="Montserrat" w:eastAsia="Times New Roman" w:hAnsi="Montserrat" w:cs="Times New Roman"/>
                <w:color w:val="000000"/>
                <w:sz w:val="20"/>
                <w:szCs w:val="20"/>
                <w:lang w:eastAsia="en-US"/>
              </w:rPr>
              <w:t xml:space="preserve"> asignada, y deba pernoctar en espera de su traslado.</w:t>
            </w:r>
          </w:p>
          <w:p w14:paraId="24CDFF98" w14:textId="255BC0DC" w:rsidR="00DF05E8" w:rsidRDefault="00C04881" w:rsidP="00C04881">
            <w:pPr>
              <w:jc w:val="both"/>
              <w:rPr>
                <w:rFonts w:ascii="Montserrat" w:eastAsia="Times New Roman" w:hAnsi="Montserrat" w:cs="Times New Roman"/>
                <w:color w:val="000000"/>
                <w:sz w:val="20"/>
                <w:szCs w:val="20"/>
                <w:lang w:eastAsia="en-US"/>
              </w:rPr>
            </w:pPr>
            <w:r w:rsidRPr="00C04881">
              <w:rPr>
                <w:rFonts w:ascii="Montserrat" w:eastAsia="Times New Roman" w:hAnsi="Montserrat" w:cs="Times New Roman"/>
                <w:color w:val="000000"/>
                <w:sz w:val="20"/>
                <w:szCs w:val="20"/>
                <w:lang w:eastAsia="en-US"/>
              </w:rPr>
              <w:t xml:space="preserve">b) a su llegada a la </w:t>
            </w:r>
            <w:r w:rsidR="00A82454">
              <w:rPr>
                <w:rFonts w:ascii="Montserrat" w:eastAsia="Times New Roman" w:hAnsi="Montserrat" w:cs="Times New Roman"/>
                <w:color w:val="000000"/>
                <w:sz w:val="20"/>
                <w:szCs w:val="20"/>
                <w:lang w:eastAsia="en-US"/>
              </w:rPr>
              <w:t>Entidad Federativa</w:t>
            </w:r>
            <w:r w:rsidRPr="00C04881">
              <w:rPr>
                <w:rFonts w:ascii="Montserrat" w:eastAsia="Times New Roman" w:hAnsi="Montserrat" w:cs="Times New Roman"/>
                <w:color w:val="000000"/>
                <w:sz w:val="20"/>
                <w:szCs w:val="20"/>
                <w:lang w:eastAsia="en-US"/>
              </w:rPr>
              <w:t xml:space="preserve"> no sea posible programar el traslado al Hospital y/o Unidad Médica del </w:t>
            </w:r>
            <w:r w:rsidRPr="00C04881">
              <w:rPr>
                <w:rFonts w:ascii="Montserrat" w:eastAsia="Times New Roman" w:hAnsi="Montserrat" w:cs="Times New Roman"/>
                <w:b/>
                <w:bCs/>
                <w:color w:val="000000"/>
                <w:sz w:val="20"/>
                <w:szCs w:val="20"/>
                <w:lang w:eastAsia="en-US"/>
              </w:rPr>
              <w:t>IMSS-Bienestar</w:t>
            </w:r>
            <w:r w:rsidRPr="00C04881">
              <w:rPr>
                <w:rFonts w:ascii="Montserrat" w:eastAsia="Times New Roman" w:hAnsi="Montserrat" w:cs="Times New Roman"/>
                <w:color w:val="000000"/>
                <w:sz w:val="20"/>
                <w:szCs w:val="20"/>
                <w:lang w:eastAsia="en-US"/>
              </w:rPr>
              <w:t xml:space="preserve"> asignado, y deba pernoctar en espera de su traslado. </w:t>
            </w:r>
          </w:p>
          <w:p w14:paraId="0FE584CE" w14:textId="5FF612D2" w:rsidR="00DF05E8" w:rsidRDefault="00DF05E8" w:rsidP="00C04881">
            <w:pPr>
              <w:jc w:val="both"/>
              <w:rPr>
                <w:rFonts w:ascii="Montserrat" w:eastAsia="Times New Roman" w:hAnsi="Montserrat" w:cs="Times New Roman"/>
                <w:color w:val="000000"/>
                <w:sz w:val="20"/>
                <w:szCs w:val="20"/>
                <w:lang w:eastAsia="en-US"/>
              </w:rPr>
            </w:pPr>
          </w:p>
          <w:p w14:paraId="52F8A964" w14:textId="54F72ACE" w:rsidR="00AE4EBC" w:rsidRPr="00C04881" w:rsidRDefault="00C04881" w:rsidP="00C04881">
            <w:pPr>
              <w:jc w:val="both"/>
              <w:rPr>
                <w:rFonts w:ascii="Montserrat" w:eastAsia="Times New Roman" w:hAnsi="Montserrat" w:cs="Times New Roman"/>
                <w:color w:val="000000"/>
                <w:sz w:val="20"/>
                <w:szCs w:val="20"/>
                <w:lang w:eastAsia="en-US"/>
              </w:rPr>
            </w:pPr>
            <w:r w:rsidRPr="00C04881">
              <w:rPr>
                <w:rFonts w:ascii="Montserrat" w:eastAsia="Times New Roman" w:hAnsi="Montserrat" w:cs="Times New Roman"/>
                <w:color w:val="000000"/>
                <w:sz w:val="20"/>
                <w:szCs w:val="20"/>
                <w:lang w:eastAsia="en-US"/>
              </w:rPr>
              <w:t xml:space="preserve">El número de pernoctas para que el </w:t>
            </w:r>
            <w:r w:rsidRPr="00C04881">
              <w:rPr>
                <w:rFonts w:ascii="Montserrat" w:eastAsia="Times New Roman" w:hAnsi="Montserrat" w:cs="Times New Roman"/>
                <w:b/>
                <w:bCs/>
                <w:color w:val="000000"/>
                <w:sz w:val="20"/>
                <w:szCs w:val="20"/>
                <w:lang w:eastAsia="en-US"/>
              </w:rPr>
              <w:t xml:space="preserve">Profesional de la Salud </w:t>
            </w:r>
            <w:r w:rsidRPr="00C04881">
              <w:rPr>
                <w:rFonts w:ascii="Montserrat" w:eastAsia="Times New Roman" w:hAnsi="Montserrat" w:cs="Times New Roman"/>
                <w:color w:val="000000"/>
                <w:sz w:val="20"/>
                <w:szCs w:val="20"/>
                <w:lang w:eastAsia="en-US"/>
              </w:rPr>
              <w:t>sea instalado en su lugar de Hospedaje Permanente no deberá exceder de 5 (cuando estas ocurran en días hábiles).</w:t>
            </w:r>
          </w:p>
        </w:tc>
      </w:tr>
      <w:tr w:rsidR="00C04881" w:rsidRPr="00C04881" w14:paraId="514098DD" w14:textId="77777777" w:rsidTr="00AE4EBC">
        <w:trPr>
          <w:trHeight w:val="2360"/>
        </w:trPr>
        <w:tc>
          <w:tcPr>
            <w:tcW w:w="636" w:type="pct"/>
            <w:vMerge/>
            <w:tcBorders>
              <w:top w:val="single" w:sz="8" w:space="0" w:color="auto"/>
              <w:left w:val="single" w:sz="8" w:space="0" w:color="auto"/>
              <w:bottom w:val="single" w:sz="8" w:space="0" w:color="auto"/>
              <w:right w:val="single" w:sz="8" w:space="0" w:color="auto"/>
            </w:tcBorders>
            <w:vAlign w:val="center"/>
            <w:hideMark/>
          </w:tcPr>
          <w:p w14:paraId="67B089E2" w14:textId="77777777" w:rsidR="00C04881" w:rsidRPr="00C04881" w:rsidRDefault="00C04881" w:rsidP="00C04881">
            <w:pPr>
              <w:rPr>
                <w:rFonts w:ascii="Montserrat" w:eastAsia="Times New Roman" w:hAnsi="Montserrat" w:cs="Times New Roman"/>
                <w:b/>
                <w:bCs/>
                <w:color w:val="000000"/>
                <w:sz w:val="20"/>
                <w:szCs w:val="20"/>
                <w:lang w:eastAsia="en-US"/>
              </w:rPr>
            </w:pPr>
          </w:p>
        </w:tc>
        <w:tc>
          <w:tcPr>
            <w:tcW w:w="1496" w:type="pct"/>
            <w:tcBorders>
              <w:top w:val="nil"/>
              <w:left w:val="nil"/>
              <w:bottom w:val="single" w:sz="8" w:space="0" w:color="auto"/>
              <w:right w:val="single" w:sz="8" w:space="0" w:color="auto"/>
            </w:tcBorders>
            <w:shd w:val="clear" w:color="auto" w:fill="auto"/>
            <w:vAlign w:val="center"/>
            <w:hideMark/>
          </w:tcPr>
          <w:p w14:paraId="7AA6A387" w14:textId="4A231627" w:rsidR="00C04881" w:rsidRPr="00C04881" w:rsidRDefault="00C04881" w:rsidP="00C04881">
            <w:pPr>
              <w:rPr>
                <w:rFonts w:ascii="Montserrat" w:eastAsia="Times New Roman" w:hAnsi="Montserrat" w:cs="Times New Roman"/>
                <w:b/>
                <w:bCs/>
                <w:color w:val="000000"/>
                <w:sz w:val="20"/>
                <w:szCs w:val="20"/>
                <w:lang w:eastAsia="en-US"/>
              </w:rPr>
            </w:pPr>
            <w:r w:rsidRPr="00C04881">
              <w:rPr>
                <w:rFonts w:ascii="Montserrat" w:eastAsia="Times New Roman" w:hAnsi="Montserrat" w:cs="Times New Roman"/>
                <w:b/>
                <w:bCs/>
                <w:color w:val="000000"/>
                <w:sz w:val="20"/>
                <w:szCs w:val="20"/>
                <w:lang w:eastAsia="en-US"/>
              </w:rPr>
              <w:t>Hospedaje temporal por reubicación</w:t>
            </w:r>
          </w:p>
        </w:tc>
        <w:tc>
          <w:tcPr>
            <w:tcW w:w="2868" w:type="pct"/>
            <w:tcBorders>
              <w:top w:val="nil"/>
              <w:left w:val="nil"/>
              <w:bottom w:val="single" w:sz="8" w:space="0" w:color="auto"/>
              <w:right w:val="single" w:sz="8" w:space="0" w:color="auto"/>
            </w:tcBorders>
            <w:shd w:val="clear" w:color="auto" w:fill="auto"/>
            <w:vAlign w:val="center"/>
            <w:hideMark/>
          </w:tcPr>
          <w:p w14:paraId="3C2A9511" w14:textId="4E9D876C" w:rsidR="00DF05E8" w:rsidRDefault="00C04881" w:rsidP="00C04881">
            <w:pPr>
              <w:jc w:val="both"/>
              <w:rPr>
                <w:rFonts w:ascii="Montserrat" w:eastAsia="Times New Roman" w:hAnsi="Montserrat" w:cs="Times New Roman"/>
                <w:color w:val="000000"/>
                <w:sz w:val="20"/>
                <w:szCs w:val="20"/>
                <w:lang w:eastAsia="en-US"/>
              </w:rPr>
            </w:pPr>
            <w:r w:rsidRPr="00C04881">
              <w:rPr>
                <w:rFonts w:ascii="Montserrat" w:eastAsia="Times New Roman" w:hAnsi="Montserrat" w:cs="Times New Roman"/>
                <w:color w:val="000000"/>
                <w:sz w:val="20"/>
                <w:szCs w:val="20"/>
                <w:lang w:eastAsia="en-US"/>
              </w:rPr>
              <w:t xml:space="preserve">Servicio de alojamiento temporal para los </w:t>
            </w:r>
            <w:r w:rsidRPr="00C04881">
              <w:rPr>
                <w:rFonts w:ascii="Montserrat" w:eastAsia="Times New Roman" w:hAnsi="Montserrat" w:cs="Times New Roman"/>
                <w:b/>
                <w:bCs/>
                <w:color w:val="000000"/>
                <w:sz w:val="20"/>
                <w:szCs w:val="20"/>
                <w:lang w:eastAsia="en-US"/>
              </w:rPr>
              <w:t>Profesionales de la Salud</w:t>
            </w:r>
            <w:r w:rsidRPr="00C04881">
              <w:rPr>
                <w:rFonts w:ascii="Montserrat" w:eastAsia="Times New Roman" w:hAnsi="Montserrat" w:cs="Times New Roman"/>
                <w:color w:val="000000"/>
                <w:sz w:val="20"/>
                <w:szCs w:val="20"/>
                <w:lang w:eastAsia="en-US"/>
              </w:rPr>
              <w:t xml:space="preserve">, cuando por cuestiones de logística o necesidades de índole médica se decida reubicar de </w:t>
            </w:r>
            <w:r w:rsidR="00A82454">
              <w:rPr>
                <w:rFonts w:ascii="Montserrat" w:eastAsia="Times New Roman" w:hAnsi="Montserrat" w:cs="Times New Roman"/>
                <w:color w:val="000000"/>
                <w:sz w:val="20"/>
                <w:szCs w:val="20"/>
                <w:lang w:eastAsia="en-US"/>
              </w:rPr>
              <w:t>Entidad Federativa</w:t>
            </w:r>
            <w:r w:rsidRPr="00C04881">
              <w:rPr>
                <w:rFonts w:ascii="Montserrat" w:eastAsia="Times New Roman" w:hAnsi="Montserrat" w:cs="Times New Roman"/>
                <w:color w:val="000000"/>
                <w:sz w:val="20"/>
                <w:szCs w:val="20"/>
                <w:lang w:eastAsia="en-US"/>
              </w:rPr>
              <w:t xml:space="preserve"> o Hospital y/o Unidad Médica del </w:t>
            </w:r>
            <w:r w:rsidRPr="00C04881">
              <w:rPr>
                <w:rFonts w:ascii="Montserrat" w:eastAsia="Times New Roman" w:hAnsi="Montserrat" w:cs="Times New Roman"/>
                <w:b/>
                <w:bCs/>
                <w:color w:val="000000"/>
                <w:sz w:val="20"/>
                <w:szCs w:val="20"/>
                <w:lang w:eastAsia="en-US"/>
              </w:rPr>
              <w:t>IMSS-Bienestar</w:t>
            </w:r>
            <w:r w:rsidRPr="00C04881">
              <w:rPr>
                <w:rFonts w:ascii="Montserrat" w:eastAsia="Times New Roman" w:hAnsi="Montserrat" w:cs="Times New Roman"/>
                <w:color w:val="000000"/>
                <w:sz w:val="20"/>
                <w:szCs w:val="20"/>
                <w:lang w:eastAsia="en-US"/>
              </w:rPr>
              <w:t>, previo a la instalación en su nuevo Alojamiento permanente.</w:t>
            </w:r>
          </w:p>
          <w:p w14:paraId="148D3D54" w14:textId="19D3FCCD" w:rsidR="00DF05E8" w:rsidRDefault="00DF05E8" w:rsidP="00C04881">
            <w:pPr>
              <w:jc w:val="both"/>
              <w:rPr>
                <w:rFonts w:ascii="Montserrat" w:eastAsia="Times New Roman" w:hAnsi="Montserrat" w:cs="Times New Roman"/>
                <w:color w:val="000000"/>
                <w:sz w:val="20"/>
                <w:szCs w:val="20"/>
                <w:lang w:eastAsia="en-US"/>
              </w:rPr>
            </w:pPr>
          </w:p>
          <w:p w14:paraId="65DC589E" w14:textId="473E4D5C" w:rsidR="00C04881" w:rsidRPr="00C04881" w:rsidRDefault="00C04881" w:rsidP="00C04881">
            <w:pPr>
              <w:jc w:val="both"/>
              <w:rPr>
                <w:rFonts w:ascii="Montserrat" w:eastAsia="Times New Roman" w:hAnsi="Montserrat" w:cs="Times New Roman"/>
                <w:color w:val="000000"/>
                <w:sz w:val="20"/>
                <w:szCs w:val="20"/>
                <w:lang w:eastAsia="en-US"/>
              </w:rPr>
            </w:pPr>
            <w:r w:rsidRPr="00C04881">
              <w:rPr>
                <w:rFonts w:ascii="Montserrat" w:eastAsia="Times New Roman" w:hAnsi="Montserrat" w:cs="Times New Roman"/>
                <w:color w:val="000000"/>
                <w:sz w:val="20"/>
                <w:szCs w:val="20"/>
                <w:lang w:eastAsia="en-US"/>
              </w:rPr>
              <w:t>El servicio de alojamiento también será aplicable, cuando el lugar de Hospedaje permanente no se encuentre en condiciones de habitabilidad de acuerdo con las especificaciones del presente Anexo Técnico.</w:t>
            </w:r>
          </w:p>
        </w:tc>
      </w:tr>
      <w:tr w:rsidR="00C04881" w:rsidRPr="00C04881" w14:paraId="022D72B3" w14:textId="77777777" w:rsidTr="00AE4EBC">
        <w:trPr>
          <w:trHeight w:val="2100"/>
        </w:trPr>
        <w:tc>
          <w:tcPr>
            <w:tcW w:w="636" w:type="pct"/>
            <w:vMerge/>
            <w:tcBorders>
              <w:top w:val="single" w:sz="8" w:space="0" w:color="auto"/>
              <w:left w:val="single" w:sz="8" w:space="0" w:color="auto"/>
              <w:bottom w:val="single" w:sz="8" w:space="0" w:color="auto"/>
              <w:right w:val="single" w:sz="8" w:space="0" w:color="auto"/>
            </w:tcBorders>
            <w:vAlign w:val="center"/>
            <w:hideMark/>
          </w:tcPr>
          <w:p w14:paraId="36352C9A" w14:textId="77777777" w:rsidR="00C04881" w:rsidRPr="00C04881" w:rsidRDefault="00C04881" w:rsidP="00C04881">
            <w:pPr>
              <w:rPr>
                <w:rFonts w:ascii="Montserrat" w:eastAsia="Times New Roman" w:hAnsi="Montserrat" w:cs="Times New Roman"/>
                <w:b/>
                <w:bCs/>
                <w:color w:val="000000"/>
                <w:sz w:val="20"/>
                <w:szCs w:val="20"/>
                <w:lang w:eastAsia="en-US"/>
              </w:rPr>
            </w:pPr>
          </w:p>
        </w:tc>
        <w:tc>
          <w:tcPr>
            <w:tcW w:w="1496" w:type="pct"/>
            <w:tcBorders>
              <w:top w:val="nil"/>
              <w:left w:val="nil"/>
              <w:bottom w:val="single" w:sz="8" w:space="0" w:color="auto"/>
              <w:right w:val="single" w:sz="8" w:space="0" w:color="auto"/>
            </w:tcBorders>
            <w:shd w:val="clear" w:color="auto" w:fill="auto"/>
            <w:vAlign w:val="center"/>
            <w:hideMark/>
          </w:tcPr>
          <w:p w14:paraId="30FCF360" w14:textId="77777777" w:rsidR="00C04881" w:rsidRPr="00C04881" w:rsidRDefault="00C04881" w:rsidP="00C04881">
            <w:pPr>
              <w:rPr>
                <w:rFonts w:ascii="Montserrat" w:eastAsia="Times New Roman" w:hAnsi="Montserrat" w:cs="Times New Roman"/>
                <w:b/>
                <w:bCs/>
                <w:color w:val="000000"/>
                <w:sz w:val="20"/>
                <w:szCs w:val="20"/>
                <w:lang w:eastAsia="en-US"/>
              </w:rPr>
            </w:pPr>
            <w:r w:rsidRPr="00C04881">
              <w:rPr>
                <w:rFonts w:ascii="Montserrat" w:eastAsia="Times New Roman" w:hAnsi="Montserrat" w:cs="Times New Roman"/>
                <w:b/>
                <w:bCs/>
                <w:color w:val="000000"/>
                <w:sz w:val="20"/>
                <w:szCs w:val="20"/>
                <w:lang w:eastAsia="en-US"/>
              </w:rPr>
              <w:t>Hospedaje temporal por extracción</w:t>
            </w:r>
          </w:p>
        </w:tc>
        <w:tc>
          <w:tcPr>
            <w:tcW w:w="2868" w:type="pct"/>
            <w:tcBorders>
              <w:top w:val="nil"/>
              <w:left w:val="nil"/>
              <w:bottom w:val="single" w:sz="8" w:space="0" w:color="auto"/>
              <w:right w:val="single" w:sz="8" w:space="0" w:color="auto"/>
            </w:tcBorders>
            <w:shd w:val="clear" w:color="auto" w:fill="auto"/>
            <w:vAlign w:val="center"/>
            <w:hideMark/>
          </w:tcPr>
          <w:p w14:paraId="4A444C72" w14:textId="39359D3D" w:rsidR="00C04881" w:rsidRPr="00C04881" w:rsidRDefault="00C04881" w:rsidP="00C04881">
            <w:pPr>
              <w:jc w:val="both"/>
              <w:rPr>
                <w:rFonts w:ascii="Montserrat" w:eastAsia="Times New Roman" w:hAnsi="Montserrat" w:cs="Times New Roman"/>
                <w:color w:val="000000"/>
                <w:sz w:val="20"/>
                <w:szCs w:val="20"/>
                <w:lang w:eastAsia="en-US"/>
              </w:rPr>
            </w:pPr>
            <w:r w:rsidRPr="00C04881">
              <w:rPr>
                <w:rFonts w:ascii="Montserrat" w:eastAsia="Times New Roman" w:hAnsi="Montserrat" w:cs="Times New Roman"/>
                <w:color w:val="000000"/>
                <w:sz w:val="20"/>
                <w:szCs w:val="20"/>
                <w:lang w:eastAsia="en-US"/>
              </w:rPr>
              <w:t xml:space="preserve">Servicio de alojamiento temporal para los </w:t>
            </w:r>
            <w:r w:rsidRPr="00C04881">
              <w:rPr>
                <w:rFonts w:ascii="Montserrat" w:eastAsia="Times New Roman" w:hAnsi="Montserrat" w:cs="Times New Roman"/>
                <w:b/>
                <w:bCs/>
                <w:color w:val="000000"/>
                <w:sz w:val="20"/>
                <w:szCs w:val="20"/>
                <w:lang w:eastAsia="en-US"/>
              </w:rPr>
              <w:t xml:space="preserve">Profesionales de la Salud </w:t>
            </w:r>
            <w:r w:rsidRPr="00C04881">
              <w:rPr>
                <w:rFonts w:ascii="Montserrat" w:eastAsia="Times New Roman" w:hAnsi="Montserrat" w:cs="Times New Roman"/>
                <w:color w:val="000000"/>
                <w:sz w:val="20"/>
                <w:szCs w:val="20"/>
                <w:lang w:eastAsia="en-US"/>
              </w:rPr>
              <w:t>cuando:</w:t>
            </w:r>
          </w:p>
          <w:p w14:paraId="3321EC89" w14:textId="65A9E3E2" w:rsidR="00C04881" w:rsidRPr="00C04881" w:rsidRDefault="00C04881" w:rsidP="00C04881">
            <w:pPr>
              <w:jc w:val="both"/>
              <w:rPr>
                <w:rFonts w:ascii="Montserrat" w:eastAsia="Times New Roman" w:hAnsi="Montserrat" w:cs="Times New Roman"/>
                <w:color w:val="000000"/>
                <w:sz w:val="20"/>
                <w:szCs w:val="20"/>
                <w:lang w:eastAsia="en-US"/>
              </w:rPr>
            </w:pPr>
            <w:r w:rsidRPr="00C04881">
              <w:rPr>
                <w:rFonts w:ascii="Montserrat" w:eastAsia="Times New Roman" w:hAnsi="Montserrat" w:cs="Times New Roman"/>
                <w:color w:val="000000"/>
                <w:sz w:val="20"/>
                <w:szCs w:val="20"/>
                <w:lang w:eastAsia="en-US"/>
              </w:rPr>
              <w:t xml:space="preserve">a) a su llegada a la </w:t>
            </w:r>
            <w:r w:rsidR="00A82454">
              <w:rPr>
                <w:rFonts w:ascii="Montserrat" w:eastAsia="Times New Roman" w:hAnsi="Montserrat" w:cs="Times New Roman"/>
                <w:color w:val="000000"/>
                <w:sz w:val="20"/>
                <w:szCs w:val="20"/>
                <w:lang w:eastAsia="en-US"/>
              </w:rPr>
              <w:t>Entidad Federativa</w:t>
            </w:r>
            <w:r w:rsidRPr="00C04881">
              <w:rPr>
                <w:rFonts w:ascii="Montserrat" w:eastAsia="Times New Roman" w:hAnsi="Montserrat" w:cs="Times New Roman"/>
                <w:color w:val="000000"/>
                <w:sz w:val="20"/>
                <w:szCs w:val="20"/>
                <w:lang w:eastAsia="en-US"/>
              </w:rPr>
              <w:t xml:space="preserve"> deba pernoctar en espera de la concentración de </w:t>
            </w:r>
            <w:r w:rsidRPr="00C04881">
              <w:rPr>
                <w:rFonts w:ascii="Montserrat" w:eastAsia="Times New Roman" w:hAnsi="Montserrat" w:cs="Times New Roman"/>
                <w:b/>
                <w:bCs/>
                <w:color w:val="000000"/>
                <w:sz w:val="20"/>
                <w:szCs w:val="20"/>
                <w:lang w:eastAsia="en-US"/>
              </w:rPr>
              <w:t xml:space="preserve">Profesionales de la Salud </w:t>
            </w:r>
            <w:r w:rsidRPr="00C04881">
              <w:rPr>
                <w:rFonts w:ascii="Montserrat" w:eastAsia="Times New Roman" w:hAnsi="Montserrat" w:cs="Times New Roman"/>
                <w:color w:val="000000"/>
                <w:sz w:val="20"/>
                <w:szCs w:val="20"/>
                <w:lang w:eastAsia="en-US"/>
              </w:rPr>
              <w:t>para su traslado terrestre o aéreo al punto de embarque internacional.</w:t>
            </w:r>
          </w:p>
          <w:p w14:paraId="73118523" w14:textId="553025AB" w:rsidR="00C04881" w:rsidRPr="00C04881" w:rsidRDefault="00C04881" w:rsidP="00C04881">
            <w:pPr>
              <w:jc w:val="both"/>
              <w:rPr>
                <w:rFonts w:ascii="Montserrat" w:eastAsia="Times New Roman" w:hAnsi="Montserrat" w:cs="Times New Roman"/>
                <w:color w:val="000000"/>
                <w:sz w:val="20"/>
                <w:szCs w:val="20"/>
                <w:lang w:eastAsia="en-US"/>
              </w:rPr>
            </w:pPr>
            <w:r w:rsidRPr="00C04881">
              <w:rPr>
                <w:rFonts w:ascii="Montserrat" w:eastAsia="Times New Roman" w:hAnsi="Montserrat" w:cs="Times New Roman"/>
                <w:color w:val="000000"/>
                <w:sz w:val="20"/>
                <w:szCs w:val="20"/>
                <w:lang w:eastAsia="en-US"/>
              </w:rPr>
              <w:t>b) deba arribar al punto de embarque internacional con días de anticipación a la fecha programada para su vuelo internacional.</w:t>
            </w:r>
          </w:p>
        </w:tc>
      </w:tr>
      <w:tr w:rsidR="00C04881" w:rsidRPr="00C04881" w14:paraId="3BFF6344" w14:textId="77777777" w:rsidTr="00AE4EBC">
        <w:trPr>
          <w:trHeight w:val="340"/>
        </w:trPr>
        <w:tc>
          <w:tcPr>
            <w:tcW w:w="636" w:type="pct"/>
            <w:tcBorders>
              <w:top w:val="nil"/>
              <w:left w:val="nil"/>
              <w:bottom w:val="nil"/>
              <w:right w:val="nil"/>
            </w:tcBorders>
            <w:shd w:val="clear" w:color="auto" w:fill="auto"/>
            <w:noWrap/>
            <w:vAlign w:val="center"/>
            <w:hideMark/>
          </w:tcPr>
          <w:p w14:paraId="4D3CABDA" w14:textId="77777777" w:rsidR="00C04881" w:rsidRPr="00C04881" w:rsidRDefault="00C04881" w:rsidP="00C04881">
            <w:pPr>
              <w:jc w:val="both"/>
              <w:rPr>
                <w:rFonts w:ascii="Montserrat" w:eastAsia="Times New Roman" w:hAnsi="Montserrat" w:cs="Times New Roman"/>
                <w:color w:val="000000"/>
                <w:sz w:val="20"/>
                <w:szCs w:val="20"/>
                <w:lang w:eastAsia="en-US"/>
              </w:rPr>
            </w:pPr>
          </w:p>
        </w:tc>
        <w:tc>
          <w:tcPr>
            <w:tcW w:w="1496" w:type="pct"/>
            <w:tcBorders>
              <w:top w:val="nil"/>
              <w:left w:val="nil"/>
              <w:bottom w:val="nil"/>
              <w:right w:val="nil"/>
            </w:tcBorders>
            <w:shd w:val="clear" w:color="auto" w:fill="auto"/>
            <w:noWrap/>
            <w:vAlign w:val="bottom"/>
            <w:hideMark/>
          </w:tcPr>
          <w:p w14:paraId="2B99BB1D" w14:textId="77777777" w:rsidR="00C04881" w:rsidRPr="00C04881" w:rsidRDefault="00C04881" w:rsidP="00C04881">
            <w:pPr>
              <w:jc w:val="center"/>
              <w:rPr>
                <w:rFonts w:ascii="Montserrat" w:eastAsia="Times New Roman" w:hAnsi="Montserrat" w:cs="Times New Roman"/>
                <w:sz w:val="20"/>
                <w:szCs w:val="20"/>
                <w:lang w:eastAsia="en-US"/>
              </w:rPr>
            </w:pPr>
          </w:p>
        </w:tc>
        <w:tc>
          <w:tcPr>
            <w:tcW w:w="2868" w:type="pct"/>
            <w:tcBorders>
              <w:top w:val="nil"/>
              <w:left w:val="nil"/>
              <w:bottom w:val="nil"/>
              <w:right w:val="nil"/>
            </w:tcBorders>
            <w:shd w:val="clear" w:color="auto" w:fill="auto"/>
            <w:noWrap/>
            <w:vAlign w:val="bottom"/>
            <w:hideMark/>
          </w:tcPr>
          <w:p w14:paraId="43AC171C" w14:textId="77777777" w:rsidR="00C04881" w:rsidRPr="00C04881" w:rsidRDefault="00C04881" w:rsidP="00C04881">
            <w:pPr>
              <w:rPr>
                <w:rFonts w:ascii="Montserrat" w:eastAsia="Times New Roman" w:hAnsi="Montserrat" w:cs="Times New Roman"/>
                <w:sz w:val="20"/>
                <w:szCs w:val="20"/>
                <w:lang w:eastAsia="en-US"/>
              </w:rPr>
            </w:pPr>
          </w:p>
        </w:tc>
      </w:tr>
      <w:tr w:rsidR="00C04881" w:rsidRPr="00C04881" w14:paraId="3CBF8CB3" w14:textId="77777777" w:rsidTr="00332495">
        <w:trPr>
          <w:trHeight w:val="1840"/>
        </w:trPr>
        <w:tc>
          <w:tcPr>
            <w:tcW w:w="636" w:type="pct"/>
            <w:tcBorders>
              <w:top w:val="single" w:sz="8" w:space="0" w:color="auto"/>
              <w:left w:val="single" w:sz="8" w:space="0" w:color="auto"/>
              <w:bottom w:val="single" w:sz="8" w:space="0" w:color="auto"/>
              <w:right w:val="single" w:sz="8" w:space="0" w:color="auto"/>
            </w:tcBorders>
            <w:shd w:val="clear" w:color="auto" w:fill="auto"/>
            <w:noWrap/>
            <w:textDirection w:val="btLr"/>
            <w:vAlign w:val="center"/>
            <w:hideMark/>
          </w:tcPr>
          <w:p w14:paraId="4F8FF63A" w14:textId="2A90A8B7" w:rsidR="00C04881" w:rsidRPr="00C04881" w:rsidRDefault="00C04881" w:rsidP="00C04881">
            <w:pPr>
              <w:jc w:val="center"/>
              <w:rPr>
                <w:rFonts w:ascii="Montserrat" w:eastAsia="Times New Roman" w:hAnsi="Montserrat" w:cs="Times New Roman"/>
                <w:b/>
                <w:bCs/>
                <w:color w:val="000000"/>
                <w:sz w:val="20"/>
                <w:szCs w:val="20"/>
                <w:lang w:eastAsia="en-US"/>
              </w:rPr>
            </w:pPr>
            <w:r>
              <w:rPr>
                <w:rFonts w:ascii="Montserrat" w:eastAsia="Times New Roman" w:hAnsi="Montserrat" w:cs="Times New Roman"/>
                <w:b/>
                <w:bCs/>
                <w:color w:val="000000"/>
                <w:sz w:val="20"/>
                <w:szCs w:val="20"/>
                <w:lang w:eastAsia="en-US"/>
              </w:rPr>
              <w:t>ALIMENTACIÓN</w:t>
            </w:r>
          </w:p>
        </w:tc>
        <w:tc>
          <w:tcPr>
            <w:tcW w:w="1496" w:type="pct"/>
            <w:tcBorders>
              <w:top w:val="single" w:sz="8" w:space="0" w:color="auto"/>
              <w:left w:val="nil"/>
              <w:bottom w:val="single" w:sz="8" w:space="0" w:color="auto"/>
              <w:right w:val="single" w:sz="8" w:space="0" w:color="auto"/>
            </w:tcBorders>
            <w:shd w:val="clear" w:color="auto" w:fill="auto"/>
            <w:vAlign w:val="center"/>
            <w:hideMark/>
          </w:tcPr>
          <w:p w14:paraId="60E5F6B2" w14:textId="77777777" w:rsidR="00C04881" w:rsidRPr="00C04881" w:rsidRDefault="00C04881" w:rsidP="00C04881">
            <w:pPr>
              <w:rPr>
                <w:rFonts w:ascii="Montserrat" w:eastAsia="Times New Roman" w:hAnsi="Montserrat" w:cs="Times New Roman"/>
                <w:b/>
                <w:bCs/>
                <w:color w:val="000000"/>
                <w:sz w:val="20"/>
                <w:szCs w:val="20"/>
                <w:lang w:eastAsia="en-US"/>
              </w:rPr>
            </w:pPr>
            <w:r w:rsidRPr="00C04881">
              <w:rPr>
                <w:rFonts w:ascii="Montserrat" w:eastAsia="Times New Roman" w:hAnsi="Montserrat" w:cs="Times New Roman"/>
                <w:b/>
                <w:bCs/>
                <w:color w:val="000000"/>
                <w:sz w:val="20"/>
                <w:szCs w:val="20"/>
                <w:lang w:eastAsia="en-US"/>
              </w:rPr>
              <w:t>Alimentación</w:t>
            </w:r>
          </w:p>
        </w:tc>
        <w:tc>
          <w:tcPr>
            <w:tcW w:w="2868" w:type="pct"/>
            <w:tcBorders>
              <w:top w:val="single" w:sz="8" w:space="0" w:color="auto"/>
              <w:left w:val="nil"/>
              <w:bottom w:val="single" w:sz="8" w:space="0" w:color="auto"/>
              <w:right w:val="single" w:sz="8" w:space="0" w:color="auto"/>
            </w:tcBorders>
            <w:shd w:val="clear" w:color="auto" w:fill="auto"/>
            <w:vAlign w:val="center"/>
            <w:hideMark/>
          </w:tcPr>
          <w:p w14:paraId="7135EC85" w14:textId="492808D8" w:rsidR="00C04881" w:rsidRPr="00C04881" w:rsidRDefault="00C04881" w:rsidP="00C04881">
            <w:pPr>
              <w:jc w:val="both"/>
              <w:rPr>
                <w:rFonts w:ascii="Montserrat" w:eastAsia="Times New Roman" w:hAnsi="Montserrat" w:cs="Times New Roman"/>
                <w:color w:val="000000"/>
                <w:sz w:val="20"/>
                <w:szCs w:val="20"/>
                <w:lang w:eastAsia="en-US"/>
              </w:rPr>
            </w:pPr>
            <w:r w:rsidRPr="00C04881">
              <w:rPr>
                <w:rFonts w:ascii="Montserrat" w:eastAsia="Times New Roman" w:hAnsi="Montserrat" w:cs="Times New Roman"/>
                <w:color w:val="000000"/>
                <w:sz w:val="20"/>
                <w:szCs w:val="20"/>
                <w:lang w:eastAsia="en-US"/>
              </w:rPr>
              <w:t xml:space="preserve">Servicio que consiste en proporcionar a los </w:t>
            </w:r>
            <w:r w:rsidRPr="00C04881">
              <w:rPr>
                <w:rFonts w:ascii="Montserrat" w:eastAsia="Times New Roman" w:hAnsi="Montserrat" w:cs="Times New Roman"/>
                <w:b/>
                <w:bCs/>
                <w:color w:val="000000"/>
                <w:sz w:val="20"/>
                <w:szCs w:val="20"/>
                <w:lang w:eastAsia="en-US"/>
              </w:rPr>
              <w:t>Profesionales de la Salud</w:t>
            </w:r>
            <w:r w:rsidRPr="00C04881">
              <w:rPr>
                <w:rFonts w:ascii="Montserrat" w:eastAsia="Times New Roman" w:hAnsi="Montserrat" w:cs="Times New Roman"/>
                <w:color w:val="000000"/>
                <w:sz w:val="20"/>
                <w:szCs w:val="20"/>
                <w:lang w:eastAsia="en-US"/>
              </w:rPr>
              <w:t xml:space="preserve"> de aquellos elementos naturales o procesados que cubran sus necesidades nutricionales 3 veces al día</w:t>
            </w:r>
            <w:r w:rsidR="00EF2334">
              <w:rPr>
                <w:rFonts w:ascii="Montserrat" w:eastAsia="Times New Roman" w:hAnsi="Montserrat" w:cs="Times New Roman"/>
                <w:color w:val="000000"/>
                <w:sz w:val="20"/>
                <w:szCs w:val="20"/>
                <w:lang w:eastAsia="en-US"/>
              </w:rPr>
              <w:t xml:space="preserve"> los 7 días de la semana</w:t>
            </w:r>
            <w:r w:rsidRPr="00C04881">
              <w:rPr>
                <w:rFonts w:ascii="Montserrat" w:eastAsia="Times New Roman" w:hAnsi="Montserrat" w:cs="Times New Roman"/>
                <w:color w:val="000000"/>
                <w:sz w:val="20"/>
                <w:szCs w:val="20"/>
                <w:lang w:eastAsia="en-US"/>
              </w:rPr>
              <w:t xml:space="preserve"> a través de la transformación de los alimentos crudos en comida preparada u otras elaboraciones culinarias, mediante procesos de preparación, cocción, conservación y cumpliendo con la normativa sanitaria de manipulación de los alimentos, la cual se proporcionará en todas las etapas del servicio</w:t>
            </w:r>
            <w:r w:rsidR="00AE4EBC">
              <w:rPr>
                <w:rFonts w:ascii="Montserrat" w:eastAsia="Times New Roman" w:hAnsi="Montserrat" w:cs="Times New Roman"/>
                <w:color w:val="000000"/>
                <w:sz w:val="20"/>
                <w:szCs w:val="20"/>
                <w:lang w:eastAsia="en-US"/>
              </w:rPr>
              <w:t>,</w:t>
            </w:r>
            <w:r w:rsidR="00F13A26">
              <w:rPr>
                <w:rFonts w:ascii="Montserrat" w:eastAsia="Times New Roman" w:hAnsi="Montserrat" w:cs="Times New Roman"/>
                <w:color w:val="000000"/>
                <w:sz w:val="20"/>
                <w:szCs w:val="20"/>
                <w:lang w:eastAsia="en-US"/>
              </w:rPr>
              <w:t xml:space="preserve"> </w:t>
            </w:r>
            <w:r w:rsidR="00AE4EBC">
              <w:rPr>
                <w:rFonts w:ascii="Montserrat" w:eastAsia="Times New Roman" w:hAnsi="Montserrat" w:cs="Times New Roman"/>
                <w:color w:val="000000"/>
                <w:sz w:val="20"/>
                <w:szCs w:val="20"/>
                <w:lang w:eastAsia="en-US"/>
              </w:rPr>
              <w:t xml:space="preserve">de acuerdo con los horarios asignados a los profesionales de la salud </w:t>
            </w:r>
            <w:r w:rsidRPr="00C04881">
              <w:rPr>
                <w:rFonts w:ascii="Montserrat" w:eastAsia="Times New Roman" w:hAnsi="Montserrat" w:cs="Times New Roman"/>
                <w:color w:val="000000"/>
                <w:sz w:val="20"/>
                <w:szCs w:val="20"/>
                <w:lang w:eastAsia="en-US"/>
              </w:rPr>
              <w:t>.</w:t>
            </w:r>
          </w:p>
        </w:tc>
      </w:tr>
      <w:tr w:rsidR="00C04881" w:rsidRPr="00C04881" w14:paraId="16C783A0" w14:textId="77777777" w:rsidTr="00AE4EBC">
        <w:trPr>
          <w:trHeight w:val="340"/>
        </w:trPr>
        <w:tc>
          <w:tcPr>
            <w:tcW w:w="636" w:type="pct"/>
            <w:tcBorders>
              <w:top w:val="nil"/>
              <w:left w:val="nil"/>
              <w:bottom w:val="nil"/>
              <w:right w:val="nil"/>
            </w:tcBorders>
            <w:shd w:val="clear" w:color="auto" w:fill="auto"/>
            <w:noWrap/>
            <w:vAlign w:val="center"/>
            <w:hideMark/>
          </w:tcPr>
          <w:p w14:paraId="1B85758A" w14:textId="77777777" w:rsidR="00C04881" w:rsidRPr="00C04881" w:rsidRDefault="00C04881" w:rsidP="00C04881">
            <w:pPr>
              <w:jc w:val="both"/>
              <w:rPr>
                <w:rFonts w:ascii="Montserrat" w:eastAsia="Times New Roman" w:hAnsi="Montserrat" w:cs="Times New Roman"/>
                <w:color w:val="000000"/>
                <w:sz w:val="20"/>
                <w:szCs w:val="20"/>
                <w:lang w:eastAsia="en-US"/>
              </w:rPr>
            </w:pPr>
          </w:p>
        </w:tc>
        <w:tc>
          <w:tcPr>
            <w:tcW w:w="1496" w:type="pct"/>
            <w:tcBorders>
              <w:top w:val="nil"/>
              <w:left w:val="nil"/>
              <w:bottom w:val="nil"/>
              <w:right w:val="nil"/>
            </w:tcBorders>
            <w:shd w:val="clear" w:color="auto" w:fill="auto"/>
            <w:noWrap/>
            <w:vAlign w:val="bottom"/>
            <w:hideMark/>
          </w:tcPr>
          <w:p w14:paraId="69FADFAF" w14:textId="77777777" w:rsidR="00C04881" w:rsidRPr="00C04881" w:rsidRDefault="00C04881" w:rsidP="00C04881">
            <w:pPr>
              <w:jc w:val="center"/>
              <w:rPr>
                <w:rFonts w:ascii="Montserrat" w:eastAsia="Times New Roman" w:hAnsi="Montserrat" w:cs="Times New Roman"/>
                <w:sz w:val="20"/>
                <w:szCs w:val="20"/>
                <w:lang w:eastAsia="en-US"/>
              </w:rPr>
            </w:pPr>
          </w:p>
        </w:tc>
        <w:tc>
          <w:tcPr>
            <w:tcW w:w="2868" w:type="pct"/>
            <w:tcBorders>
              <w:top w:val="nil"/>
              <w:left w:val="nil"/>
              <w:bottom w:val="nil"/>
              <w:right w:val="nil"/>
            </w:tcBorders>
            <w:shd w:val="clear" w:color="auto" w:fill="auto"/>
            <w:noWrap/>
            <w:vAlign w:val="bottom"/>
            <w:hideMark/>
          </w:tcPr>
          <w:p w14:paraId="58643163" w14:textId="77777777" w:rsidR="00C04881" w:rsidRPr="00C04881" w:rsidRDefault="00C04881" w:rsidP="00C04881">
            <w:pPr>
              <w:rPr>
                <w:rFonts w:ascii="Montserrat" w:eastAsia="Times New Roman" w:hAnsi="Montserrat" w:cs="Times New Roman"/>
                <w:sz w:val="20"/>
                <w:szCs w:val="20"/>
                <w:lang w:eastAsia="en-US"/>
              </w:rPr>
            </w:pPr>
          </w:p>
        </w:tc>
      </w:tr>
    </w:tbl>
    <w:p w14:paraId="6F4CCA74" w14:textId="77777777" w:rsidR="00C04881" w:rsidRPr="00412140" w:rsidRDefault="00C04881" w:rsidP="00537391">
      <w:pPr>
        <w:jc w:val="both"/>
        <w:rPr>
          <w:rFonts w:ascii="Montserrat" w:eastAsia="Montserrat" w:hAnsi="Montserrat" w:cs="Montserrat"/>
          <w:sz w:val="20"/>
          <w:szCs w:val="20"/>
        </w:rPr>
      </w:pPr>
    </w:p>
    <w:p w14:paraId="771FF49B" w14:textId="2B1FAF57" w:rsidR="003144FA" w:rsidRPr="00412140" w:rsidRDefault="007B699E" w:rsidP="004F39CF">
      <w:pPr>
        <w:pStyle w:val="Sinespaciado"/>
        <w:numPr>
          <w:ilvl w:val="1"/>
          <w:numId w:val="1"/>
        </w:numPr>
        <w:ind w:left="567" w:hanging="557"/>
        <w:jc w:val="both"/>
        <w:rPr>
          <w:rFonts w:ascii="Montserrat" w:hAnsi="Montserrat"/>
          <w:b/>
          <w:sz w:val="20"/>
          <w:szCs w:val="20"/>
        </w:rPr>
      </w:pPr>
      <w:r w:rsidRPr="00412140">
        <w:rPr>
          <w:rFonts w:ascii="Montserrat" w:hAnsi="Montserrat"/>
          <w:b/>
          <w:sz w:val="20"/>
          <w:szCs w:val="20"/>
        </w:rPr>
        <w:t>ESPECIFICACIONES TÉCNICAS</w:t>
      </w:r>
      <w:r w:rsidR="00657796">
        <w:rPr>
          <w:rFonts w:ascii="Montserrat" w:hAnsi="Montserrat"/>
          <w:b/>
          <w:sz w:val="20"/>
          <w:szCs w:val="20"/>
        </w:rPr>
        <w:t xml:space="preserve"> Y CARACTERÍSTICAS</w:t>
      </w:r>
      <w:r w:rsidR="00947EE4" w:rsidRPr="00412140">
        <w:rPr>
          <w:rFonts w:ascii="Montserrat" w:hAnsi="Montserrat"/>
          <w:b/>
          <w:sz w:val="20"/>
          <w:szCs w:val="20"/>
        </w:rPr>
        <w:t xml:space="preserve"> </w:t>
      </w:r>
      <w:r w:rsidR="003144FA" w:rsidRPr="00412140">
        <w:rPr>
          <w:rFonts w:ascii="Montserrat" w:hAnsi="Montserrat"/>
          <w:b/>
          <w:sz w:val="20"/>
          <w:szCs w:val="20"/>
        </w:rPr>
        <w:t>DEL SERVICIO</w:t>
      </w:r>
    </w:p>
    <w:p w14:paraId="39DD5FA8" w14:textId="77777777" w:rsidR="00657796" w:rsidRPr="00EF37CE" w:rsidRDefault="00657796" w:rsidP="00657796">
      <w:pPr>
        <w:rPr>
          <w:rFonts w:ascii="Montserrat" w:hAnsi="Montserrat"/>
          <w:sz w:val="20"/>
          <w:szCs w:val="20"/>
        </w:rPr>
      </w:pPr>
    </w:p>
    <w:p w14:paraId="7CAB8093" w14:textId="1F22EBA8" w:rsidR="00657796" w:rsidRPr="00EF37CE" w:rsidRDefault="00657796" w:rsidP="00EF37CE">
      <w:pPr>
        <w:pStyle w:val="Prrafodelista"/>
        <w:numPr>
          <w:ilvl w:val="2"/>
          <w:numId w:val="1"/>
        </w:numPr>
        <w:spacing w:after="0"/>
        <w:jc w:val="both"/>
        <w:rPr>
          <w:rFonts w:ascii="Montserrat" w:hAnsi="Montserrat"/>
          <w:b/>
          <w:sz w:val="20"/>
          <w:szCs w:val="20"/>
        </w:rPr>
      </w:pPr>
      <w:r w:rsidRPr="00EF37CE">
        <w:rPr>
          <w:rFonts w:ascii="Montserrat" w:hAnsi="Montserrat"/>
          <w:b/>
          <w:sz w:val="20"/>
          <w:szCs w:val="20"/>
        </w:rPr>
        <w:t>TRANSPORTE</w:t>
      </w:r>
      <w:r w:rsidR="00946CCC">
        <w:rPr>
          <w:rFonts w:ascii="Montserrat" w:hAnsi="Montserrat"/>
          <w:b/>
          <w:sz w:val="20"/>
          <w:szCs w:val="20"/>
        </w:rPr>
        <w:t xml:space="preserve"> TERRESTRE</w:t>
      </w:r>
    </w:p>
    <w:p w14:paraId="525FA6B6" w14:textId="77777777" w:rsidR="00DF05E8" w:rsidRDefault="00DF05E8" w:rsidP="00657796">
      <w:pPr>
        <w:jc w:val="both"/>
        <w:rPr>
          <w:rFonts w:ascii="Montserrat" w:hAnsi="Montserrat"/>
          <w:sz w:val="20"/>
          <w:szCs w:val="20"/>
        </w:rPr>
      </w:pPr>
    </w:p>
    <w:p w14:paraId="5A7091B8" w14:textId="5126A39D" w:rsidR="00657796" w:rsidRDefault="00657796" w:rsidP="00657796">
      <w:pPr>
        <w:jc w:val="both"/>
        <w:rPr>
          <w:rFonts w:ascii="Montserrat" w:hAnsi="Montserrat"/>
          <w:sz w:val="20"/>
          <w:szCs w:val="20"/>
        </w:rPr>
      </w:pPr>
      <w:r w:rsidRPr="00EF37CE">
        <w:rPr>
          <w:rFonts w:ascii="Montserrat" w:hAnsi="Montserrat"/>
          <w:sz w:val="20"/>
          <w:szCs w:val="20"/>
        </w:rPr>
        <w:t xml:space="preserve">Características generales que el </w:t>
      </w:r>
      <w:r w:rsidR="00F81A60" w:rsidRPr="00F81A60">
        <w:rPr>
          <w:rFonts w:ascii="Montserrat" w:hAnsi="Montserrat"/>
          <w:b/>
          <w:bCs/>
          <w:sz w:val="20"/>
          <w:szCs w:val="20"/>
        </w:rPr>
        <w:t>PROVEEDOR</w:t>
      </w:r>
      <w:r w:rsidRPr="00EF37CE">
        <w:rPr>
          <w:rFonts w:ascii="Montserrat" w:hAnsi="Montserrat"/>
          <w:sz w:val="20"/>
          <w:szCs w:val="20"/>
        </w:rPr>
        <w:t xml:space="preserve"> deberá observar al proporcionar los servicios de traslado considerados en el presente Anexo Técnico:</w:t>
      </w:r>
    </w:p>
    <w:p w14:paraId="62E0FFA2" w14:textId="77777777" w:rsidR="00DF05E8" w:rsidRPr="00EF37CE" w:rsidRDefault="00DF05E8" w:rsidP="00657796">
      <w:pPr>
        <w:jc w:val="both"/>
        <w:rPr>
          <w:rFonts w:ascii="Montserrat" w:hAnsi="Montserrat"/>
          <w:sz w:val="20"/>
          <w:szCs w:val="20"/>
        </w:rPr>
      </w:pPr>
    </w:p>
    <w:p w14:paraId="2B932586" w14:textId="6A218CFE" w:rsidR="00657796" w:rsidRPr="00EF37CE" w:rsidRDefault="00657796" w:rsidP="00657796">
      <w:pPr>
        <w:pStyle w:val="Prrafodelista"/>
        <w:numPr>
          <w:ilvl w:val="0"/>
          <w:numId w:val="33"/>
        </w:numPr>
        <w:spacing w:line="278" w:lineRule="auto"/>
        <w:jc w:val="both"/>
        <w:rPr>
          <w:rFonts w:ascii="Montserrat" w:hAnsi="Montserrat"/>
          <w:sz w:val="20"/>
          <w:szCs w:val="20"/>
        </w:rPr>
      </w:pPr>
      <w:r w:rsidRPr="00EF37CE">
        <w:rPr>
          <w:rFonts w:ascii="Montserrat" w:hAnsi="Montserrat"/>
          <w:sz w:val="20"/>
          <w:szCs w:val="20"/>
        </w:rPr>
        <w:t>Los choferes asignados para la prestación del servicio deberán estar calificados y contar con licencia de conducir vigente</w:t>
      </w:r>
      <w:r w:rsidR="00C54EFF">
        <w:rPr>
          <w:rFonts w:ascii="Montserrat" w:hAnsi="Montserrat"/>
          <w:sz w:val="20"/>
          <w:szCs w:val="20"/>
        </w:rPr>
        <w:t>, según el tipo de vehículo que conduzca.</w:t>
      </w:r>
    </w:p>
    <w:p w14:paraId="47134BD0" w14:textId="707DEFE8" w:rsidR="00657796" w:rsidRPr="00EF37CE" w:rsidRDefault="00657796" w:rsidP="00657796">
      <w:pPr>
        <w:pStyle w:val="Prrafodelista"/>
        <w:numPr>
          <w:ilvl w:val="0"/>
          <w:numId w:val="33"/>
        </w:numPr>
        <w:spacing w:line="278" w:lineRule="auto"/>
        <w:jc w:val="both"/>
        <w:rPr>
          <w:rFonts w:ascii="Montserrat" w:hAnsi="Montserrat"/>
          <w:sz w:val="20"/>
          <w:szCs w:val="20"/>
        </w:rPr>
      </w:pPr>
      <w:bookmarkStart w:id="0" w:name="OLE_LINK11"/>
      <w:bookmarkStart w:id="1" w:name="OLE_LINK12"/>
      <w:r w:rsidRPr="00EF37CE">
        <w:rPr>
          <w:rFonts w:ascii="Montserrat" w:hAnsi="Montserrat"/>
          <w:sz w:val="20"/>
          <w:szCs w:val="20"/>
        </w:rPr>
        <w:t xml:space="preserve">Los vehículos que sean utilizados para la prestación del servicio deberán encontrarse en buen estado físico y mecánico, además de contar con su documentación vigente, </w:t>
      </w:r>
      <w:r w:rsidR="00C54EFF">
        <w:rPr>
          <w:rFonts w:ascii="Montserrat" w:hAnsi="Montserrat"/>
          <w:sz w:val="20"/>
          <w:szCs w:val="20"/>
        </w:rPr>
        <w:t xml:space="preserve">para circular sin restricciones en territorio </w:t>
      </w:r>
      <w:r w:rsidR="00C54EFF" w:rsidRPr="00E402C8">
        <w:rPr>
          <w:rFonts w:ascii="Montserrat" w:hAnsi="Montserrat"/>
          <w:sz w:val="20"/>
          <w:szCs w:val="20"/>
        </w:rPr>
        <w:t>naciona</w:t>
      </w:r>
      <w:r w:rsidR="00E402C8">
        <w:rPr>
          <w:rFonts w:ascii="Montserrat" w:hAnsi="Montserrat"/>
          <w:sz w:val="20"/>
          <w:szCs w:val="20"/>
        </w:rPr>
        <w:t>l</w:t>
      </w:r>
      <w:r w:rsidR="00C54EFF">
        <w:rPr>
          <w:rFonts w:ascii="Montserrat" w:hAnsi="Montserrat"/>
          <w:sz w:val="20"/>
          <w:szCs w:val="20"/>
        </w:rPr>
        <w:t xml:space="preserve">, </w:t>
      </w:r>
      <w:r w:rsidRPr="00EF37CE">
        <w:rPr>
          <w:rFonts w:ascii="Montserrat" w:hAnsi="Montserrat"/>
          <w:sz w:val="20"/>
          <w:szCs w:val="20"/>
        </w:rPr>
        <w:t xml:space="preserve">incluyendo una póliza de </w:t>
      </w:r>
      <w:r w:rsidR="00E42AB6">
        <w:rPr>
          <w:rFonts w:ascii="Montserrat" w:hAnsi="Montserrat"/>
          <w:sz w:val="20"/>
          <w:szCs w:val="20"/>
        </w:rPr>
        <w:t>seguro de</w:t>
      </w:r>
      <w:r w:rsidRPr="00EF37CE">
        <w:rPr>
          <w:rFonts w:ascii="Montserrat" w:hAnsi="Montserrat"/>
          <w:sz w:val="20"/>
          <w:szCs w:val="20"/>
        </w:rPr>
        <w:t xml:space="preserve"> cobertura amplia.</w:t>
      </w:r>
    </w:p>
    <w:bookmarkEnd w:id="0"/>
    <w:bookmarkEnd w:id="1"/>
    <w:p w14:paraId="0473F40F" w14:textId="2DDFCF52" w:rsidR="00657796" w:rsidRDefault="00657796" w:rsidP="00657796">
      <w:pPr>
        <w:pStyle w:val="Prrafodelista"/>
        <w:numPr>
          <w:ilvl w:val="0"/>
          <w:numId w:val="33"/>
        </w:numPr>
        <w:spacing w:line="278" w:lineRule="auto"/>
        <w:jc w:val="both"/>
        <w:rPr>
          <w:rFonts w:ascii="Montserrat" w:hAnsi="Montserrat"/>
          <w:sz w:val="20"/>
          <w:szCs w:val="20"/>
        </w:rPr>
      </w:pPr>
      <w:r w:rsidRPr="00EF37CE">
        <w:rPr>
          <w:rFonts w:ascii="Montserrat" w:hAnsi="Montserrat"/>
          <w:sz w:val="20"/>
          <w:szCs w:val="20"/>
        </w:rPr>
        <w:t xml:space="preserve">El </w:t>
      </w:r>
      <w:r w:rsidR="00F81A60" w:rsidRPr="00F81A60">
        <w:rPr>
          <w:rFonts w:ascii="Montserrat" w:hAnsi="Montserrat"/>
          <w:b/>
          <w:sz w:val="20"/>
          <w:szCs w:val="20"/>
        </w:rPr>
        <w:t>PROVEEDOR</w:t>
      </w:r>
      <w:r w:rsidRPr="00EF37CE">
        <w:rPr>
          <w:rFonts w:ascii="Montserrat" w:hAnsi="Montserrat"/>
          <w:sz w:val="20"/>
          <w:szCs w:val="20"/>
        </w:rPr>
        <w:t xml:space="preserve"> deberá cubrir la ruta o destino que fije el </w:t>
      </w:r>
      <w:r w:rsidR="00F81A60" w:rsidRPr="00F81A60">
        <w:rPr>
          <w:rFonts w:ascii="Montserrat" w:hAnsi="Montserrat"/>
          <w:b/>
          <w:sz w:val="20"/>
          <w:szCs w:val="20"/>
        </w:rPr>
        <w:t>ADMINISTRADOR DEL CONTRATO</w:t>
      </w:r>
      <w:r w:rsidRPr="00EF37CE">
        <w:rPr>
          <w:rFonts w:ascii="Montserrat" w:hAnsi="Montserrat"/>
          <w:sz w:val="20"/>
          <w:szCs w:val="20"/>
        </w:rPr>
        <w:t>, cuando así lo solicite.</w:t>
      </w:r>
    </w:p>
    <w:p w14:paraId="59C7CBAC" w14:textId="34215FA9" w:rsidR="00657796" w:rsidRDefault="00EF37CE" w:rsidP="00C04881">
      <w:pPr>
        <w:spacing w:line="278" w:lineRule="auto"/>
        <w:jc w:val="both"/>
        <w:rPr>
          <w:rFonts w:ascii="Montserrat" w:hAnsi="Montserrat"/>
          <w:sz w:val="20"/>
          <w:szCs w:val="20"/>
        </w:rPr>
      </w:pPr>
      <w:r>
        <w:rPr>
          <w:rFonts w:ascii="Montserrat" w:hAnsi="Montserrat"/>
          <w:sz w:val="20"/>
          <w:szCs w:val="20"/>
        </w:rPr>
        <w:t xml:space="preserve">Características específicas que el </w:t>
      </w:r>
      <w:r w:rsidR="00F81A60" w:rsidRPr="00F81A60">
        <w:rPr>
          <w:rFonts w:ascii="Montserrat" w:hAnsi="Montserrat"/>
          <w:b/>
          <w:bCs/>
          <w:sz w:val="20"/>
          <w:szCs w:val="20"/>
        </w:rPr>
        <w:t>PROVEEDOR</w:t>
      </w:r>
      <w:r>
        <w:rPr>
          <w:rFonts w:ascii="Montserrat" w:hAnsi="Montserrat"/>
          <w:sz w:val="20"/>
          <w:szCs w:val="20"/>
        </w:rPr>
        <w:t xml:space="preserve"> deberá cumplir durante la prestación de los siguientes servicios:</w:t>
      </w:r>
    </w:p>
    <w:p w14:paraId="44C0B757" w14:textId="77777777" w:rsidR="00C04881" w:rsidRDefault="00C04881" w:rsidP="00C04881">
      <w:pPr>
        <w:spacing w:line="278" w:lineRule="auto"/>
        <w:jc w:val="both"/>
        <w:rPr>
          <w:rFonts w:ascii="Montserrat" w:hAnsi="Montserrat"/>
          <w:sz w:val="20"/>
          <w:szCs w:val="20"/>
        </w:rPr>
      </w:pPr>
    </w:p>
    <w:tbl>
      <w:tblPr>
        <w:tblW w:w="5000" w:type="pct"/>
        <w:tblLook w:val="04A0" w:firstRow="1" w:lastRow="0" w:firstColumn="1" w:lastColumn="0" w:noHBand="0" w:noVBand="1"/>
      </w:tblPr>
      <w:tblGrid>
        <w:gridCol w:w="449"/>
        <w:gridCol w:w="3126"/>
        <w:gridCol w:w="6377"/>
      </w:tblGrid>
      <w:tr w:rsidR="005378B7" w:rsidRPr="005378B7" w14:paraId="66924A27" w14:textId="77777777" w:rsidTr="005378B7">
        <w:trPr>
          <w:trHeight w:val="1120"/>
        </w:trPr>
        <w:tc>
          <w:tcPr>
            <w:tcW w:w="189" w:type="pct"/>
            <w:vMerge w:val="restart"/>
            <w:tcBorders>
              <w:top w:val="single" w:sz="8" w:space="0" w:color="auto"/>
              <w:left w:val="single" w:sz="8" w:space="0" w:color="auto"/>
              <w:bottom w:val="single" w:sz="8" w:space="0" w:color="auto"/>
              <w:right w:val="single" w:sz="8" w:space="0" w:color="auto"/>
            </w:tcBorders>
            <w:shd w:val="clear" w:color="auto" w:fill="auto"/>
            <w:noWrap/>
            <w:textDirection w:val="btLr"/>
            <w:vAlign w:val="center"/>
            <w:hideMark/>
          </w:tcPr>
          <w:p w14:paraId="58D76946" w14:textId="77777777" w:rsidR="005378B7" w:rsidRPr="00332495" w:rsidRDefault="005378B7" w:rsidP="005378B7">
            <w:pPr>
              <w:jc w:val="center"/>
              <w:rPr>
                <w:rFonts w:ascii="Montserrat Regular" w:hAnsi="Montserrat Regular"/>
                <w:b/>
                <w:color w:val="000000"/>
                <w:sz w:val="20"/>
              </w:rPr>
            </w:pPr>
            <w:r w:rsidRPr="00332495">
              <w:rPr>
                <w:rFonts w:ascii="Montserrat Regular" w:hAnsi="Montserrat Regular"/>
                <w:b/>
                <w:color w:val="000000"/>
                <w:sz w:val="20"/>
              </w:rPr>
              <w:t>Transporte Temporal</w:t>
            </w:r>
          </w:p>
        </w:tc>
        <w:tc>
          <w:tcPr>
            <w:tcW w:w="1589" w:type="pct"/>
            <w:tcBorders>
              <w:top w:val="single" w:sz="8" w:space="0" w:color="auto"/>
              <w:left w:val="nil"/>
              <w:bottom w:val="single" w:sz="8" w:space="0" w:color="auto"/>
              <w:right w:val="single" w:sz="8" w:space="0" w:color="auto"/>
            </w:tcBorders>
            <w:shd w:val="clear" w:color="auto" w:fill="auto"/>
            <w:vAlign w:val="center"/>
            <w:hideMark/>
          </w:tcPr>
          <w:p w14:paraId="5AEE937F" w14:textId="1BA986F7" w:rsidR="005378B7" w:rsidRPr="005378B7" w:rsidRDefault="005378B7" w:rsidP="005378B7">
            <w:pPr>
              <w:rPr>
                <w:rFonts w:ascii="Montserrat" w:eastAsia="Times New Roman" w:hAnsi="Montserrat" w:cs="Times New Roman"/>
                <w:b/>
                <w:bCs/>
                <w:color w:val="000000"/>
                <w:sz w:val="20"/>
                <w:szCs w:val="20"/>
                <w:lang w:eastAsia="en-US"/>
              </w:rPr>
            </w:pPr>
            <w:r w:rsidRPr="005378B7">
              <w:rPr>
                <w:rFonts w:ascii="Montserrat" w:eastAsia="Times New Roman" w:hAnsi="Montserrat" w:cs="Times New Roman"/>
                <w:b/>
                <w:bCs/>
                <w:color w:val="000000"/>
                <w:sz w:val="20"/>
                <w:szCs w:val="20"/>
                <w:lang w:eastAsia="en-US"/>
              </w:rPr>
              <w:t xml:space="preserve">Transporte terrestre para dispersión a </w:t>
            </w:r>
            <w:r w:rsidR="00A82454">
              <w:rPr>
                <w:rFonts w:ascii="Montserrat" w:eastAsia="Times New Roman" w:hAnsi="Montserrat" w:cs="Times New Roman"/>
                <w:b/>
                <w:bCs/>
                <w:color w:val="000000"/>
                <w:sz w:val="20"/>
                <w:szCs w:val="20"/>
                <w:lang w:eastAsia="en-US"/>
              </w:rPr>
              <w:t>E</w:t>
            </w:r>
            <w:r w:rsidR="00A82454" w:rsidRPr="005378B7">
              <w:rPr>
                <w:rFonts w:ascii="Montserrat" w:eastAsia="Times New Roman" w:hAnsi="Montserrat" w:cs="Times New Roman"/>
                <w:b/>
                <w:bCs/>
                <w:color w:val="000000"/>
                <w:sz w:val="20"/>
                <w:szCs w:val="20"/>
                <w:lang w:eastAsia="en-US"/>
              </w:rPr>
              <w:t xml:space="preserve">ntidad </w:t>
            </w:r>
            <w:r w:rsidR="00B4058C">
              <w:rPr>
                <w:rFonts w:ascii="Montserrat" w:eastAsia="Times New Roman" w:hAnsi="Montserrat" w:cs="Times New Roman"/>
                <w:b/>
                <w:bCs/>
                <w:color w:val="000000"/>
                <w:sz w:val="20"/>
                <w:szCs w:val="20"/>
                <w:lang w:eastAsia="en-US"/>
              </w:rPr>
              <w:t>Federativa</w:t>
            </w:r>
            <w:r w:rsidR="00B4058C" w:rsidRPr="005378B7">
              <w:rPr>
                <w:rFonts w:ascii="Montserrat" w:eastAsia="Times New Roman" w:hAnsi="Montserrat" w:cs="Times New Roman"/>
                <w:b/>
                <w:bCs/>
                <w:color w:val="000000"/>
                <w:sz w:val="20"/>
                <w:szCs w:val="20"/>
                <w:lang w:eastAsia="en-US"/>
              </w:rPr>
              <w:t xml:space="preserve"> o</w:t>
            </w:r>
            <w:r w:rsidRPr="005378B7">
              <w:rPr>
                <w:rFonts w:ascii="Montserrat" w:eastAsia="Times New Roman" w:hAnsi="Montserrat" w:cs="Times New Roman"/>
                <w:b/>
                <w:bCs/>
                <w:color w:val="000000"/>
                <w:sz w:val="20"/>
                <w:szCs w:val="20"/>
                <w:lang w:eastAsia="en-US"/>
              </w:rPr>
              <w:t xml:space="preserve"> punto intermedio</w:t>
            </w:r>
            <w:r w:rsidR="00C54EFF">
              <w:rPr>
                <w:rFonts w:ascii="Montserrat" w:eastAsia="Times New Roman" w:hAnsi="Montserrat" w:cs="Times New Roman"/>
                <w:b/>
                <w:bCs/>
                <w:color w:val="000000"/>
                <w:sz w:val="20"/>
                <w:szCs w:val="20"/>
                <w:lang w:eastAsia="en-US"/>
              </w:rPr>
              <w:t>. Primera etapa</w:t>
            </w:r>
          </w:p>
        </w:tc>
        <w:tc>
          <w:tcPr>
            <w:tcW w:w="3222" w:type="pct"/>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341816D0" w14:textId="59988047" w:rsidR="00DF05E8" w:rsidRDefault="005378B7" w:rsidP="005378B7">
            <w:pPr>
              <w:rPr>
                <w:rFonts w:ascii="Montserrat" w:eastAsia="Symbol" w:hAnsi="Montserrat" w:cs="Symbol"/>
                <w:color w:val="000000"/>
                <w:sz w:val="20"/>
                <w:szCs w:val="20"/>
                <w:lang w:val="es-MX" w:eastAsia="en-US"/>
              </w:rPr>
            </w:pPr>
            <w:r w:rsidRPr="005378B7">
              <w:rPr>
                <w:rFonts w:ascii="Montserrat" w:eastAsia="Symbol" w:hAnsi="Montserrat" w:cs="Symbol"/>
                <w:color w:val="000000"/>
                <w:sz w:val="20"/>
                <w:szCs w:val="20"/>
                <w:lang w:val="es-MX" w:eastAsia="en-US"/>
              </w:rPr>
              <w:t>La distancia máxima que corresponderá al servicio será de hasta 600 km, y deberán preverse los siguientes rangos para el establecimiento de precios unitarios del transporte:</w:t>
            </w:r>
          </w:p>
          <w:p w14:paraId="57CAB1FA" w14:textId="77777777" w:rsidR="00DF05E8" w:rsidRDefault="00DF05E8" w:rsidP="005378B7">
            <w:pPr>
              <w:rPr>
                <w:rFonts w:ascii="Montserrat" w:eastAsia="Symbol" w:hAnsi="Montserrat" w:cs="Symbol"/>
                <w:color w:val="000000"/>
                <w:sz w:val="20"/>
                <w:szCs w:val="20"/>
                <w:lang w:val="es-MX" w:eastAsia="en-US"/>
              </w:rPr>
            </w:pPr>
          </w:p>
          <w:p w14:paraId="2D625A0B" w14:textId="71147E40" w:rsidR="00DF05E8" w:rsidRDefault="005378B7" w:rsidP="005378B7">
            <w:pPr>
              <w:rPr>
                <w:rFonts w:ascii="Montserrat" w:eastAsia="Symbol" w:hAnsi="Montserrat" w:cs="Symbol"/>
                <w:color w:val="000000"/>
                <w:sz w:val="20"/>
                <w:szCs w:val="20"/>
                <w:lang w:val="es-MX" w:eastAsia="en-US"/>
              </w:rPr>
            </w:pPr>
            <w:r w:rsidRPr="005378B7">
              <w:rPr>
                <w:rFonts w:ascii="Montserrat" w:eastAsia="Symbol" w:hAnsi="Montserrat" w:cs="Symbol"/>
                <w:color w:val="000000"/>
                <w:sz w:val="20"/>
                <w:szCs w:val="20"/>
                <w:lang w:val="es-MX" w:eastAsia="en-US"/>
              </w:rPr>
              <w:t>- RANGO 1: hasta 200 km</w:t>
            </w:r>
            <w:r w:rsidRPr="005378B7">
              <w:rPr>
                <w:rFonts w:ascii="Montserrat" w:eastAsia="Symbol" w:hAnsi="Montserrat" w:cs="Symbol"/>
                <w:color w:val="000000"/>
                <w:sz w:val="20"/>
                <w:szCs w:val="20"/>
                <w:lang w:val="es-MX" w:eastAsia="en-US"/>
              </w:rPr>
              <w:br/>
              <w:t>- RANGO 2: de 201 a 400 km</w:t>
            </w:r>
            <w:r w:rsidRPr="005378B7">
              <w:rPr>
                <w:rFonts w:ascii="Montserrat" w:eastAsia="Symbol" w:hAnsi="Montserrat" w:cs="Symbol"/>
                <w:color w:val="000000"/>
                <w:sz w:val="20"/>
                <w:szCs w:val="20"/>
                <w:lang w:val="es-MX" w:eastAsia="en-US"/>
              </w:rPr>
              <w:br/>
              <w:t>- RANGO 3: de 401 a 600 km</w:t>
            </w:r>
            <w:r w:rsidRPr="005378B7">
              <w:rPr>
                <w:rFonts w:ascii="Montserrat" w:eastAsia="Symbol" w:hAnsi="Montserrat" w:cs="Symbol"/>
                <w:color w:val="000000"/>
                <w:sz w:val="20"/>
                <w:szCs w:val="20"/>
                <w:lang w:val="es-MX" w:eastAsia="en-US"/>
              </w:rPr>
              <w:br/>
            </w:r>
          </w:p>
          <w:p w14:paraId="09834547" w14:textId="651E5E36" w:rsidR="00DF05E8" w:rsidRDefault="005378B7" w:rsidP="005378B7">
            <w:pPr>
              <w:rPr>
                <w:rFonts w:ascii="Montserrat" w:eastAsia="Symbol" w:hAnsi="Montserrat" w:cs="Symbol"/>
                <w:color w:val="000000"/>
                <w:sz w:val="20"/>
                <w:szCs w:val="20"/>
                <w:lang w:val="es-MX" w:eastAsia="en-US"/>
              </w:rPr>
            </w:pPr>
            <w:r w:rsidRPr="005378B7">
              <w:rPr>
                <w:rFonts w:ascii="Montserrat" w:eastAsia="Symbol" w:hAnsi="Montserrat" w:cs="Symbol"/>
                <w:color w:val="000000"/>
                <w:sz w:val="20"/>
                <w:szCs w:val="20"/>
                <w:lang w:val="es-MX" w:eastAsia="en-US"/>
              </w:rPr>
              <w:t>El servicio deberá prestarse en vehículos con las siguientes características:</w:t>
            </w:r>
          </w:p>
          <w:p w14:paraId="0D7C4552" w14:textId="77777777" w:rsidR="00DF05E8" w:rsidRDefault="00DF05E8" w:rsidP="005378B7">
            <w:pPr>
              <w:rPr>
                <w:rFonts w:ascii="Montserrat" w:eastAsia="Symbol" w:hAnsi="Montserrat" w:cs="Symbol"/>
                <w:color w:val="000000"/>
                <w:sz w:val="20"/>
                <w:szCs w:val="20"/>
                <w:lang w:val="es-MX" w:eastAsia="en-US"/>
              </w:rPr>
            </w:pPr>
          </w:p>
          <w:p w14:paraId="735252B9" w14:textId="0062ED43" w:rsidR="00F61004" w:rsidRDefault="005378B7" w:rsidP="00F61004">
            <w:pPr>
              <w:jc w:val="both"/>
              <w:rPr>
                <w:rFonts w:ascii="Montserrat" w:eastAsia="Symbol" w:hAnsi="Montserrat" w:cs="Symbol"/>
                <w:color w:val="000000"/>
                <w:sz w:val="20"/>
                <w:szCs w:val="20"/>
                <w:lang w:val="es-MX" w:eastAsia="en-US"/>
              </w:rPr>
            </w:pPr>
            <w:bookmarkStart w:id="2" w:name="OLE_LINK13"/>
            <w:bookmarkStart w:id="3" w:name="OLE_LINK14"/>
            <w:r w:rsidRPr="005378B7">
              <w:rPr>
                <w:rFonts w:ascii="Montserrat" w:eastAsia="Symbol" w:hAnsi="Montserrat" w:cs="Symbol"/>
                <w:color w:val="000000"/>
                <w:sz w:val="20"/>
                <w:szCs w:val="20"/>
                <w:lang w:val="es-MX" w:eastAsia="en-US"/>
              </w:rPr>
              <w:t xml:space="preserve">• Tipo sedan: de 1 a 3 pasajeros, con aire acondicionado, sistema de info-entretenimiento, </w:t>
            </w:r>
            <w:r w:rsidR="00FD6F21">
              <w:rPr>
                <w:rFonts w:ascii="Montserrat" w:eastAsia="Symbol" w:hAnsi="Montserrat" w:cs="Symbol"/>
                <w:color w:val="000000"/>
                <w:sz w:val="20"/>
                <w:szCs w:val="20"/>
                <w:lang w:val="es-MX" w:eastAsia="en-US"/>
              </w:rPr>
              <w:t xml:space="preserve">seguro de </w:t>
            </w:r>
            <w:r w:rsidR="00E42AB6">
              <w:rPr>
                <w:rFonts w:ascii="Montserrat" w:eastAsia="Symbol" w:hAnsi="Montserrat" w:cs="Symbol"/>
                <w:color w:val="000000"/>
                <w:sz w:val="20"/>
                <w:szCs w:val="20"/>
                <w:lang w:val="es-MX" w:eastAsia="en-US"/>
              </w:rPr>
              <w:t>cobertura amplia</w:t>
            </w:r>
            <w:r w:rsidRPr="005378B7">
              <w:rPr>
                <w:rFonts w:ascii="Montserrat" w:eastAsia="Symbol" w:hAnsi="Montserrat" w:cs="Symbol"/>
                <w:color w:val="000000"/>
                <w:sz w:val="20"/>
                <w:szCs w:val="20"/>
                <w:lang w:val="es-MX" w:eastAsia="en-US"/>
              </w:rPr>
              <w:t xml:space="preserve"> y cinturones de seguridad, modelo 2018 o superior</w:t>
            </w:r>
            <w:r w:rsidR="00FD6F21">
              <w:rPr>
                <w:rFonts w:ascii="Montserrat" w:eastAsia="Symbol" w:hAnsi="Montserrat" w:cs="Symbol"/>
                <w:color w:val="000000"/>
                <w:sz w:val="20"/>
                <w:szCs w:val="20"/>
                <w:lang w:val="es-MX" w:eastAsia="en-US"/>
              </w:rPr>
              <w:t>, preferentemente con Sistema de Posicionamiento Global (GPS).</w:t>
            </w:r>
          </w:p>
          <w:p w14:paraId="0E3D6861" w14:textId="3DCC8D72" w:rsidR="00F61004" w:rsidRDefault="005378B7" w:rsidP="00F61004">
            <w:pPr>
              <w:jc w:val="both"/>
              <w:rPr>
                <w:rFonts w:ascii="Montserrat" w:eastAsia="Symbol" w:hAnsi="Montserrat" w:cs="Symbol"/>
                <w:color w:val="000000"/>
                <w:sz w:val="20"/>
                <w:szCs w:val="20"/>
                <w:lang w:val="es-MX" w:eastAsia="en-US"/>
              </w:rPr>
            </w:pPr>
            <w:r w:rsidRPr="005378B7">
              <w:rPr>
                <w:rFonts w:ascii="Montserrat" w:eastAsia="Symbol" w:hAnsi="Montserrat" w:cs="Symbol"/>
                <w:color w:val="000000"/>
                <w:sz w:val="20"/>
                <w:szCs w:val="20"/>
                <w:lang w:val="es-MX" w:eastAsia="en-US"/>
              </w:rPr>
              <w:t xml:space="preserve">• Tipo utilitario: de 4 a 6 pasajeros, con aire acondicionado, sistema de info-entretenimiento, </w:t>
            </w:r>
            <w:r w:rsidR="00FD6F21">
              <w:rPr>
                <w:rFonts w:ascii="Montserrat" w:eastAsia="Symbol" w:hAnsi="Montserrat" w:cs="Symbol"/>
                <w:color w:val="000000"/>
                <w:sz w:val="20"/>
                <w:szCs w:val="20"/>
                <w:lang w:val="es-MX" w:eastAsia="en-US"/>
              </w:rPr>
              <w:t xml:space="preserve">seguro de </w:t>
            </w:r>
            <w:r w:rsidR="00E42AB6">
              <w:rPr>
                <w:rFonts w:ascii="Montserrat" w:eastAsia="Symbol" w:hAnsi="Montserrat" w:cs="Symbol"/>
                <w:color w:val="000000"/>
                <w:sz w:val="20"/>
                <w:szCs w:val="20"/>
                <w:lang w:val="es-MX" w:eastAsia="en-US"/>
              </w:rPr>
              <w:t>cobertura amplia</w:t>
            </w:r>
            <w:r w:rsidR="00FD6F21" w:rsidRPr="005378B7">
              <w:rPr>
                <w:rFonts w:ascii="Montserrat" w:eastAsia="Symbol" w:hAnsi="Montserrat" w:cs="Symbol"/>
                <w:color w:val="000000"/>
                <w:sz w:val="20"/>
                <w:szCs w:val="20"/>
                <w:lang w:val="es-MX" w:eastAsia="en-US"/>
              </w:rPr>
              <w:t xml:space="preserve"> </w:t>
            </w:r>
            <w:r w:rsidRPr="005378B7">
              <w:rPr>
                <w:rFonts w:ascii="Montserrat" w:eastAsia="Symbol" w:hAnsi="Montserrat" w:cs="Symbol"/>
                <w:color w:val="000000"/>
                <w:sz w:val="20"/>
                <w:szCs w:val="20"/>
                <w:lang w:val="es-MX" w:eastAsia="en-US"/>
              </w:rPr>
              <w:t>y cinturones de seguridad, modelo 2018 o superior</w:t>
            </w:r>
            <w:r w:rsidR="00FD6F21">
              <w:rPr>
                <w:rFonts w:ascii="Montserrat" w:eastAsia="Symbol" w:hAnsi="Montserrat" w:cs="Symbol"/>
                <w:color w:val="000000"/>
                <w:sz w:val="20"/>
                <w:szCs w:val="20"/>
                <w:lang w:val="es-MX" w:eastAsia="en-US"/>
              </w:rPr>
              <w:t>, presferentemente con Sistema de Posicionamiento Global (GPS).</w:t>
            </w:r>
            <w:bookmarkEnd w:id="2"/>
            <w:bookmarkEnd w:id="3"/>
          </w:p>
          <w:p w14:paraId="4B7CCC81" w14:textId="308758C9" w:rsidR="00F61004" w:rsidRDefault="005378B7" w:rsidP="00F61004">
            <w:pPr>
              <w:jc w:val="both"/>
              <w:rPr>
                <w:rFonts w:ascii="Montserrat" w:eastAsia="Symbol" w:hAnsi="Montserrat" w:cs="Symbol"/>
                <w:color w:val="000000"/>
                <w:sz w:val="20"/>
                <w:szCs w:val="20"/>
                <w:lang w:val="es-MX" w:eastAsia="en-US"/>
              </w:rPr>
            </w:pPr>
            <w:r w:rsidRPr="005378B7">
              <w:rPr>
                <w:rFonts w:ascii="Montserrat" w:eastAsia="Symbol" w:hAnsi="Montserrat" w:cs="Symbol"/>
                <w:color w:val="000000"/>
                <w:sz w:val="20"/>
                <w:szCs w:val="20"/>
                <w:lang w:val="es-MX" w:eastAsia="en-US"/>
              </w:rPr>
              <w:t xml:space="preserve">• Tipo van: de 7 a 12 pasajeros, con aire acondicionado, sistema de info-entretenimiento, </w:t>
            </w:r>
            <w:r w:rsidR="00FD6F21">
              <w:rPr>
                <w:rFonts w:ascii="Montserrat" w:eastAsia="Symbol" w:hAnsi="Montserrat" w:cs="Symbol"/>
                <w:color w:val="000000"/>
                <w:sz w:val="20"/>
                <w:szCs w:val="20"/>
                <w:lang w:val="es-MX" w:eastAsia="en-US"/>
              </w:rPr>
              <w:t xml:space="preserve">seguro de </w:t>
            </w:r>
            <w:r w:rsidR="00E42AB6">
              <w:rPr>
                <w:rFonts w:ascii="Montserrat" w:eastAsia="Symbol" w:hAnsi="Montserrat" w:cs="Symbol"/>
                <w:color w:val="000000"/>
                <w:sz w:val="20"/>
                <w:szCs w:val="20"/>
                <w:lang w:val="es-MX" w:eastAsia="en-US"/>
              </w:rPr>
              <w:t>cobertura amplia</w:t>
            </w:r>
            <w:r w:rsidR="00FD6F21" w:rsidRPr="005378B7">
              <w:rPr>
                <w:rFonts w:ascii="Montserrat" w:eastAsia="Symbol" w:hAnsi="Montserrat" w:cs="Symbol"/>
                <w:color w:val="000000"/>
                <w:sz w:val="20"/>
                <w:szCs w:val="20"/>
                <w:lang w:val="es-MX" w:eastAsia="en-US"/>
              </w:rPr>
              <w:t xml:space="preserve"> </w:t>
            </w:r>
            <w:r w:rsidRPr="005378B7">
              <w:rPr>
                <w:rFonts w:ascii="Montserrat" w:eastAsia="Symbol" w:hAnsi="Montserrat" w:cs="Symbol"/>
                <w:color w:val="000000"/>
                <w:sz w:val="20"/>
                <w:szCs w:val="20"/>
                <w:lang w:val="es-MX" w:eastAsia="en-US"/>
              </w:rPr>
              <w:t>y cinturones de seguridad, modelo 2018 o superior</w:t>
            </w:r>
            <w:r w:rsidR="00FD6F21">
              <w:rPr>
                <w:rFonts w:ascii="Montserrat" w:eastAsia="Symbol" w:hAnsi="Montserrat" w:cs="Symbol"/>
                <w:color w:val="000000"/>
                <w:sz w:val="20"/>
                <w:szCs w:val="20"/>
                <w:lang w:val="es-MX" w:eastAsia="en-US"/>
              </w:rPr>
              <w:t>, presferentemente con Sistema de Posicionamiento Global (GPS).</w:t>
            </w:r>
          </w:p>
          <w:p w14:paraId="64CA5501" w14:textId="177FFA32" w:rsidR="005378B7" w:rsidRDefault="005378B7" w:rsidP="00332495">
            <w:pPr>
              <w:jc w:val="both"/>
              <w:rPr>
                <w:rFonts w:ascii="Montserrat" w:eastAsia="Symbol" w:hAnsi="Montserrat" w:cs="Symbol"/>
                <w:color w:val="000000"/>
                <w:sz w:val="20"/>
                <w:szCs w:val="20"/>
                <w:lang w:val="es-MX" w:eastAsia="en-US"/>
              </w:rPr>
            </w:pPr>
            <w:r w:rsidRPr="005378B7">
              <w:rPr>
                <w:rFonts w:ascii="Montserrat" w:eastAsia="Symbol" w:hAnsi="Montserrat" w:cs="Symbol"/>
                <w:color w:val="000000"/>
                <w:sz w:val="20"/>
                <w:szCs w:val="20"/>
                <w:lang w:val="es-MX" w:eastAsia="en-US"/>
              </w:rPr>
              <w:lastRenderedPageBreak/>
              <w:t>• Tipo autobús: de 13 pasajeros</w:t>
            </w:r>
            <w:r w:rsidR="001A4DE8">
              <w:rPr>
                <w:rFonts w:ascii="Montserrat" w:eastAsia="Symbol" w:hAnsi="Montserrat" w:cs="Symbol"/>
                <w:color w:val="000000"/>
                <w:sz w:val="20"/>
                <w:szCs w:val="20"/>
                <w:lang w:val="es-MX" w:eastAsia="en-US"/>
              </w:rPr>
              <w:t xml:space="preserve"> o más</w:t>
            </w:r>
            <w:r w:rsidRPr="005378B7">
              <w:rPr>
                <w:rFonts w:ascii="Montserrat" w:eastAsia="Symbol" w:hAnsi="Montserrat" w:cs="Symbol"/>
                <w:color w:val="000000"/>
                <w:sz w:val="20"/>
                <w:szCs w:val="20"/>
                <w:lang w:val="es-MX" w:eastAsia="en-US"/>
              </w:rPr>
              <w:t xml:space="preserve">, con aire acondicionado, sistema de info-entretenimiento, </w:t>
            </w:r>
            <w:r w:rsidR="00FD6F21">
              <w:rPr>
                <w:rFonts w:ascii="Montserrat" w:eastAsia="Symbol" w:hAnsi="Montserrat" w:cs="Symbol"/>
                <w:color w:val="000000"/>
                <w:sz w:val="20"/>
                <w:szCs w:val="20"/>
                <w:lang w:val="es-MX" w:eastAsia="en-US"/>
              </w:rPr>
              <w:t xml:space="preserve">seguro de </w:t>
            </w:r>
            <w:r w:rsidR="00E42AB6">
              <w:rPr>
                <w:rFonts w:ascii="Montserrat" w:eastAsia="Symbol" w:hAnsi="Montserrat" w:cs="Symbol"/>
                <w:color w:val="000000"/>
                <w:sz w:val="20"/>
                <w:szCs w:val="20"/>
                <w:lang w:val="es-MX" w:eastAsia="en-US"/>
              </w:rPr>
              <w:t>cobertura amplia</w:t>
            </w:r>
            <w:r w:rsidR="00FD6F21" w:rsidRPr="005378B7">
              <w:rPr>
                <w:rFonts w:ascii="Montserrat" w:eastAsia="Symbol" w:hAnsi="Montserrat" w:cs="Symbol"/>
                <w:color w:val="000000"/>
                <w:sz w:val="20"/>
                <w:szCs w:val="20"/>
                <w:lang w:val="es-MX" w:eastAsia="en-US"/>
              </w:rPr>
              <w:t xml:space="preserve"> </w:t>
            </w:r>
            <w:r w:rsidRPr="005378B7">
              <w:rPr>
                <w:rFonts w:ascii="Montserrat" w:eastAsia="Symbol" w:hAnsi="Montserrat" w:cs="Symbol"/>
                <w:color w:val="000000"/>
                <w:sz w:val="20"/>
                <w:szCs w:val="20"/>
                <w:lang w:val="es-MX" w:eastAsia="en-US"/>
              </w:rPr>
              <w:t>y cinturones de seguridad, modelo 2018 o superior</w:t>
            </w:r>
            <w:r w:rsidR="00FD6F21">
              <w:rPr>
                <w:rFonts w:ascii="Montserrat" w:eastAsia="Symbol" w:hAnsi="Montserrat" w:cs="Symbol"/>
                <w:color w:val="000000"/>
                <w:sz w:val="20"/>
                <w:szCs w:val="20"/>
                <w:lang w:val="es-MX" w:eastAsia="en-US"/>
              </w:rPr>
              <w:t>, presferentemente con Sistema de Posicionamiento Global (GPS).</w:t>
            </w:r>
          </w:p>
          <w:p w14:paraId="4104B0B6" w14:textId="77777777" w:rsidR="00F61004" w:rsidRDefault="00F61004" w:rsidP="00F61004">
            <w:pPr>
              <w:jc w:val="both"/>
              <w:rPr>
                <w:rFonts w:ascii="Montserrat" w:eastAsia="Symbol" w:hAnsi="Montserrat" w:cs="Symbol"/>
                <w:color w:val="000000"/>
                <w:sz w:val="20"/>
                <w:szCs w:val="20"/>
                <w:lang w:val="es-MX" w:eastAsia="en-US"/>
              </w:rPr>
            </w:pPr>
          </w:p>
          <w:p w14:paraId="0D9D4CA7" w14:textId="0123446D" w:rsidR="009F1CCA" w:rsidRPr="009F1CCA" w:rsidRDefault="009F1CCA" w:rsidP="00332495">
            <w:pPr>
              <w:jc w:val="both"/>
              <w:rPr>
                <w:rFonts w:ascii="Montserrat" w:eastAsia="Times New Roman" w:hAnsi="Montserrat" w:cs="Times New Roman"/>
                <w:color w:val="000000"/>
                <w:sz w:val="20"/>
                <w:szCs w:val="20"/>
                <w:lang w:eastAsia="en-US"/>
              </w:rPr>
            </w:pPr>
            <w:r>
              <w:rPr>
                <w:rFonts w:ascii="Montserrat" w:eastAsia="Symbol" w:hAnsi="Montserrat" w:cs="Symbol"/>
                <w:color w:val="000000"/>
                <w:sz w:val="20"/>
                <w:szCs w:val="20"/>
                <w:lang w:val="es-MX" w:eastAsia="en-US"/>
              </w:rPr>
              <w:t xml:space="preserve">El </w:t>
            </w:r>
            <w:r>
              <w:rPr>
                <w:rFonts w:ascii="Montserrat" w:eastAsia="Symbol" w:hAnsi="Montserrat" w:cs="Symbol"/>
                <w:b/>
                <w:bCs/>
                <w:color w:val="000000"/>
                <w:sz w:val="20"/>
                <w:szCs w:val="20"/>
                <w:lang w:val="es-MX" w:eastAsia="en-US"/>
              </w:rPr>
              <w:t>PROVEEDOR</w:t>
            </w:r>
            <w:r>
              <w:rPr>
                <w:rFonts w:ascii="Montserrat" w:eastAsia="Symbol" w:hAnsi="Montserrat" w:cs="Symbol"/>
                <w:color w:val="000000"/>
                <w:sz w:val="20"/>
                <w:szCs w:val="20"/>
                <w:lang w:val="es-MX" w:eastAsia="en-US"/>
              </w:rPr>
              <w:t xml:space="preserve">, deberá cumplir con la normativa aplicable en términos de transporte público de pasajeros, observando lo señalado en la </w:t>
            </w:r>
            <w:r w:rsidRPr="009F1CCA">
              <w:rPr>
                <w:rFonts w:ascii="Montserrat" w:eastAsia="Symbol" w:hAnsi="Montserrat" w:cs="Symbol"/>
                <w:color w:val="000000"/>
                <w:sz w:val="20"/>
                <w:szCs w:val="20"/>
                <w:lang w:val="es-MX" w:eastAsia="en-US"/>
              </w:rPr>
              <w:t>NORMA Oficial Mexicana NOM-068-SCT-2-2014, Transporte terrestre-Servicio de autotransporte federal de pasaje, turismo, carga, sus servicios auxiliares y transporte privado-Condiciones físico-mecánica y de seguridad para la operación en vías generales de comunicación de jurisdicción federal.</w:t>
            </w:r>
          </w:p>
        </w:tc>
      </w:tr>
      <w:tr w:rsidR="005378B7" w:rsidRPr="005378B7" w14:paraId="690EEADD" w14:textId="77777777" w:rsidTr="005378B7">
        <w:trPr>
          <w:trHeight w:val="1120"/>
        </w:trPr>
        <w:tc>
          <w:tcPr>
            <w:tcW w:w="189" w:type="pct"/>
            <w:vMerge/>
            <w:tcBorders>
              <w:top w:val="single" w:sz="8" w:space="0" w:color="auto"/>
              <w:left w:val="single" w:sz="8" w:space="0" w:color="auto"/>
              <w:bottom w:val="single" w:sz="8" w:space="0" w:color="auto"/>
              <w:right w:val="single" w:sz="8" w:space="0" w:color="auto"/>
            </w:tcBorders>
            <w:vAlign w:val="center"/>
            <w:hideMark/>
          </w:tcPr>
          <w:p w14:paraId="1533AFCF" w14:textId="77777777" w:rsidR="005378B7" w:rsidRPr="005378B7" w:rsidRDefault="005378B7" w:rsidP="005378B7">
            <w:pPr>
              <w:rPr>
                <w:rFonts w:ascii="Montserrat Regular" w:hAnsi="Montserrat Regular"/>
                <w:b/>
                <w:color w:val="000000"/>
                <w:sz w:val="20"/>
                <w:rPrChange w:id="4" w:author="Alvaro Vargas González" w:date="2024-08-20T14:14:00Z" w16du:dateUtc="2024-08-20T20:14:00Z">
                  <w:rPr>
                    <w:rFonts w:ascii="Montserrat" w:hAnsi="Montserrat"/>
                    <w:b/>
                    <w:color w:val="000000"/>
                    <w:sz w:val="20"/>
                  </w:rPr>
                </w:rPrChange>
              </w:rPr>
            </w:pPr>
          </w:p>
        </w:tc>
        <w:tc>
          <w:tcPr>
            <w:tcW w:w="1589" w:type="pct"/>
            <w:tcBorders>
              <w:top w:val="nil"/>
              <w:left w:val="nil"/>
              <w:bottom w:val="single" w:sz="8" w:space="0" w:color="auto"/>
              <w:right w:val="single" w:sz="8" w:space="0" w:color="auto"/>
            </w:tcBorders>
            <w:shd w:val="clear" w:color="auto" w:fill="auto"/>
            <w:vAlign w:val="center"/>
            <w:hideMark/>
          </w:tcPr>
          <w:p w14:paraId="7AEC526A" w14:textId="642FD228" w:rsidR="005378B7" w:rsidRPr="005378B7" w:rsidRDefault="005378B7" w:rsidP="005378B7">
            <w:pPr>
              <w:rPr>
                <w:rFonts w:ascii="Montserrat" w:eastAsia="Times New Roman" w:hAnsi="Montserrat" w:cs="Times New Roman"/>
                <w:b/>
                <w:bCs/>
                <w:color w:val="000000"/>
                <w:sz w:val="20"/>
                <w:szCs w:val="20"/>
                <w:lang w:eastAsia="en-US"/>
              </w:rPr>
            </w:pPr>
            <w:r w:rsidRPr="005378B7">
              <w:rPr>
                <w:rFonts w:ascii="Montserrat" w:eastAsia="Times New Roman" w:hAnsi="Montserrat" w:cs="Times New Roman"/>
                <w:b/>
                <w:bCs/>
                <w:color w:val="000000"/>
                <w:sz w:val="20"/>
                <w:szCs w:val="20"/>
                <w:lang w:eastAsia="en-US"/>
              </w:rPr>
              <w:t>Transporte terrestre para dispersión a punto de destino</w:t>
            </w:r>
            <w:r w:rsidR="00C54EFF">
              <w:rPr>
                <w:rFonts w:ascii="Montserrat" w:eastAsia="Times New Roman" w:hAnsi="Montserrat" w:cs="Times New Roman"/>
                <w:b/>
                <w:bCs/>
                <w:color w:val="000000"/>
                <w:sz w:val="20"/>
                <w:szCs w:val="20"/>
                <w:lang w:eastAsia="en-US"/>
              </w:rPr>
              <w:t>. Segunda etapa</w:t>
            </w:r>
          </w:p>
        </w:tc>
        <w:tc>
          <w:tcPr>
            <w:tcW w:w="3222" w:type="pct"/>
            <w:vMerge/>
            <w:tcBorders>
              <w:top w:val="single" w:sz="8" w:space="0" w:color="auto"/>
              <w:left w:val="single" w:sz="8" w:space="0" w:color="auto"/>
              <w:bottom w:val="single" w:sz="8" w:space="0" w:color="000000"/>
              <w:right w:val="single" w:sz="8" w:space="0" w:color="auto"/>
            </w:tcBorders>
            <w:vAlign w:val="center"/>
            <w:hideMark/>
          </w:tcPr>
          <w:p w14:paraId="5722B1E1" w14:textId="77777777" w:rsidR="005378B7" w:rsidRPr="005378B7" w:rsidRDefault="005378B7" w:rsidP="005378B7">
            <w:pPr>
              <w:rPr>
                <w:rFonts w:ascii="Montserrat" w:eastAsia="Times New Roman" w:hAnsi="Montserrat" w:cs="Times New Roman"/>
                <w:color w:val="000000"/>
                <w:sz w:val="20"/>
                <w:szCs w:val="20"/>
                <w:lang w:eastAsia="en-US"/>
              </w:rPr>
            </w:pPr>
          </w:p>
        </w:tc>
      </w:tr>
      <w:tr w:rsidR="005378B7" w:rsidRPr="005378B7" w14:paraId="1C9269EA" w14:textId="77777777" w:rsidTr="005378B7">
        <w:trPr>
          <w:trHeight w:val="1120"/>
        </w:trPr>
        <w:tc>
          <w:tcPr>
            <w:tcW w:w="189" w:type="pct"/>
            <w:vMerge/>
            <w:tcBorders>
              <w:top w:val="single" w:sz="8" w:space="0" w:color="auto"/>
              <w:left w:val="single" w:sz="8" w:space="0" w:color="auto"/>
              <w:bottom w:val="single" w:sz="8" w:space="0" w:color="auto"/>
              <w:right w:val="single" w:sz="8" w:space="0" w:color="auto"/>
            </w:tcBorders>
            <w:vAlign w:val="center"/>
            <w:hideMark/>
          </w:tcPr>
          <w:p w14:paraId="7C55103A" w14:textId="77777777" w:rsidR="005378B7" w:rsidRPr="005378B7" w:rsidRDefault="005378B7" w:rsidP="005378B7">
            <w:pPr>
              <w:rPr>
                <w:rFonts w:ascii="Montserrat Regular" w:hAnsi="Montserrat Regular"/>
                <w:b/>
                <w:color w:val="000000"/>
                <w:sz w:val="20"/>
                <w:rPrChange w:id="5" w:author="Alvaro Vargas González" w:date="2024-08-20T14:14:00Z" w16du:dateUtc="2024-08-20T20:14:00Z">
                  <w:rPr>
                    <w:rFonts w:ascii="Montserrat" w:hAnsi="Montserrat"/>
                    <w:b/>
                    <w:color w:val="000000"/>
                    <w:sz w:val="20"/>
                  </w:rPr>
                </w:rPrChange>
              </w:rPr>
            </w:pPr>
          </w:p>
        </w:tc>
        <w:tc>
          <w:tcPr>
            <w:tcW w:w="1589" w:type="pct"/>
            <w:tcBorders>
              <w:top w:val="nil"/>
              <w:left w:val="nil"/>
              <w:bottom w:val="single" w:sz="12" w:space="0" w:color="auto"/>
              <w:right w:val="single" w:sz="8" w:space="0" w:color="auto"/>
            </w:tcBorders>
            <w:shd w:val="clear" w:color="auto" w:fill="auto"/>
            <w:vAlign w:val="center"/>
            <w:hideMark/>
          </w:tcPr>
          <w:p w14:paraId="665C6925" w14:textId="61344BDB" w:rsidR="005378B7" w:rsidRPr="005378B7" w:rsidRDefault="005378B7" w:rsidP="005378B7">
            <w:pPr>
              <w:rPr>
                <w:rFonts w:ascii="Montserrat" w:eastAsia="Times New Roman" w:hAnsi="Montserrat" w:cs="Times New Roman"/>
                <w:b/>
                <w:bCs/>
                <w:color w:val="000000"/>
                <w:sz w:val="20"/>
                <w:szCs w:val="20"/>
                <w:lang w:eastAsia="en-US"/>
              </w:rPr>
            </w:pPr>
            <w:r w:rsidRPr="005378B7">
              <w:rPr>
                <w:rFonts w:ascii="Montserrat" w:eastAsia="Times New Roman" w:hAnsi="Montserrat" w:cs="Times New Roman"/>
                <w:b/>
                <w:bCs/>
                <w:color w:val="000000"/>
                <w:sz w:val="20"/>
                <w:szCs w:val="20"/>
                <w:lang w:eastAsia="en-US"/>
              </w:rPr>
              <w:t xml:space="preserve">Transporte terrestre para extracción a </w:t>
            </w:r>
            <w:r w:rsidR="00A82454" w:rsidRPr="00A82454">
              <w:rPr>
                <w:rFonts w:ascii="Montserrat" w:eastAsia="Times New Roman" w:hAnsi="Montserrat" w:cs="Times New Roman"/>
                <w:b/>
                <w:bCs/>
                <w:color w:val="000000"/>
                <w:sz w:val="20"/>
                <w:szCs w:val="20"/>
                <w:lang w:eastAsia="en-US"/>
              </w:rPr>
              <w:t>Entidad Federativa</w:t>
            </w:r>
            <w:r w:rsidRPr="005378B7">
              <w:rPr>
                <w:rFonts w:ascii="Montserrat" w:eastAsia="Times New Roman" w:hAnsi="Montserrat" w:cs="Times New Roman"/>
                <w:b/>
                <w:bCs/>
                <w:color w:val="000000"/>
                <w:sz w:val="20"/>
                <w:szCs w:val="20"/>
                <w:lang w:eastAsia="en-US"/>
              </w:rPr>
              <w:t xml:space="preserve"> o punto intermedio</w:t>
            </w:r>
            <w:r w:rsidR="00C54EFF">
              <w:rPr>
                <w:rFonts w:ascii="Montserrat" w:eastAsia="Times New Roman" w:hAnsi="Montserrat" w:cs="Times New Roman"/>
                <w:b/>
                <w:bCs/>
                <w:color w:val="000000"/>
                <w:sz w:val="20"/>
                <w:szCs w:val="20"/>
                <w:lang w:eastAsia="en-US"/>
              </w:rPr>
              <w:t>. Primera etapa</w:t>
            </w:r>
          </w:p>
        </w:tc>
        <w:tc>
          <w:tcPr>
            <w:tcW w:w="3222" w:type="pct"/>
            <w:vMerge/>
            <w:tcBorders>
              <w:top w:val="single" w:sz="8" w:space="0" w:color="auto"/>
              <w:left w:val="single" w:sz="8" w:space="0" w:color="auto"/>
              <w:bottom w:val="single" w:sz="8" w:space="0" w:color="000000"/>
              <w:right w:val="single" w:sz="8" w:space="0" w:color="auto"/>
            </w:tcBorders>
            <w:vAlign w:val="center"/>
            <w:hideMark/>
          </w:tcPr>
          <w:p w14:paraId="023A95D3" w14:textId="77777777" w:rsidR="005378B7" w:rsidRPr="005378B7" w:rsidRDefault="005378B7" w:rsidP="005378B7">
            <w:pPr>
              <w:rPr>
                <w:rFonts w:ascii="Montserrat" w:eastAsia="Times New Roman" w:hAnsi="Montserrat" w:cs="Times New Roman"/>
                <w:color w:val="000000"/>
                <w:sz w:val="20"/>
                <w:szCs w:val="20"/>
                <w:lang w:eastAsia="en-US"/>
              </w:rPr>
            </w:pPr>
          </w:p>
        </w:tc>
      </w:tr>
      <w:tr w:rsidR="005378B7" w:rsidRPr="005378B7" w14:paraId="7C0015AF" w14:textId="77777777" w:rsidTr="005378B7">
        <w:trPr>
          <w:trHeight w:val="1120"/>
        </w:trPr>
        <w:tc>
          <w:tcPr>
            <w:tcW w:w="189" w:type="pct"/>
            <w:vMerge/>
            <w:tcBorders>
              <w:top w:val="single" w:sz="8" w:space="0" w:color="auto"/>
              <w:left w:val="single" w:sz="8" w:space="0" w:color="auto"/>
              <w:bottom w:val="single" w:sz="8" w:space="0" w:color="auto"/>
              <w:right w:val="single" w:sz="8" w:space="0" w:color="auto"/>
            </w:tcBorders>
            <w:vAlign w:val="center"/>
            <w:hideMark/>
          </w:tcPr>
          <w:p w14:paraId="37F5FA92" w14:textId="77777777" w:rsidR="005378B7" w:rsidRPr="005378B7" w:rsidRDefault="005378B7" w:rsidP="005378B7">
            <w:pPr>
              <w:rPr>
                <w:rFonts w:ascii="Montserrat Regular" w:hAnsi="Montserrat Regular"/>
                <w:b/>
                <w:color w:val="000000"/>
                <w:sz w:val="20"/>
                <w:rPrChange w:id="6" w:author="Alvaro Vargas González" w:date="2024-08-20T14:14:00Z" w16du:dateUtc="2024-08-20T20:14:00Z">
                  <w:rPr>
                    <w:rFonts w:ascii="Montserrat" w:hAnsi="Montserrat"/>
                    <w:b/>
                    <w:color w:val="000000"/>
                    <w:sz w:val="20"/>
                  </w:rPr>
                </w:rPrChange>
              </w:rPr>
            </w:pPr>
          </w:p>
        </w:tc>
        <w:tc>
          <w:tcPr>
            <w:tcW w:w="1589" w:type="pct"/>
            <w:tcBorders>
              <w:top w:val="single" w:sz="12" w:space="0" w:color="auto"/>
              <w:left w:val="nil"/>
              <w:bottom w:val="single" w:sz="8" w:space="0" w:color="auto"/>
              <w:right w:val="single" w:sz="8" w:space="0" w:color="auto"/>
            </w:tcBorders>
            <w:shd w:val="clear" w:color="auto" w:fill="auto"/>
            <w:vAlign w:val="center"/>
            <w:hideMark/>
          </w:tcPr>
          <w:p w14:paraId="729A853C" w14:textId="14F602FD" w:rsidR="005378B7" w:rsidRPr="005378B7" w:rsidRDefault="005378B7" w:rsidP="005378B7">
            <w:pPr>
              <w:rPr>
                <w:rFonts w:ascii="Montserrat" w:eastAsia="Times New Roman" w:hAnsi="Montserrat" w:cs="Times New Roman"/>
                <w:b/>
                <w:bCs/>
                <w:color w:val="000000"/>
                <w:sz w:val="20"/>
                <w:szCs w:val="20"/>
                <w:lang w:eastAsia="en-US"/>
              </w:rPr>
            </w:pPr>
            <w:r w:rsidRPr="005378B7">
              <w:rPr>
                <w:rFonts w:ascii="Montserrat" w:eastAsia="Times New Roman" w:hAnsi="Montserrat" w:cs="Times New Roman"/>
                <w:b/>
                <w:bCs/>
                <w:color w:val="000000"/>
                <w:sz w:val="20"/>
                <w:szCs w:val="20"/>
                <w:lang w:eastAsia="en-US"/>
              </w:rPr>
              <w:t>Transporte terrestre para extracción a punto de destino</w:t>
            </w:r>
            <w:r w:rsidR="00C54EFF">
              <w:rPr>
                <w:rFonts w:ascii="Montserrat" w:eastAsia="Times New Roman" w:hAnsi="Montserrat" w:cs="Times New Roman"/>
                <w:b/>
                <w:bCs/>
                <w:color w:val="000000"/>
                <w:sz w:val="20"/>
                <w:szCs w:val="20"/>
                <w:lang w:eastAsia="en-US"/>
              </w:rPr>
              <w:t>. Segunda etapa</w:t>
            </w:r>
          </w:p>
        </w:tc>
        <w:tc>
          <w:tcPr>
            <w:tcW w:w="3222" w:type="pct"/>
            <w:vMerge/>
            <w:tcBorders>
              <w:top w:val="single" w:sz="8" w:space="0" w:color="auto"/>
              <w:left w:val="single" w:sz="8" w:space="0" w:color="auto"/>
              <w:bottom w:val="single" w:sz="8" w:space="0" w:color="000000"/>
              <w:right w:val="single" w:sz="8" w:space="0" w:color="auto"/>
            </w:tcBorders>
            <w:vAlign w:val="center"/>
            <w:hideMark/>
          </w:tcPr>
          <w:p w14:paraId="2CF6329A" w14:textId="77777777" w:rsidR="005378B7" w:rsidRPr="005378B7" w:rsidRDefault="005378B7" w:rsidP="005378B7">
            <w:pPr>
              <w:rPr>
                <w:rFonts w:ascii="Montserrat" w:eastAsia="Times New Roman" w:hAnsi="Montserrat" w:cs="Times New Roman"/>
                <w:color w:val="000000"/>
                <w:sz w:val="20"/>
                <w:szCs w:val="20"/>
                <w:lang w:eastAsia="en-US"/>
              </w:rPr>
            </w:pPr>
          </w:p>
        </w:tc>
      </w:tr>
      <w:tr w:rsidR="005378B7" w:rsidRPr="005378B7" w14:paraId="62020A76" w14:textId="77777777" w:rsidTr="005378B7">
        <w:trPr>
          <w:trHeight w:val="1120"/>
        </w:trPr>
        <w:tc>
          <w:tcPr>
            <w:tcW w:w="189" w:type="pct"/>
            <w:vMerge/>
            <w:tcBorders>
              <w:top w:val="single" w:sz="8" w:space="0" w:color="auto"/>
              <w:left w:val="single" w:sz="8" w:space="0" w:color="auto"/>
              <w:bottom w:val="single" w:sz="8" w:space="0" w:color="auto"/>
              <w:right w:val="single" w:sz="8" w:space="0" w:color="auto"/>
            </w:tcBorders>
            <w:vAlign w:val="center"/>
            <w:hideMark/>
          </w:tcPr>
          <w:p w14:paraId="2A4CCF50" w14:textId="77777777" w:rsidR="005378B7" w:rsidRPr="005378B7" w:rsidRDefault="005378B7" w:rsidP="005378B7">
            <w:pPr>
              <w:rPr>
                <w:rFonts w:ascii="Montserrat Regular" w:hAnsi="Montserrat Regular"/>
                <w:b/>
                <w:color w:val="000000"/>
                <w:sz w:val="20"/>
                <w:rPrChange w:id="7" w:author="Alvaro Vargas González" w:date="2024-08-20T14:14:00Z" w16du:dateUtc="2024-08-20T20:14:00Z">
                  <w:rPr>
                    <w:rFonts w:ascii="Montserrat" w:hAnsi="Montserrat"/>
                    <w:b/>
                    <w:color w:val="000000"/>
                    <w:sz w:val="20"/>
                  </w:rPr>
                </w:rPrChange>
              </w:rPr>
            </w:pPr>
          </w:p>
        </w:tc>
        <w:tc>
          <w:tcPr>
            <w:tcW w:w="1589" w:type="pct"/>
            <w:tcBorders>
              <w:top w:val="single" w:sz="8" w:space="0" w:color="auto"/>
              <w:left w:val="nil"/>
              <w:bottom w:val="single" w:sz="8" w:space="0" w:color="auto"/>
              <w:right w:val="single" w:sz="8" w:space="0" w:color="auto"/>
            </w:tcBorders>
            <w:shd w:val="clear" w:color="auto" w:fill="auto"/>
            <w:vAlign w:val="center"/>
            <w:hideMark/>
          </w:tcPr>
          <w:p w14:paraId="5FBA09C0" w14:textId="753C483A" w:rsidR="005378B7" w:rsidRPr="005378B7" w:rsidRDefault="005378B7" w:rsidP="005378B7">
            <w:pPr>
              <w:rPr>
                <w:rFonts w:ascii="Montserrat" w:eastAsia="Times New Roman" w:hAnsi="Montserrat" w:cs="Times New Roman"/>
                <w:b/>
                <w:bCs/>
                <w:color w:val="000000"/>
                <w:sz w:val="20"/>
                <w:szCs w:val="20"/>
                <w:lang w:eastAsia="en-US"/>
              </w:rPr>
            </w:pPr>
          </w:p>
        </w:tc>
        <w:tc>
          <w:tcPr>
            <w:tcW w:w="3222" w:type="pct"/>
            <w:vMerge/>
            <w:tcBorders>
              <w:top w:val="single" w:sz="8" w:space="0" w:color="auto"/>
              <w:left w:val="single" w:sz="8" w:space="0" w:color="auto"/>
              <w:bottom w:val="single" w:sz="8" w:space="0" w:color="000000"/>
              <w:right w:val="single" w:sz="8" w:space="0" w:color="auto"/>
            </w:tcBorders>
            <w:vAlign w:val="center"/>
            <w:hideMark/>
          </w:tcPr>
          <w:p w14:paraId="7F14F4D8" w14:textId="77777777" w:rsidR="005378B7" w:rsidRPr="005378B7" w:rsidRDefault="005378B7" w:rsidP="005378B7">
            <w:pPr>
              <w:rPr>
                <w:rFonts w:ascii="Montserrat" w:eastAsia="Times New Roman" w:hAnsi="Montserrat" w:cs="Times New Roman"/>
                <w:color w:val="000000"/>
                <w:sz w:val="20"/>
                <w:szCs w:val="20"/>
                <w:lang w:eastAsia="en-US"/>
              </w:rPr>
            </w:pPr>
          </w:p>
        </w:tc>
      </w:tr>
      <w:tr w:rsidR="005378B7" w:rsidRPr="005378B7" w14:paraId="732F7FC5" w14:textId="77777777" w:rsidTr="005378B7">
        <w:trPr>
          <w:trHeight w:val="5940"/>
        </w:trPr>
        <w:tc>
          <w:tcPr>
            <w:tcW w:w="189" w:type="pct"/>
            <w:tcBorders>
              <w:top w:val="nil"/>
              <w:left w:val="single" w:sz="8" w:space="0" w:color="auto"/>
              <w:bottom w:val="single" w:sz="8" w:space="0" w:color="auto"/>
              <w:right w:val="single" w:sz="8" w:space="0" w:color="auto"/>
            </w:tcBorders>
            <w:shd w:val="clear" w:color="auto" w:fill="auto"/>
            <w:noWrap/>
            <w:textDirection w:val="btLr"/>
            <w:vAlign w:val="center"/>
            <w:hideMark/>
          </w:tcPr>
          <w:p w14:paraId="035844C9" w14:textId="77777777" w:rsidR="005378B7" w:rsidRPr="00332495" w:rsidRDefault="005378B7" w:rsidP="005378B7">
            <w:pPr>
              <w:jc w:val="center"/>
              <w:rPr>
                <w:rFonts w:ascii="Montserrat Regular" w:hAnsi="Montserrat Regular"/>
                <w:b/>
                <w:color w:val="000000"/>
                <w:sz w:val="20"/>
              </w:rPr>
            </w:pPr>
            <w:r w:rsidRPr="00332495">
              <w:rPr>
                <w:rFonts w:ascii="Montserrat Regular" w:hAnsi="Montserrat Regular"/>
                <w:b/>
                <w:color w:val="000000"/>
                <w:sz w:val="20"/>
              </w:rPr>
              <w:t>Transporte Permanente</w:t>
            </w:r>
          </w:p>
        </w:tc>
        <w:tc>
          <w:tcPr>
            <w:tcW w:w="1589" w:type="pct"/>
            <w:tcBorders>
              <w:top w:val="nil"/>
              <w:left w:val="nil"/>
              <w:bottom w:val="single" w:sz="8" w:space="0" w:color="auto"/>
              <w:right w:val="single" w:sz="8" w:space="0" w:color="auto"/>
            </w:tcBorders>
            <w:shd w:val="clear" w:color="auto" w:fill="auto"/>
            <w:vAlign w:val="center"/>
            <w:hideMark/>
          </w:tcPr>
          <w:p w14:paraId="6C53866B" w14:textId="77777777" w:rsidR="005378B7" w:rsidRPr="005378B7" w:rsidRDefault="005378B7" w:rsidP="005378B7">
            <w:pPr>
              <w:rPr>
                <w:rFonts w:ascii="Montserrat" w:eastAsia="Times New Roman" w:hAnsi="Montserrat" w:cs="Times New Roman"/>
                <w:b/>
                <w:bCs/>
                <w:color w:val="000000"/>
                <w:sz w:val="20"/>
                <w:szCs w:val="20"/>
                <w:lang w:eastAsia="en-US"/>
              </w:rPr>
            </w:pPr>
            <w:r w:rsidRPr="005378B7">
              <w:rPr>
                <w:rFonts w:ascii="Montserrat" w:eastAsia="Times New Roman" w:hAnsi="Montserrat" w:cs="Times New Roman"/>
                <w:b/>
                <w:bCs/>
                <w:color w:val="000000"/>
                <w:sz w:val="20"/>
                <w:szCs w:val="20"/>
                <w:lang w:eastAsia="en-US"/>
              </w:rPr>
              <w:t>Transporte al centro de trabajo y retorno</w:t>
            </w:r>
          </w:p>
        </w:tc>
        <w:tc>
          <w:tcPr>
            <w:tcW w:w="3222" w:type="pct"/>
            <w:tcBorders>
              <w:top w:val="nil"/>
              <w:left w:val="nil"/>
              <w:bottom w:val="single" w:sz="8" w:space="0" w:color="auto"/>
              <w:right w:val="single" w:sz="8" w:space="0" w:color="auto"/>
            </w:tcBorders>
            <w:shd w:val="clear" w:color="auto" w:fill="auto"/>
            <w:vAlign w:val="center"/>
            <w:hideMark/>
          </w:tcPr>
          <w:p w14:paraId="5B58A7F0" w14:textId="77777777" w:rsidR="005378B7" w:rsidRPr="005378B7" w:rsidRDefault="005378B7" w:rsidP="005378B7">
            <w:pPr>
              <w:rPr>
                <w:rFonts w:ascii="Montserrat" w:eastAsia="Times New Roman" w:hAnsi="Montserrat" w:cs="Times New Roman"/>
                <w:color w:val="000000"/>
                <w:sz w:val="20"/>
                <w:szCs w:val="20"/>
                <w:lang w:eastAsia="en-US"/>
              </w:rPr>
            </w:pPr>
            <w:r w:rsidRPr="005378B7">
              <w:rPr>
                <w:rFonts w:ascii="Montserrat" w:eastAsia="Times New Roman" w:hAnsi="Montserrat" w:cs="Times New Roman"/>
                <w:color w:val="000000"/>
                <w:sz w:val="20"/>
                <w:szCs w:val="20"/>
                <w:lang w:eastAsia="en-US"/>
              </w:rPr>
              <w:t xml:space="preserve">Los </w:t>
            </w:r>
            <w:r w:rsidRPr="005378B7">
              <w:rPr>
                <w:rFonts w:ascii="Montserrat" w:eastAsia="Times New Roman" w:hAnsi="Montserrat" w:cs="Times New Roman"/>
                <w:b/>
                <w:bCs/>
                <w:color w:val="000000"/>
                <w:sz w:val="20"/>
                <w:szCs w:val="20"/>
                <w:lang w:eastAsia="en-US"/>
              </w:rPr>
              <w:t xml:space="preserve">Profesionales de la Salud </w:t>
            </w:r>
            <w:r w:rsidRPr="005378B7">
              <w:rPr>
                <w:rFonts w:ascii="Montserrat" w:eastAsia="Times New Roman" w:hAnsi="Montserrat" w:cs="Times New Roman"/>
                <w:color w:val="000000"/>
                <w:sz w:val="20"/>
                <w:szCs w:val="20"/>
                <w:lang w:eastAsia="en-US"/>
              </w:rPr>
              <w:t xml:space="preserve">deberán ser trasladados al Hospital y/o Unidad Médica del </w:t>
            </w:r>
            <w:r w:rsidRPr="005378B7">
              <w:rPr>
                <w:rFonts w:ascii="Montserrat" w:eastAsia="Times New Roman" w:hAnsi="Montserrat" w:cs="Times New Roman"/>
                <w:b/>
                <w:bCs/>
                <w:color w:val="000000"/>
                <w:sz w:val="20"/>
                <w:szCs w:val="20"/>
                <w:lang w:eastAsia="en-US"/>
              </w:rPr>
              <w:t>IMSS-Bienestar</w:t>
            </w:r>
            <w:r w:rsidRPr="005378B7">
              <w:rPr>
                <w:rFonts w:ascii="Montserrat" w:eastAsia="Times New Roman" w:hAnsi="Montserrat" w:cs="Times New Roman"/>
                <w:color w:val="000000"/>
                <w:sz w:val="20"/>
                <w:szCs w:val="20"/>
                <w:lang w:eastAsia="en-US"/>
              </w:rPr>
              <w:t>, en los turnos y horarios que les sean asignados, los cuales corresponderán a las siguientes programaciones:</w:t>
            </w:r>
            <w:r w:rsidRPr="005378B7">
              <w:rPr>
                <w:rFonts w:ascii="Montserrat" w:eastAsia="Times New Roman" w:hAnsi="Montserrat" w:cs="Times New Roman"/>
                <w:color w:val="000000"/>
                <w:sz w:val="20"/>
                <w:szCs w:val="20"/>
                <w:lang w:eastAsia="en-US"/>
              </w:rPr>
              <w:br/>
            </w:r>
            <w:r w:rsidRPr="005378B7">
              <w:rPr>
                <w:rFonts w:ascii="Montserrat" w:eastAsia="Times New Roman" w:hAnsi="Montserrat" w:cs="Times New Roman"/>
                <w:color w:val="000000"/>
                <w:sz w:val="20"/>
                <w:szCs w:val="20"/>
                <w:lang w:eastAsia="en-US"/>
              </w:rPr>
              <w:br/>
            </w:r>
            <w:r w:rsidRPr="005378B7">
              <w:rPr>
                <w:rFonts w:ascii="Montserrat" w:eastAsia="Times New Roman" w:hAnsi="Montserrat" w:cs="Times New Roman"/>
                <w:b/>
                <w:bCs/>
                <w:color w:val="000000"/>
                <w:sz w:val="20"/>
                <w:szCs w:val="20"/>
                <w:lang w:eastAsia="en-US"/>
              </w:rPr>
              <w:t>Matutino:</w:t>
            </w:r>
            <w:r w:rsidRPr="005378B7">
              <w:rPr>
                <w:rFonts w:ascii="Montserrat" w:eastAsia="Times New Roman" w:hAnsi="Montserrat" w:cs="Times New Roman"/>
                <w:color w:val="000000"/>
                <w:sz w:val="20"/>
                <w:szCs w:val="20"/>
                <w:lang w:eastAsia="en-US"/>
              </w:rPr>
              <w:t xml:space="preserve"> 5 días a la semana</w:t>
            </w:r>
            <w:r w:rsidRPr="005378B7">
              <w:rPr>
                <w:rFonts w:ascii="Montserrat" w:eastAsia="Times New Roman" w:hAnsi="Montserrat" w:cs="Times New Roman"/>
                <w:color w:val="000000"/>
                <w:sz w:val="20"/>
                <w:szCs w:val="20"/>
                <w:lang w:eastAsia="en-US"/>
              </w:rPr>
              <w:br/>
              <w:t xml:space="preserve">-Horario A: 07:00 a 15:00 </w:t>
            </w:r>
            <w:proofErr w:type="spellStart"/>
            <w:r w:rsidRPr="005378B7">
              <w:rPr>
                <w:rFonts w:ascii="Montserrat" w:eastAsia="Times New Roman" w:hAnsi="Montserrat" w:cs="Times New Roman"/>
                <w:color w:val="000000"/>
                <w:sz w:val="20"/>
                <w:szCs w:val="20"/>
                <w:lang w:eastAsia="en-US"/>
              </w:rPr>
              <w:t>hrs</w:t>
            </w:r>
            <w:proofErr w:type="spellEnd"/>
            <w:r w:rsidRPr="005378B7">
              <w:rPr>
                <w:rFonts w:ascii="Montserrat" w:eastAsia="Times New Roman" w:hAnsi="Montserrat" w:cs="Times New Roman"/>
                <w:color w:val="000000"/>
                <w:sz w:val="20"/>
                <w:szCs w:val="20"/>
                <w:lang w:eastAsia="en-US"/>
              </w:rPr>
              <w:t xml:space="preserve"> y,</w:t>
            </w:r>
            <w:r w:rsidRPr="005378B7">
              <w:rPr>
                <w:rFonts w:ascii="Montserrat" w:eastAsia="Times New Roman" w:hAnsi="Montserrat" w:cs="Times New Roman"/>
                <w:color w:val="000000"/>
                <w:sz w:val="20"/>
                <w:szCs w:val="20"/>
                <w:lang w:eastAsia="en-US"/>
              </w:rPr>
              <w:br/>
              <w:t xml:space="preserve">-Horario B: 08:00 a 16:00 </w:t>
            </w:r>
            <w:proofErr w:type="spellStart"/>
            <w:r w:rsidRPr="005378B7">
              <w:rPr>
                <w:rFonts w:ascii="Montserrat" w:eastAsia="Times New Roman" w:hAnsi="Montserrat" w:cs="Times New Roman"/>
                <w:color w:val="000000"/>
                <w:sz w:val="20"/>
                <w:szCs w:val="20"/>
                <w:lang w:eastAsia="en-US"/>
              </w:rPr>
              <w:t>hrs</w:t>
            </w:r>
            <w:proofErr w:type="spellEnd"/>
            <w:r w:rsidRPr="005378B7">
              <w:rPr>
                <w:rFonts w:ascii="Montserrat" w:eastAsia="Times New Roman" w:hAnsi="Montserrat" w:cs="Times New Roman"/>
                <w:color w:val="000000"/>
                <w:sz w:val="20"/>
                <w:szCs w:val="20"/>
                <w:lang w:eastAsia="en-US"/>
              </w:rPr>
              <w:t>.</w:t>
            </w:r>
            <w:r w:rsidRPr="005378B7">
              <w:rPr>
                <w:rFonts w:ascii="Montserrat" w:eastAsia="Times New Roman" w:hAnsi="Montserrat" w:cs="Times New Roman"/>
                <w:color w:val="000000"/>
                <w:sz w:val="20"/>
                <w:szCs w:val="20"/>
                <w:lang w:eastAsia="en-US"/>
              </w:rPr>
              <w:br/>
            </w:r>
            <w:r w:rsidRPr="005378B7">
              <w:rPr>
                <w:rFonts w:ascii="Montserrat" w:eastAsia="Times New Roman" w:hAnsi="Montserrat" w:cs="Times New Roman"/>
                <w:b/>
                <w:bCs/>
                <w:color w:val="000000"/>
                <w:sz w:val="20"/>
                <w:szCs w:val="20"/>
                <w:lang w:eastAsia="en-US"/>
              </w:rPr>
              <w:br/>
              <w:t xml:space="preserve">Vespertino: </w:t>
            </w:r>
            <w:r w:rsidRPr="005378B7">
              <w:rPr>
                <w:rFonts w:ascii="Montserrat" w:eastAsia="Times New Roman" w:hAnsi="Montserrat" w:cs="Times New Roman"/>
                <w:color w:val="000000"/>
                <w:sz w:val="20"/>
                <w:szCs w:val="20"/>
                <w:lang w:eastAsia="en-US"/>
              </w:rPr>
              <w:t>5 días a la semana</w:t>
            </w:r>
            <w:r w:rsidRPr="005378B7">
              <w:rPr>
                <w:rFonts w:ascii="Montserrat" w:eastAsia="Times New Roman" w:hAnsi="Montserrat" w:cs="Times New Roman"/>
                <w:color w:val="000000"/>
                <w:sz w:val="20"/>
                <w:szCs w:val="20"/>
                <w:lang w:eastAsia="en-US"/>
              </w:rPr>
              <w:br/>
              <w:t xml:space="preserve">-Horario A: 13:30 a 21:00 </w:t>
            </w:r>
            <w:proofErr w:type="spellStart"/>
            <w:r w:rsidRPr="005378B7">
              <w:rPr>
                <w:rFonts w:ascii="Montserrat" w:eastAsia="Times New Roman" w:hAnsi="Montserrat" w:cs="Times New Roman"/>
                <w:color w:val="000000"/>
                <w:sz w:val="20"/>
                <w:szCs w:val="20"/>
                <w:lang w:eastAsia="en-US"/>
              </w:rPr>
              <w:t>hrs</w:t>
            </w:r>
            <w:proofErr w:type="spellEnd"/>
            <w:r w:rsidRPr="005378B7">
              <w:rPr>
                <w:rFonts w:ascii="Montserrat" w:eastAsia="Times New Roman" w:hAnsi="Montserrat" w:cs="Times New Roman"/>
                <w:color w:val="000000"/>
                <w:sz w:val="20"/>
                <w:szCs w:val="20"/>
                <w:lang w:eastAsia="en-US"/>
              </w:rPr>
              <w:t>, horario mixto y,</w:t>
            </w:r>
            <w:r w:rsidRPr="005378B7">
              <w:rPr>
                <w:rFonts w:ascii="Montserrat" w:eastAsia="Times New Roman" w:hAnsi="Montserrat" w:cs="Times New Roman"/>
                <w:color w:val="000000"/>
                <w:sz w:val="20"/>
                <w:szCs w:val="20"/>
                <w:lang w:eastAsia="en-US"/>
              </w:rPr>
              <w:br/>
              <w:t xml:space="preserve">-Horario B: 14:30 a 22:00 </w:t>
            </w:r>
            <w:proofErr w:type="spellStart"/>
            <w:r w:rsidRPr="005378B7">
              <w:rPr>
                <w:rFonts w:ascii="Montserrat" w:eastAsia="Times New Roman" w:hAnsi="Montserrat" w:cs="Times New Roman"/>
                <w:color w:val="000000"/>
                <w:sz w:val="20"/>
                <w:szCs w:val="20"/>
                <w:lang w:eastAsia="en-US"/>
              </w:rPr>
              <w:t>hrs</w:t>
            </w:r>
            <w:proofErr w:type="spellEnd"/>
            <w:r w:rsidRPr="005378B7">
              <w:rPr>
                <w:rFonts w:ascii="Montserrat" w:eastAsia="Times New Roman" w:hAnsi="Montserrat" w:cs="Times New Roman"/>
                <w:color w:val="000000"/>
                <w:sz w:val="20"/>
                <w:szCs w:val="20"/>
                <w:lang w:eastAsia="en-US"/>
              </w:rPr>
              <w:t>, horario mixto.</w:t>
            </w:r>
            <w:r w:rsidRPr="005378B7">
              <w:rPr>
                <w:rFonts w:ascii="Montserrat" w:eastAsia="Times New Roman" w:hAnsi="Montserrat" w:cs="Times New Roman"/>
                <w:color w:val="000000"/>
                <w:sz w:val="20"/>
                <w:szCs w:val="20"/>
                <w:lang w:eastAsia="en-US"/>
              </w:rPr>
              <w:br/>
            </w:r>
            <w:r w:rsidRPr="005378B7">
              <w:rPr>
                <w:rFonts w:ascii="Montserrat" w:eastAsia="Times New Roman" w:hAnsi="Montserrat" w:cs="Times New Roman"/>
                <w:color w:val="000000"/>
                <w:sz w:val="20"/>
                <w:szCs w:val="20"/>
                <w:lang w:eastAsia="en-US"/>
              </w:rPr>
              <w:br/>
            </w:r>
            <w:r w:rsidRPr="005378B7">
              <w:rPr>
                <w:rFonts w:ascii="Montserrat" w:eastAsia="Times New Roman" w:hAnsi="Montserrat" w:cs="Times New Roman"/>
                <w:b/>
                <w:bCs/>
                <w:color w:val="000000"/>
                <w:sz w:val="20"/>
                <w:szCs w:val="20"/>
                <w:lang w:eastAsia="en-US"/>
              </w:rPr>
              <w:t xml:space="preserve">Nocturno: </w:t>
            </w:r>
            <w:r w:rsidRPr="005378B7">
              <w:rPr>
                <w:rFonts w:ascii="Montserrat" w:eastAsia="Times New Roman" w:hAnsi="Montserrat" w:cs="Times New Roman"/>
                <w:color w:val="000000"/>
                <w:sz w:val="20"/>
                <w:szCs w:val="20"/>
                <w:lang w:eastAsia="en-US"/>
              </w:rPr>
              <w:t>3 veladas a la semana</w:t>
            </w:r>
            <w:r w:rsidRPr="005378B7">
              <w:rPr>
                <w:rFonts w:ascii="Montserrat" w:eastAsia="Times New Roman" w:hAnsi="Montserrat" w:cs="Times New Roman"/>
                <w:color w:val="000000"/>
                <w:sz w:val="20"/>
                <w:szCs w:val="20"/>
                <w:lang w:eastAsia="en-US"/>
              </w:rPr>
              <w:br/>
              <w:t xml:space="preserve">21:00 a 8:40 </w:t>
            </w:r>
            <w:proofErr w:type="spellStart"/>
            <w:r w:rsidRPr="005378B7">
              <w:rPr>
                <w:rFonts w:ascii="Montserrat" w:eastAsia="Times New Roman" w:hAnsi="Montserrat" w:cs="Times New Roman"/>
                <w:color w:val="000000"/>
                <w:sz w:val="20"/>
                <w:szCs w:val="20"/>
                <w:lang w:eastAsia="en-US"/>
              </w:rPr>
              <w:t>hrs</w:t>
            </w:r>
            <w:proofErr w:type="spellEnd"/>
            <w:r w:rsidRPr="005378B7">
              <w:rPr>
                <w:rFonts w:ascii="Montserrat" w:eastAsia="Times New Roman" w:hAnsi="Montserrat" w:cs="Times New Roman"/>
                <w:color w:val="000000"/>
                <w:sz w:val="20"/>
                <w:szCs w:val="20"/>
                <w:lang w:eastAsia="en-US"/>
              </w:rPr>
              <w:t>, días alternos</w:t>
            </w:r>
            <w:r w:rsidRPr="005378B7">
              <w:rPr>
                <w:rFonts w:ascii="Montserrat" w:eastAsia="Times New Roman" w:hAnsi="Montserrat" w:cs="Times New Roman"/>
                <w:color w:val="000000"/>
                <w:sz w:val="20"/>
                <w:szCs w:val="20"/>
                <w:lang w:eastAsia="en-US"/>
              </w:rPr>
              <w:br/>
            </w:r>
            <w:r w:rsidRPr="005378B7">
              <w:rPr>
                <w:rFonts w:ascii="Montserrat" w:eastAsia="Times New Roman" w:hAnsi="Montserrat" w:cs="Times New Roman"/>
                <w:color w:val="000000"/>
                <w:sz w:val="20"/>
                <w:szCs w:val="20"/>
                <w:lang w:eastAsia="en-US"/>
              </w:rPr>
              <w:br/>
            </w:r>
            <w:r w:rsidRPr="005378B7">
              <w:rPr>
                <w:rFonts w:ascii="Montserrat" w:eastAsia="Times New Roman" w:hAnsi="Montserrat" w:cs="Times New Roman"/>
                <w:b/>
                <w:bCs/>
                <w:color w:val="000000"/>
                <w:sz w:val="20"/>
                <w:szCs w:val="20"/>
                <w:lang w:eastAsia="en-US"/>
              </w:rPr>
              <w:t>Tiempo acumulado:</w:t>
            </w:r>
            <w:r w:rsidRPr="005378B7">
              <w:rPr>
                <w:rFonts w:ascii="Montserrat" w:eastAsia="Times New Roman" w:hAnsi="Montserrat" w:cs="Times New Roman"/>
                <w:color w:val="000000"/>
                <w:sz w:val="20"/>
                <w:szCs w:val="20"/>
                <w:lang w:eastAsia="en-US"/>
              </w:rPr>
              <w:br/>
              <w:t xml:space="preserve">07:30 a 22:00 </w:t>
            </w:r>
            <w:proofErr w:type="spellStart"/>
            <w:r w:rsidRPr="005378B7">
              <w:rPr>
                <w:rFonts w:ascii="Montserrat" w:eastAsia="Times New Roman" w:hAnsi="Montserrat" w:cs="Times New Roman"/>
                <w:color w:val="000000"/>
                <w:sz w:val="20"/>
                <w:szCs w:val="20"/>
                <w:lang w:eastAsia="en-US"/>
              </w:rPr>
              <w:t>hrs</w:t>
            </w:r>
            <w:proofErr w:type="spellEnd"/>
            <w:r w:rsidRPr="005378B7">
              <w:rPr>
                <w:rFonts w:ascii="Montserrat" w:eastAsia="Times New Roman" w:hAnsi="Montserrat" w:cs="Times New Roman"/>
                <w:color w:val="000000"/>
                <w:sz w:val="20"/>
                <w:szCs w:val="20"/>
                <w:lang w:eastAsia="en-US"/>
              </w:rPr>
              <w:t>, sábado y</w:t>
            </w:r>
            <w:r w:rsidRPr="005378B7">
              <w:rPr>
                <w:rFonts w:ascii="Montserrat" w:eastAsia="Times New Roman" w:hAnsi="Montserrat" w:cs="Times New Roman"/>
                <w:color w:val="000000"/>
                <w:sz w:val="20"/>
                <w:szCs w:val="20"/>
                <w:lang w:eastAsia="en-US"/>
              </w:rPr>
              <w:br/>
              <w:t xml:space="preserve">08:00 a 08:00 </w:t>
            </w:r>
            <w:proofErr w:type="spellStart"/>
            <w:r w:rsidRPr="005378B7">
              <w:rPr>
                <w:rFonts w:ascii="Montserrat" w:eastAsia="Times New Roman" w:hAnsi="Montserrat" w:cs="Times New Roman"/>
                <w:color w:val="000000"/>
                <w:sz w:val="20"/>
                <w:szCs w:val="20"/>
                <w:lang w:eastAsia="en-US"/>
              </w:rPr>
              <w:t>hrs</w:t>
            </w:r>
            <w:proofErr w:type="spellEnd"/>
            <w:r w:rsidRPr="005378B7">
              <w:rPr>
                <w:rFonts w:ascii="Montserrat" w:eastAsia="Times New Roman" w:hAnsi="Montserrat" w:cs="Times New Roman"/>
                <w:color w:val="000000"/>
                <w:sz w:val="20"/>
                <w:szCs w:val="20"/>
                <w:lang w:eastAsia="en-US"/>
              </w:rPr>
              <w:t>, domingo a lunes</w:t>
            </w:r>
            <w:r w:rsidRPr="005378B7">
              <w:rPr>
                <w:rFonts w:ascii="Montserrat" w:eastAsia="Times New Roman" w:hAnsi="Montserrat" w:cs="Times New Roman"/>
                <w:color w:val="000000"/>
                <w:sz w:val="20"/>
                <w:szCs w:val="20"/>
                <w:lang w:eastAsia="en-US"/>
              </w:rPr>
              <w:br/>
            </w:r>
            <w:r w:rsidRPr="005378B7">
              <w:rPr>
                <w:rFonts w:ascii="Montserrat" w:eastAsia="Times New Roman" w:hAnsi="Montserrat" w:cs="Times New Roman"/>
                <w:color w:val="000000"/>
                <w:sz w:val="20"/>
                <w:szCs w:val="20"/>
                <w:lang w:eastAsia="en-US"/>
              </w:rPr>
              <w:br/>
              <w:t>El chofer designado deberá llevar a los Profesionales de la Salud a su horario de entrada como mínimo con 10 minutos de anticipación, y a su salida deberá estar 10 minutos antes para trasladarlos a la ubicación de su Hospedaje Permanente.</w:t>
            </w:r>
          </w:p>
        </w:tc>
      </w:tr>
    </w:tbl>
    <w:p w14:paraId="1471864F" w14:textId="77777777" w:rsidR="00C04881" w:rsidRPr="00EF37CE" w:rsidRDefault="00C04881" w:rsidP="00C04881">
      <w:pPr>
        <w:spacing w:line="278" w:lineRule="auto"/>
        <w:jc w:val="both"/>
        <w:rPr>
          <w:rFonts w:ascii="Montserrat" w:hAnsi="Montserrat"/>
          <w:sz w:val="20"/>
          <w:szCs w:val="20"/>
        </w:rPr>
      </w:pPr>
    </w:p>
    <w:p w14:paraId="60DD77AC" w14:textId="77777777" w:rsidR="00657796" w:rsidRPr="00EF37CE" w:rsidRDefault="00657796" w:rsidP="00EF37CE">
      <w:pPr>
        <w:pStyle w:val="Prrafodelista"/>
        <w:numPr>
          <w:ilvl w:val="2"/>
          <w:numId w:val="1"/>
        </w:numPr>
        <w:spacing w:after="0"/>
        <w:jc w:val="both"/>
        <w:rPr>
          <w:rFonts w:ascii="Montserrat" w:hAnsi="Montserrat"/>
          <w:b/>
          <w:sz w:val="20"/>
          <w:szCs w:val="20"/>
        </w:rPr>
      </w:pPr>
      <w:r w:rsidRPr="00EF37CE">
        <w:rPr>
          <w:rFonts w:ascii="Montserrat" w:hAnsi="Montserrat"/>
          <w:b/>
          <w:sz w:val="20"/>
          <w:szCs w:val="20"/>
        </w:rPr>
        <w:t>HOSPEDAJE</w:t>
      </w:r>
    </w:p>
    <w:p w14:paraId="2BEA0D65" w14:textId="77777777" w:rsidR="00F61004" w:rsidRPr="00332495" w:rsidRDefault="00F61004" w:rsidP="00332495">
      <w:pPr>
        <w:jc w:val="both"/>
        <w:rPr>
          <w:rFonts w:ascii="Montserrat" w:hAnsi="Montserrat"/>
          <w:sz w:val="20"/>
        </w:rPr>
      </w:pPr>
    </w:p>
    <w:p w14:paraId="2B44FACB" w14:textId="2885B128" w:rsidR="00657796" w:rsidRDefault="00657796" w:rsidP="00657796">
      <w:pPr>
        <w:jc w:val="both"/>
        <w:rPr>
          <w:rFonts w:ascii="Montserrat" w:hAnsi="Montserrat"/>
          <w:sz w:val="20"/>
          <w:szCs w:val="20"/>
        </w:rPr>
      </w:pPr>
      <w:r w:rsidRPr="00EF37CE">
        <w:rPr>
          <w:rFonts w:ascii="Montserrat" w:hAnsi="Montserrat"/>
          <w:sz w:val="20"/>
          <w:szCs w:val="20"/>
        </w:rPr>
        <w:t xml:space="preserve">Características comunes que deberán cumplir las opciones de alojamiento que proporcione el </w:t>
      </w:r>
      <w:r w:rsidR="00F81A60" w:rsidRPr="00F81A60">
        <w:rPr>
          <w:rFonts w:ascii="Montserrat" w:hAnsi="Montserrat"/>
          <w:b/>
          <w:bCs/>
          <w:sz w:val="20"/>
          <w:szCs w:val="20"/>
        </w:rPr>
        <w:t>PROVEEDOR</w:t>
      </w:r>
      <w:r w:rsidRPr="00EF37CE">
        <w:rPr>
          <w:rFonts w:ascii="Montserrat" w:hAnsi="Montserrat"/>
          <w:sz w:val="20"/>
          <w:szCs w:val="20"/>
        </w:rPr>
        <w:t xml:space="preserve"> a los </w:t>
      </w:r>
      <w:r w:rsidR="00692576" w:rsidRPr="00692576">
        <w:rPr>
          <w:rFonts w:ascii="Montserrat" w:hAnsi="Montserrat"/>
          <w:b/>
          <w:sz w:val="20"/>
          <w:szCs w:val="20"/>
        </w:rPr>
        <w:t>Profesionales de la Salud</w:t>
      </w:r>
      <w:r w:rsidRPr="00EF37CE">
        <w:rPr>
          <w:rFonts w:ascii="Montserrat" w:hAnsi="Montserrat"/>
          <w:sz w:val="20"/>
          <w:szCs w:val="20"/>
        </w:rPr>
        <w:t>:</w:t>
      </w:r>
    </w:p>
    <w:p w14:paraId="7878AD18" w14:textId="77777777" w:rsidR="00F61004" w:rsidRPr="00EF37CE" w:rsidRDefault="00F61004" w:rsidP="00657796">
      <w:pPr>
        <w:jc w:val="both"/>
        <w:rPr>
          <w:rFonts w:ascii="Montserrat" w:hAnsi="Montserrat"/>
          <w:sz w:val="20"/>
          <w:szCs w:val="20"/>
        </w:rPr>
      </w:pPr>
    </w:p>
    <w:p w14:paraId="10561A83" w14:textId="35BDEC8F" w:rsidR="00657796" w:rsidRPr="00EF37CE" w:rsidRDefault="00657796" w:rsidP="00657796">
      <w:pPr>
        <w:pStyle w:val="Prrafodelista"/>
        <w:numPr>
          <w:ilvl w:val="0"/>
          <w:numId w:val="33"/>
        </w:numPr>
        <w:spacing w:line="278" w:lineRule="auto"/>
        <w:jc w:val="both"/>
        <w:rPr>
          <w:rFonts w:ascii="Montserrat" w:hAnsi="Montserrat"/>
          <w:sz w:val="20"/>
          <w:szCs w:val="20"/>
        </w:rPr>
      </w:pPr>
      <w:r w:rsidRPr="00EF37CE">
        <w:rPr>
          <w:rFonts w:ascii="Montserrat" w:hAnsi="Montserrat"/>
          <w:sz w:val="20"/>
          <w:szCs w:val="20"/>
        </w:rPr>
        <w:lastRenderedPageBreak/>
        <w:t xml:space="preserve">Deberán contar con servicios básicos de urbanización, equipamiento y mobiliario para el </w:t>
      </w:r>
      <w:r w:rsidR="004F7E9A">
        <w:rPr>
          <w:rFonts w:ascii="Montserrat" w:hAnsi="Montserrat"/>
          <w:sz w:val="20"/>
          <w:szCs w:val="20"/>
        </w:rPr>
        <w:t>que garanticen las condiciones de vida adecuadas, en apego a la Ley Federal de Austeridad Republicana y demás disposiciones aplicables</w:t>
      </w:r>
      <w:r w:rsidRPr="00EF37CE">
        <w:rPr>
          <w:rFonts w:ascii="Montserrat" w:hAnsi="Montserrat"/>
          <w:sz w:val="20"/>
          <w:szCs w:val="20"/>
        </w:rPr>
        <w:t>.</w:t>
      </w:r>
    </w:p>
    <w:p w14:paraId="5243C21F" w14:textId="3A9BCCBD" w:rsidR="00657796" w:rsidRPr="00EF37CE" w:rsidRDefault="00657796" w:rsidP="00657796">
      <w:pPr>
        <w:pStyle w:val="Prrafodelista"/>
        <w:numPr>
          <w:ilvl w:val="0"/>
          <w:numId w:val="33"/>
        </w:numPr>
        <w:spacing w:line="278" w:lineRule="auto"/>
        <w:jc w:val="both"/>
        <w:rPr>
          <w:rFonts w:ascii="Montserrat" w:hAnsi="Montserrat"/>
          <w:sz w:val="20"/>
          <w:szCs w:val="20"/>
        </w:rPr>
      </w:pPr>
      <w:r w:rsidRPr="00EF37CE">
        <w:rPr>
          <w:rFonts w:ascii="Montserrat" w:hAnsi="Montserrat"/>
          <w:sz w:val="20"/>
          <w:szCs w:val="20"/>
        </w:rPr>
        <w:t xml:space="preserve">En apego a las disposiciones normativas en materia de la Ley Federal de Austeridad Republicana, los </w:t>
      </w:r>
      <w:r w:rsidR="00692576" w:rsidRPr="00692576">
        <w:rPr>
          <w:rFonts w:ascii="Montserrat" w:hAnsi="Montserrat"/>
          <w:b/>
          <w:sz w:val="20"/>
          <w:szCs w:val="20"/>
        </w:rPr>
        <w:t>Profesionales de la Salud</w:t>
      </w:r>
      <w:r w:rsidRPr="00EF37CE">
        <w:rPr>
          <w:rFonts w:ascii="Montserrat" w:hAnsi="Montserrat"/>
          <w:sz w:val="20"/>
          <w:szCs w:val="20"/>
        </w:rPr>
        <w:t xml:space="preserve"> podrán ser asignados en hoteles de tres estrellas, departamentos o casas con habitaciones individuales o compartidas en caso de ser pareja o personas del mismo género. Asimismo, deberán brindarse las condiciones básicas que proporcionen descanso y seguridad a estos.</w:t>
      </w:r>
    </w:p>
    <w:p w14:paraId="0C7AF163" w14:textId="0C99DAC3" w:rsidR="00657796" w:rsidRDefault="00657796" w:rsidP="00657796">
      <w:pPr>
        <w:pStyle w:val="Prrafodelista"/>
        <w:numPr>
          <w:ilvl w:val="0"/>
          <w:numId w:val="33"/>
        </w:numPr>
        <w:spacing w:line="278" w:lineRule="auto"/>
        <w:jc w:val="both"/>
        <w:rPr>
          <w:rFonts w:ascii="Montserrat" w:hAnsi="Montserrat"/>
          <w:sz w:val="20"/>
          <w:szCs w:val="20"/>
        </w:rPr>
      </w:pPr>
      <w:bookmarkStart w:id="8" w:name="OLE_LINK15"/>
      <w:bookmarkStart w:id="9" w:name="OLE_LINK16"/>
      <w:r w:rsidRPr="00EF37CE">
        <w:rPr>
          <w:rFonts w:ascii="Montserrat" w:hAnsi="Montserrat"/>
          <w:sz w:val="20"/>
          <w:szCs w:val="20"/>
        </w:rPr>
        <w:t xml:space="preserve">El inmueble con el que se pretenda prestar el servicio deberá contar como mínimo con el número de habitaciones individuales o compartidas suficientes para albergar a </w:t>
      </w:r>
      <w:r w:rsidR="00E42AB6" w:rsidRPr="00FE70CB">
        <w:rPr>
          <w:rFonts w:ascii="Montserrat" w:hAnsi="Montserrat"/>
          <w:sz w:val="20"/>
          <w:szCs w:val="20"/>
        </w:rPr>
        <w:t>los</w:t>
      </w:r>
      <w:r w:rsidRPr="00FE70CB">
        <w:rPr>
          <w:rFonts w:ascii="Montserrat" w:hAnsi="Montserrat"/>
          <w:sz w:val="20"/>
          <w:szCs w:val="20"/>
        </w:rPr>
        <w:t xml:space="preserve"> </w:t>
      </w:r>
      <w:r w:rsidR="00E42AB6" w:rsidRPr="00FE70CB">
        <w:rPr>
          <w:rFonts w:ascii="Montserrat" w:hAnsi="Montserrat"/>
          <w:sz w:val="20"/>
          <w:szCs w:val="20"/>
        </w:rPr>
        <w:t>Profesionales de la Salud asignados</w:t>
      </w:r>
      <w:r w:rsidRPr="00EF37CE">
        <w:rPr>
          <w:rFonts w:ascii="Montserrat" w:hAnsi="Montserrat"/>
          <w:sz w:val="20"/>
          <w:szCs w:val="20"/>
        </w:rPr>
        <w:t>.</w:t>
      </w:r>
    </w:p>
    <w:bookmarkEnd w:id="8"/>
    <w:bookmarkEnd w:id="9"/>
    <w:p w14:paraId="638B1970" w14:textId="5F62DC3F" w:rsidR="00657796" w:rsidRPr="00EF37CE" w:rsidRDefault="00EF37CE" w:rsidP="00EF37CE">
      <w:pPr>
        <w:spacing w:line="278" w:lineRule="auto"/>
        <w:jc w:val="both"/>
        <w:rPr>
          <w:rFonts w:ascii="Montserrat" w:hAnsi="Montserrat"/>
          <w:sz w:val="20"/>
          <w:szCs w:val="20"/>
        </w:rPr>
      </w:pPr>
      <w:r>
        <w:rPr>
          <w:rFonts w:ascii="Montserrat" w:hAnsi="Montserrat"/>
          <w:sz w:val="20"/>
          <w:szCs w:val="20"/>
        </w:rPr>
        <w:t xml:space="preserve">Características específicas que el </w:t>
      </w:r>
      <w:r w:rsidR="00F81A60" w:rsidRPr="00F81A60">
        <w:rPr>
          <w:rFonts w:ascii="Montserrat" w:hAnsi="Montserrat"/>
          <w:b/>
          <w:bCs/>
          <w:sz w:val="20"/>
          <w:szCs w:val="20"/>
        </w:rPr>
        <w:t>PROVEEDOR</w:t>
      </w:r>
      <w:r>
        <w:rPr>
          <w:rFonts w:ascii="Montserrat" w:hAnsi="Montserrat"/>
          <w:sz w:val="20"/>
          <w:szCs w:val="20"/>
        </w:rPr>
        <w:t xml:space="preserve"> deberá observar durante la prestación de los siguientes servicios.</w:t>
      </w:r>
    </w:p>
    <w:p w14:paraId="1185AF72" w14:textId="77777777" w:rsidR="00657796" w:rsidRDefault="00657796" w:rsidP="00657796">
      <w:pPr>
        <w:rPr>
          <w:rFonts w:ascii="Montserrat" w:hAnsi="Montserrat"/>
          <w:sz w:val="20"/>
          <w:szCs w:val="20"/>
        </w:rPr>
      </w:pPr>
    </w:p>
    <w:tbl>
      <w:tblPr>
        <w:tblW w:w="5000" w:type="pct"/>
        <w:tblLook w:val="04A0" w:firstRow="1" w:lastRow="0" w:firstColumn="1" w:lastColumn="0" w:noHBand="0" w:noVBand="1"/>
      </w:tblPr>
      <w:tblGrid>
        <w:gridCol w:w="449"/>
        <w:gridCol w:w="3126"/>
        <w:gridCol w:w="6377"/>
        <w:tblGridChange w:id="10">
          <w:tblGrid>
            <w:gridCol w:w="10"/>
            <w:gridCol w:w="449"/>
            <w:gridCol w:w="14"/>
            <w:gridCol w:w="3112"/>
            <w:gridCol w:w="2"/>
            <w:gridCol w:w="6365"/>
            <w:gridCol w:w="10"/>
          </w:tblGrid>
        </w:tblGridChange>
      </w:tblGrid>
      <w:tr w:rsidR="005378B7" w:rsidRPr="005378B7" w14:paraId="48FA249B" w14:textId="77777777" w:rsidTr="005378B7">
        <w:trPr>
          <w:trHeight w:val="880"/>
        </w:trPr>
        <w:tc>
          <w:tcPr>
            <w:tcW w:w="189" w:type="pct"/>
            <w:vMerge w:val="restart"/>
            <w:tcBorders>
              <w:top w:val="single" w:sz="8" w:space="0" w:color="auto"/>
              <w:left w:val="single" w:sz="8" w:space="0" w:color="auto"/>
              <w:bottom w:val="single" w:sz="8" w:space="0" w:color="auto"/>
              <w:right w:val="single" w:sz="8" w:space="0" w:color="auto"/>
            </w:tcBorders>
            <w:shd w:val="clear" w:color="auto" w:fill="auto"/>
            <w:noWrap/>
            <w:textDirection w:val="btLr"/>
            <w:vAlign w:val="center"/>
            <w:hideMark/>
          </w:tcPr>
          <w:p w14:paraId="65F7498E" w14:textId="77777777" w:rsidR="005378B7" w:rsidRPr="00332495" w:rsidRDefault="005378B7" w:rsidP="005378B7">
            <w:pPr>
              <w:jc w:val="center"/>
              <w:rPr>
                <w:rFonts w:ascii="Montserrat Regular" w:hAnsi="Montserrat Regular"/>
                <w:b/>
                <w:color w:val="000000"/>
                <w:sz w:val="20"/>
              </w:rPr>
            </w:pPr>
            <w:r w:rsidRPr="00332495">
              <w:rPr>
                <w:rFonts w:ascii="Montserrat Regular" w:hAnsi="Montserrat Regular"/>
                <w:b/>
                <w:color w:val="000000"/>
                <w:sz w:val="20"/>
              </w:rPr>
              <w:t>Hospedaje Temporal</w:t>
            </w:r>
          </w:p>
        </w:tc>
        <w:tc>
          <w:tcPr>
            <w:tcW w:w="1589" w:type="pct"/>
            <w:tcBorders>
              <w:top w:val="single" w:sz="8" w:space="0" w:color="auto"/>
              <w:left w:val="nil"/>
              <w:bottom w:val="single" w:sz="8" w:space="0" w:color="auto"/>
              <w:right w:val="single" w:sz="8" w:space="0" w:color="auto"/>
            </w:tcBorders>
            <w:shd w:val="clear" w:color="auto" w:fill="auto"/>
            <w:vAlign w:val="center"/>
            <w:hideMark/>
          </w:tcPr>
          <w:p w14:paraId="5ACDB615" w14:textId="77777777" w:rsidR="005378B7" w:rsidRPr="005378B7" w:rsidRDefault="005378B7" w:rsidP="005378B7">
            <w:pPr>
              <w:rPr>
                <w:rFonts w:ascii="Montserrat" w:eastAsia="Times New Roman" w:hAnsi="Montserrat" w:cs="Times New Roman"/>
                <w:b/>
                <w:bCs/>
                <w:color w:val="000000"/>
                <w:sz w:val="20"/>
                <w:szCs w:val="20"/>
                <w:lang w:eastAsia="en-US"/>
              </w:rPr>
            </w:pPr>
            <w:r w:rsidRPr="005378B7">
              <w:rPr>
                <w:rFonts w:ascii="Montserrat" w:eastAsia="Times New Roman" w:hAnsi="Montserrat" w:cs="Times New Roman"/>
                <w:b/>
                <w:bCs/>
                <w:color w:val="000000"/>
                <w:sz w:val="20"/>
                <w:szCs w:val="20"/>
                <w:lang w:eastAsia="en-US"/>
              </w:rPr>
              <w:t>Hospedaje temporal por dispersión</w:t>
            </w:r>
          </w:p>
        </w:tc>
        <w:tc>
          <w:tcPr>
            <w:tcW w:w="3222" w:type="pct"/>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0313ABAE" w14:textId="77777777" w:rsidR="005378B7" w:rsidRDefault="005378B7" w:rsidP="005378B7">
            <w:pPr>
              <w:jc w:val="both"/>
              <w:rPr>
                <w:rFonts w:ascii="Montserrat" w:eastAsia="Times New Roman" w:hAnsi="Montserrat" w:cs="Times New Roman"/>
                <w:color w:val="000000"/>
                <w:sz w:val="20"/>
                <w:szCs w:val="20"/>
                <w:lang w:eastAsia="en-US"/>
              </w:rPr>
            </w:pPr>
            <w:r w:rsidRPr="005378B7">
              <w:rPr>
                <w:rFonts w:ascii="Montserrat" w:eastAsia="Times New Roman" w:hAnsi="Montserrat" w:cs="Times New Roman"/>
                <w:color w:val="000000"/>
                <w:sz w:val="20"/>
                <w:szCs w:val="20"/>
                <w:lang w:eastAsia="en-US"/>
              </w:rPr>
              <w:t>• Deberán ubicarse en un radio cercano a los puntos designados para los traslados aéreos o terrestres.</w:t>
            </w:r>
          </w:p>
          <w:p w14:paraId="789AFB58" w14:textId="77777777" w:rsidR="005378B7" w:rsidRDefault="005378B7" w:rsidP="005378B7">
            <w:pPr>
              <w:jc w:val="both"/>
              <w:rPr>
                <w:rFonts w:ascii="Montserrat" w:eastAsia="Times New Roman" w:hAnsi="Montserrat" w:cs="Times New Roman"/>
                <w:color w:val="000000"/>
                <w:sz w:val="20"/>
                <w:szCs w:val="20"/>
                <w:lang w:eastAsia="en-US"/>
              </w:rPr>
            </w:pPr>
            <w:r w:rsidRPr="005378B7">
              <w:rPr>
                <w:rFonts w:ascii="Montserrat" w:eastAsia="Times New Roman" w:hAnsi="Montserrat" w:cs="Times New Roman"/>
                <w:color w:val="000000"/>
                <w:sz w:val="20"/>
                <w:szCs w:val="20"/>
                <w:lang w:eastAsia="en-US"/>
              </w:rPr>
              <w:t>• Contar con infraestructura, mobiliario, insumos y equipamiento del establecimiento en condiciones óptimas de funcionamiento.</w:t>
            </w:r>
          </w:p>
          <w:p w14:paraId="5B434B31" w14:textId="77777777" w:rsidR="005378B7" w:rsidRDefault="005378B7" w:rsidP="005378B7">
            <w:pPr>
              <w:jc w:val="both"/>
              <w:rPr>
                <w:rFonts w:ascii="Montserrat" w:eastAsia="Times New Roman" w:hAnsi="Montserrat" w:cs="Times New Roman"/>
                <w:color w:val="000000"/>
                <w:sz w:val="20"/>
                <w:szCs w:val="20"/>
                <w:lang w:eastAsia="en-US"/>
              </w:rPr>
            </w:pPr>
            <w:r w:rsidRPr="005378B7">
              <w:rPr>
                <w:rFonts w:ascii="Montserrat" w:eastAsia="Times New Roman" w:hAnsi="Montserrat" w:cs="Times New Roman"/>
                <w:color w:val="000000"/>
                <w:sz w:val="20"/>
                <w:szCs w:val="20"/>
                <w:lang w:eastAsia="en-US"/>
              </w:rPr>
              <w:t>• Contar con condiciones básicas de limpieza, higiene, protección civil y primeros auxilios.</w:t>
            </w:r>
          </w:p>
          <w:p w14:paraId="40C73DC5" w14:textId="0BA867A0" w:rsidR="000B3468" w:rsidRDefault="000B3468" w:rsidP="005378B7">
            <w:pPr>
              <w:jc w:val="both"/>
              <w:rPr>
                <w:rFonts w:ascii="Montserrat" w:eastAsia="Times New Roman" w:hAnsi="Montserrat" w:cs="Times New Roman"/>
                <w:color w:val="000000"/>
                <w:sz w:val="20"/>
                <w:szCs w:val="20"/>
                <w:lang w:eastAsia="en-US"/>
              </w:rPr>
            </w:pPr>
          </w:p>
          <w:p w14:paraId="4295BF0F" w14:textId="5078EA8C" w:rsidR="009F2C01" w:rsidRDefault="009F2C01" w:rsidP="005378B7">
            <w:pPr>
              <w:jc w:val="both"/>
              <w:rPr>
                <w:rFonts w:ascii="Montserrat" w:eastAsia="Times New Roman" w:hAnsi="Montserrat" w:cs="Times New Roman"/>
                <w:color w:val="000000"/>
                <w:sz w:val="20"/>
                <w:szCs w:val="20"/>
                <w:lang w:eastAsia="en-US"/>
              </w:rPr>
            </w:pPr>
            <w:r>
              <w:rPr>
                <w:rFonts w:ascii="Montserrat" w:eastAsia="Times New Roman" w:hAnsi="Montserrat" w:cs="Times New Roman"/>
                <w:color w:val="000000"/>
                <w:sz w:val="20"/>
                <w:szCs w:val="20"/>
                <w:lang w:eastAsia="en-US"/>
              </w:rPr>
              <w:t>Ocupación preferentemente mínima de 2 y máxima de 4 Profesionales de la Salud por habitación</w:t>
            </w:r>
          </w:p>
          <w:p w14:paraId="20CF3A3E" w14:textId="25457599" w:rsidR="000B3468" w:rsidRPr="000B3468" w:rsidRDefault="000B3468" w:rsidP="000B3468">
            <w:pPr>
              <w:jc w:val="both"/>
              <w:rPr>
                <w:rFonts w:ascii="Montserrat" w:eastAsia="Times New Roman" w:hAnsi="Montserrat" w:cs="Times New Roman"/>
                <w:color w:val="000000"/>
                <w:sz w:val="20"/>
                <w:szCs w:val="20"/>
                <w:lang w:eastAsia="en-US"/>
              </w:rPr>
            </w:pPr>
          </w:p>
        </w:tc>
      </w:tr>
      <w:tr w:rsidR="005378B7" w:rsidRPr="005378B7" w14:paraId="6FB2B92B" w14:textId="77777777" w:rsidTr="005378B7">
        <w:trPr>
          <w:trHeight w:val="880"/>
        </w:trPr>
        <w:tc>
          <w:tcPr>
            <w:tcW w:w="189" w:type="pct"/>
            <w:vMerge/>
            <w:tcBorders>
              <w:top w:val="single" w:sz="8" w:space="0" w:color="auto"/>
              <w:left w:val="single" w:sz="8" w:space="0" w:color="auto"/>
              <w:bottom w:val="single" w:sz="8" w:space="0" w:color="auto"/>
              <w:right w:val="single" w:sz="8" w:space="0" w:color="auto"/>
            </w:tcBorders>
            <w:vAlign w:val="center"/>
            <w:hideMark/>
          </w:tcPr>
          <w:p w14:paraId="3F5B1E1C" w14:textId="77777777" w:rsidR="005378B7" w:rsidRPr="005378B7" w:rsidRDefault="005378B7" w:rsidP="005378B7">
            <w:pPr>
              <w:rPr>
                <w:rFonts w:ascii="Montserrat Regular" w:hAnsi="Montserrat Regular"/>
                <w:b/>
                <w:color w:val="000000"/>
                <w:sz w:val="20"/>
                <w:rPrChange w:id="11" w:author="Alvaro Vargas González" w:date="2024-08-20T14:14:00Z" w16du:dateUtc="2024-08-20T20:14:00Z">
                  <w:rPr>
                    <w:rFonts w:ascii="Montserrat" w:hAnsi="Montserrat"/>
                    <w:b/>
                    <w:color w:val="000000"/>
                    <w:sz w:val="20"/>
                  </w:rPr>
                </w:rPrChange>
              </w:rPr>
            </w:pPr>
          </w:p>
        </w:tc>
        <w:tc>
          <w:tcPr>
            <w:tcW w:w="1589" w:type="pct"/>
            <w:tcBorders>
              <w:top w:val="nil"/>
              <w:left w:val="nil"/>
              <w:bottom w:val="single" w:sz="8" w:space="0" w:color="auto"/>
              <w:right w:val="single" w:sz="8" w:space="0" w:color="auto"/>
            </w:tcBorders>
            <w:shd w:val="clear" w:color="auto" w:fill="auto"/>
            <w:vAlign w:val="center"/>
            <w:hideMark/>
          </w:tcPr>
          <w:p w14:paraId="259EDCCF" w14:textId="24926966" w:rsidR="005378B7" w:rsidRPr="005378B7" w:rsidRDefault="004F7E9A" w:rsidP="005378B7">
            <w:pPr>
              <w:rPr>
                <w:rFonts w:ascii="Montserrat" w:eastAsia="Times New Roman" w:hAnsi="Montserrat" w:cs="Times New Roman"/>
                <w:b/>
                <w:bCs/>
                <w:color w:val="000000"/>
                <w:sz w:val="20"/>
                <w:szCs w:val="20"/>
                <w:lang w:eastAsia="en-US"/>
              </w:rPr>
            </w:pPr>
            <w:r>
              <w:rPr>
                <w:rFonts w:ascii="Montserrat" w:eastAsia="Times New Roman" w:hAnsi="Montserrat" w:cs="Times New Roman"/>
                <w:b/>
                <w:bCs/>
                <w:color w:val="000000"/>
                <w:sz w:val="20"/>
                <w:szCs w:val="20"/>
                <w:lang w:eastAsia="en-US"/>
              </w:rPr>
              <w:t>Hospedaje temporal por reubicación</w:t>
            </w:r>
          </w:p>
        </w:tc>
        <w:tc>
          <w:tcPr>
            <w:tcW w:w="3222" w:type="pct"/>
            <w:vMerge/>
            <w:tcBorders>
              <w:top w:val="single" w:sz="8" w:space="0" w:color="auto"/>
              <w:left w:val="single" w:sz="8" w:space="0" w:color="auto"/>
              <w:bottom w:val="single" w:sz="8" w:space="0" w:color="000000"/>
              <w:right w:val="single" w:sz="8" w:space="0" w:color="auto"/>
            </w:tcBorders>
            <w:vAlign w:val="center"/>
            <w:hideMark/>
          </w:tcPr>
          <w:p w14:paraId="5A89B35C" w14:textId="77777777" w:rsidR="005378B7" w:rsidRPr="005378B7" w:rsidRDefault="005378B7" w:rsidP="005378B7">
            <w:pPr>
              <w:rPr>
                <w:rFonts w:ascii="Montserrat" w:eastAsia="Times New Roman" w:hAnsi="Montserrat" w:cs="Times New Roman"/>
                <w:color w:val="000000"/>
                <w:sz w:val="20"/>
                <w:szCs w:val="20"/>
                <w:lang w:eastAsia="en-US"/>
              </w:rPr>
            </w:pPr>
          </w:p>
        </w:tc>
      </w:tr>
      <w:tr w:rsidR="005378B7" w:rsidRPr="005378B7" w14:paraId="7AE018B7" w14:textId="77777777" w:rsidTr="005378B7">
        <w:tblPrEx>
          <w:tblW w:w="5000" w:type="pct"/>
          <w:tblPrExChange w:id="12" w:author="Alvaro Vargas González" w:date="2024-08-20T14:14:00Z" w16du:dateUtc="2024-08-20T20:14:00Z">
            <w:tblPrEx>
              <w:tblW w:w="5000" w:type="pct"/>
            </w:tblPrEx>
          </w:tblPrExChange>
        </w:tblPrEx>
        <w:trPr>
          <w:trHeight w:val="880"/>
          <w:trPrChange w:id="13" w:author="Alvaro Vargas González" w:date="2024-08-20T14:14:00Z" w16du:dateUtc="2024-08-20T20:14:00Z">
            <w:trPr>
              <w:gridAfter w:val="0"/>
              <w:trHeight w:val="738"/>
            </w:trPr>
          </w:trPrChange>
        </w:trPr>
        <w:tc>
          <w:tcPr>
            <w:tcW w:w="189" w:type="pct"/>
            <w:vMerge/>
            <w:tcBorders>
              <w:top w:val="single" w:sz="8" w:space="0" w:color="auto"/>
              <w:left w:val="single" w:sz="8" w:space="0" w:color="auto"/>
              <w:bottom w:val="single" w:sz="8" w:space="0" w:color="auto"/>
              <w:right w:val="single" w:sz="8" w:space="0" w:color="auto"/>
            </w:tcBorders>
            <w:vAlign w:val="center"/>
            <w:hideMark/>
            <w:tcPrChange w:id="14" w:author="Alvaro Vargas González" w:date="2024-08-20T14:14:00Z" w16du:dateUtc="2024-08-20T20:14:00Z">
              <w:tcPr>
                <w:tcW w:w="189" w:type="pct"/>
                <w:gridSpan w:val="3"/>
                <w:vMerge/>
                <w:tcBorders>
                  <w:top w:val="single" w:sz="8" w:space="0" w:color="auto"/>
                  <w:left w:val="single" w:sz="8" w:space="0" w:color="auto"/>
                  <w:bottom w:val="single" w:sz="8" w:space="0" w:color="auto"/>
                  <w:right w:val="single" w:sz="8" w:space="0" w:color="auto"/>
                </w:tcBorders>
                <w:vAlign w:val="center"/>
                <w:hideMark/>
              </w:tcPr>
            </w:tcPrChange>
          </w:tcPr>
          <w:p w14:paraId="3676A447" w14:textId="77777777" w:rsidR="005378B7" w:rsidRPr="005378B7" w:rsidRDefault="005378B7" w:rsidP="005378B7">
            <w:pPr>
              <w:rPr>
                <w:rFonts w:ascii="Montserrat Regular" w:hAnsi="Montserrat Regular"/>
                <w:b/>
                <w:color w:val="000000"/>
                <w:sz w:val="20"/>
                <w:rPrChange w:id="15" w:author="Alvaro Vargas González" w:date="2024-08-20T14:14:00Z" w16du:dateUtc="2024-08-20T20:14:00Z">
                  <w:rPr>
                    <w:rFonts w:ascii="Montserrat" w:hAnsi="Montserrat"/>
                    <w:b/>
                    <w:color w:val="000000"/>
                    <w:sz w:val="20"/>
                  </w:rPr>
                </w:rPrChange>
              </w:rPr>
            </w:pPr>
          </w:p>
        </w:tc>
        <w:tc>
          <w:tcPr>
            <w:tcW w:w="1589" w:type="pct"/>
            <w:tcBorders>
              <w:top w:val="nil"/>
              <w:left w:val="nil"/>
              <w:bottom w:val="single" w:sz="8" w:space="0" w:color="auto"/>
              <w:right w:val="single" w:sz="8" w:space="0" w:color="auto"/>
            </w:tcBorders>
            <w:shd w:val="clear" w:color="auto" w:fill="auto"/>
            <w:vAlign w:val="center"/>
            <w:hideMark/>
            <w:tcPrChange w:id="16" w:author="Alvaro Vargas González" w:date="2024-08-20T14:14:00Z" w16du:dateUtc="2024-08-20T20:14:00Z">
              <w:tcPr>
                <w:tcW w:w="1589" w:type="pct"/>
                <w:gridSpan w:val="2"/>
                <w:tcBorders>
                  <w:top w:val="nil"/>
                  <w:left w:val="nil"/>
                  <w:bottom w:val="single" w:sz="8" w:space="0" w:color="auto"/>
                  <w:right w:val="single" w:sz="8" w:space="0" w:color="auto"/>
                </w:tcBorders>
                <w:shd w:val="clear" w:color="auto" w:fill="auto"/>
                <w:vAlign w:val="center"/>
                <w:hideMark/>
              </w:tcPr>
            </w:tcPrChange>
          </w:tcPr>
          <w:p w14:paraId="008902CD" w14:textId="77777777" w:rsidR="005378B7" w:rsidRPr="005378B7" w:rsidRDefault="005378B7" w:rsidP="005378B7">
            <w:pPr>
              <w:rPr>
                <w:rFonts w:ascii="Montserrat" w:eastAsia="Times New Roman" w:hAnsi="Montserrat" w:cs="Times New Roman"/>
                <w:b/>
                <w:bCs/>
                <w:color w:val="000000"/>
                <w:sz w:val="20"/>
                <w:szCs w:val="20"/>
                <w:lang w:eastAsia="en-US"/>
              </w:rPr>
            </w:pPr>
            <w:r w:rsidRPr="005378B7">
              <w:rPr>
                <w:rFonts w:ascii="Montserrat" w:eastAsia="Times New Roman" w:hAnsi="Montserrat" w:cs="Times New Roman"/>
                <w:b/>
                <w:bCs/>
                <w:color w:val="000000"/>
                <w:sz w:val="20"/>
                <w:szCs w:val="20"/>
                <w:lang w:eastAsia="en-US"/>
              </w:rPr>
              <w:t>Hospedaje temporal por extracción</w:t>
            </w:r>
          </w:p>
        </w:tc>
        <w:tc>
          <w:tcPr>
            <w:tcW w:w="3222" w:type="pct"/>
            <w:vMerge/>
            <w:tcBorders>
              <w:top w:val="single" w:sz="8" w:space="0" w:color="auto"/>
              <w:left w:val="single" w:sz="8" w:space="0" w:color="auto"/>
              <w:bottom w:val="single" w:sz="8" w:space="0" w:color="000000"/>
              <w:right w:val="single" w:sz="8" w:space="0" w:color="auto"/>
            </w:tcBorders>
            <w:vAlign w:val="center"/>
            <w:hideMark/>
            <w:tcPrChange w:id="17" w:author="Alvaro Vargas González" w:date="2024-08-20T14:14:00Z" w16du:dateUtc="2024-08-20T20:14:00Z">
              <w:tcPr>
                <w:tcW w:w="3222" w:type="pct"/>
                <w:vMerge/>
                <w:tcBorders>
                  <w:top w:val="single" w:sz="8" w:space="0" w:color="auto"/>
                  <w:left w:val="single" w:sz="8" w:space="0" w:color="auto"/>
                  <w:bottom w:val="single" w:sz="8" w:space="0" w:color="000000"/>
                  <w:right w:val="single" w:sz="8" w:space="0" w:color="auto"/>
                </w:tcBorders>
                <w:vAlign w:val="center"/>
                <w:hideMark/>
              </w:tcPr>
            </w:tcPrChange>
          </w:tcPr>
          <w:p w14:paraId="233D1F22" w14:textId="77777777" w:rsidR="005378B7" w:rsidRPr="005378B7" w:rsidRDefault="005378B7" w:rsidP="005378B7">
            <w:pPr>
              <w:rPr>
                <w:rFonts w:ascii="Montserrat" w:eastAsia="Times New Roman" w:hAnsi="Montserrat" w:cs="Times New Roman"/>
                <w:color w:val="000000"/>
                <w:sz w:val="20"/>
                <w:szCs w:val="20"/>
                <w:lang w:eastAsia="en-US"/>
              </w:rPr>
            </w:pPr>
          </w:p>
        </w:tc>
      </w:tr>
      <w:tr w:rsidR="005378B7" w:rsidRPr="005378B7" w14:paraId="180C258F" w14:textId="77777777" w:rsidTr="005378B7">
        <w:trPr>
          <w:trHeight w:val="553"/>
        </w:trPr>
        <w:tc>
          <w:tcPr>
            <w:tcW w:w="189" w:type="pct"/>
            <w:tcBorders>
              <w:top w:val="nil"/>
              <w:left w:val="single" w:sz="8" w:space="0" w:color="auto"/>
              <w:bottom w:val="single" w:sz="8" w:space="0" w:color="auto"/>
              <w:right w:val="single" w:sz="8" w:space="0" w:color="auto"/>
            </w:tcBorders>
            <w:shd w:val="clear" w:color="auto" w:fill="auto"/>
            <w:noWrap/>
            <w:textDirection w:val="btLr"/>
            <w:vAlign w:val="center"/>
            <w:hideMark/>
          </w:tcPr>
          <w:p w14:paraId="0221271F" w14:textId="77777777" w:rsidR="005378B7" w:rsidRPr="00332495" w:rsidRDefault="005378B7" w:rsidP="005378B7">
            <w:pPr>
              <w:jc w:val="center"/>
              <w:rPr>
                <w:rFonts w:ascii="Montserrat Regular" w:hAnsi="Montserrat Regular"/>
                <w:b/>
                <w:color w:val="000000"/>
                <w:sz w:val="20"/>
              </w:rPr>
            </w:pPr>
            <w:r w:rsidRPr="00332495">
              <w:rPr>
                <w:rFonts w:ascii="Montserrat Regular" w:hAnsi="Montserrat Regular"/>
                <w:b/>
                <w:color w:val="000000"/>
                <w:sz w:val="20"/>
              </w:rPr>
              <w:t>Hospedaje Permanente</w:t>
            </w:r>
          </w:p>
        </w:tc>
        <w:tc>
          <w:tcPr>
            <w:tcW w:w="1589" w:type="pct"/>
            <w:tcBorders>
              <w:top w:val="nil"/>
              <w:left w:val="nil"/>
              <w:bottom w:val="single" w:sz="8" w:space="0" w:color="auto"/>
              <w:right w:val="single" w:sz="8" w:space="0" w:color="auto"/>
            </w:tcBorders>
            <w:shd w:val="clear" w:color="auto" w:fill="auto"/>
            <w:vAlign w:val="center"/>
            <w:hideMark/>
          </w:tcPr>
          <w:p w14:paraId="4CE68B14" w14:textId="77777777" w:rsidR="005378B7" w:rsidRPr="005378B7" w:rsidRDefault="005378B7" w:rsidP="005378B7">
            <w:pPr>
              <w:rPr>
                <w:rFonts w:ascii="Montserrat" w:eastAsia="Times New Roman" w:hAnsi="Montserrat" w:cs="Times New Roman"/>
                <w:b/>
                <w:bCs/>
                <w:color w:val="000000"/>
                <w:sz w:val="20"/>
                <w:szCs w:val="20"/>
                <w:lang w:eastAsia="en-US"/>
              </w:rPr>
            </w:pPr>
            <w:r w:rsidRPr="005378B7">
              <w:rPr>
                <w:rFonts w:ascii="Montserrat" w:eastAsia="Times New Roman" w:hAnsi="Montserrat" w:cs="Times New Roman"/>
                <w:b/>
                <w:bCs/>
                <w:color w:val="000000"/>
                <w:sz w:val="20"/>
                <w:szCs w:val="20"/>
                <w:lang w:eastAsia="en-US"/>
              </w:rPr>
              <w:t>Hospedaje permanente</w:t>
            </w:r>
          </w:p>
        </w:tc>
        <w:tc>
          <w:tcPr>
            <w:tcW w:w="3222" w:type="pct"/>
            <w:tcBorders>
              <w:top w:val="nil"/>
              <w:left w:val="nil"/>
              <w:bottom w:val="single" w:sz="8" w:space="0" w:color="auto"/>
              <w:right w:val="single" w:sz="8" w:space="0" w:color="auto"/>
            </w:tcBorders>
            <w:shd w:val="clear" w:color="auto" w:fill="auto"/>
            <w:vAlign w:val="center"/>
            <w:hideMark/>
          </w:tcPr>
          <w:p w14:paraId="5D0B028C" w14:textId="77777777" w:rsidR="005378B7" w:rsidRDefault="005378B7" w:rsidP="005378B7">
            <w:pPr>
              <w:jc w:val="both"/>
              <w:rPr>
                <w:rFonts w:ascii="Montserrat" w:eastAsia="Times New Roman" w:hAnsi="Montserrat" w:cs="Times New Roman"/>
                <w:color w:val="000000"/>
                <w:sz w:val="20"/>
                <w:szCs w:val="20"/>
                <w:lang w:eastAsia="en-US"/>
              </w:rPr>
            </w:pPr>
            <w:r w:rsidRPr="005378B7">
              <w:rPr>
                <w:rFonts w:ascii="Montserrat" w:eastAsia="Times New Roman" w:hAnsi="Montserrat" w:cs="Times New Roman"/>
                <w:color w:val="000000"/>
                <w:sz w:val="20"/>
                <w:szCs w:val="20"/>
                <w:lang w:eastAsia="en-US"/>
              </w:rPr>
              <w:t xml:space="preserve">• Deberá ubicarse a una distancia no mayor a 2 km de la Unidad Médica Local. En caso de que el </w:t>
            </w:r>
            <w:r w:rsidRPr="00332495">
              <w:rPr>
                <w:rFonts w:ascii="Montserrat" w:hAnsi="Montserrat"/>
                <w:color w:val="000000"/>
                <w:sz w:val="20"/>
              </w:rPr>
              <w:t>Profesional de la Salud</w:t>
            </w:r>
            <w:r w:rsidRPr="005378B7">
              <w:rPr>
                <w:rFonts w:ascii="Montserrat" w:eastAsia="Times New Roman" w:hAnsi="Montserrat" w:cs="Times New Roman"/>
                <w:color w:val="000000"/>
                <w:sz w:val="20"/>
                <w:szCs w:val="20"/>
                <w:lang w:eastAsia="en-US"/>
              </w:rPr>
              <w:t xml:space="preserve"> sea hospedado a mayor distancia, deberá ubicarse en un rango no mayor de 15 km, donde tendrá que ser contemplado un traslado del domicilio a la Unidad Médica Local y viceversa; en caso de superar dicho rango, el </w:t>
            </w:r>
            <w:r w:rsidRPr="005378B7">
              <w:rPr>
                <w:rFonts w:ascii="Montserrat" w:eastAsia="Times New Roman" w:hAnsi="Montserrat" w:cs="Times New Roman"/>
                <w:b/>
                <w:bCs/>
                <w:color w:val="000000"/>
                <w:sz w:val="20"/>
                <w:szCs w:val="20"/>
                <w:lang w:eastAsia="en-US"/>
              </w:rPr>
              <w:t>PROVEEDOR</w:t>
            </w:r>
            <w:r w:rsidRPr="005378B7">
              <w:rPr>
                <w:rFonts w:ascii="Montserrat" w:eastAsia="Times New Roman" w:hAnsi="Montserrat" w:cs="Times New Roman"/>
                <w:color w:val="000000"/>
                <w:sz w:val="20"/>
                <w:szCs w:val="20"/>
                <w:lang w:eastAsia="en-US"/>
              </w:rPr>
              <w:t xml:space="preserve"> deberá justificar el motivo y éste será evaluado y, en su caso, validado por el Área Técnica quién informará al </w:t>
            </w:r>
            <w:r w:rsidRPr="005378B7">
              <w:rPr>
                <w:rFonts w:ascii="Montserrat" w:eastAsia="Times New Roman" w:hAnsi="Montserrat" w:cs="Times New Roman"/>
                <w:b/>
                <w:bCs/>
                <w:color w:val="000000"/>
                <w:sz w:val="20"/>
                <w:szCs w:val="20"/>
                <w:lang w:eastAsia="en-US"/>
              </w:rPr>
              <w:t>ADMINISTRADOR DEL CONTRATO</w:t>
            </w:r>
            <w:r w:rsidRPr="005378B7">
              <w:rPr>
                <w:rFonts w:ascii="Montserrat" w:eastAsia="Times New Roman" w:hAnsi="Montserrat" w:cs="Times New Roman"/>
                <w:color w:val="000000"/>
                <w:sz w:val="20"/>
                <w:szCs w:val="20"/>
                <w:lang w:eastAsia="en-US"/>
              </w:rPr>
              <w:t xml:space="preserve"> respecto de la procedencia.</w:t>
            </w:r>
          </w:p>
          <w:p w14:paraId="3E9EE5E6" w14:textId="77777777" w:rsidR="005378B7" w:rsidRDefault="005378B7" w:rsidP="005378B7">
            <w:pPr>
              <w:jc w:val="both"/>
              <w:rPr>
                <w:rFonts w:ascii="Montserrat" w:eastAsia="Times New Roman" w:hAnsi="Montserrat" w:cs="Times New Roman"/>
                <w:color w:val="000000"/>
                <w:sz w:val="20"/>
                <w:szCs w:val="20"/>
                <w:lang w:eastAsia="en-US"/>
              </w:rPr>
            </w:pPr>
            <w:r w:rsidRPr="005378B7">
              <w:rPr>
                <w:rFonts w:ascii="Montserrat" w:eastAsia="Times New Roman" w:hAnsi="Montserrat" w:cs="Times New Roman"/>
                <w:color w:val="000000"/>
                <w:sz w:val="20"/>
                <w:szCs w:val="20"/>
                <w:lang w:eastAsia="en-US"/>
              </w:rPr>
              <w:t>• Los servicios básicos indispensables con los cuales deberá contar el espacio para habitar serán los siguientes: 1) instalación eléctrica (iluminación y contactos eléctricos), 2) instalación hidráulica (agua caliente-fría), 3) instalación sanitaria y 4) instalación de gas.</w:t>
            </w:r>
          </w:p>
          <w:p w14:paraId="5FA9CF8B" w14:textId="77777777" w:rsidR="005378B7" w:rsidRDefault="005378B7" w:rsidP="005378B7">
            <w:pPr>
              <w:jc w:val="both"/>
              <w:rPr>
                <w:rFonts w:ascii="Montserrat" w:eastAsia="Times New Roman" w:hAnsi="Montserrat" w:cs="Times New Roman"/>
                <w:color w:val="000000"/>
                <w:sz w:val="20"/>
                <w:szCs w:val="20"/>
                <w:lang w:eastAsia="en-US"/>
              </w:rPr>
            </w:pPr>
            <w:r w:rsidRPr="005378B7">
              <w:rPr>
                <w:rFonts w:ascii="Montserrat" w:eastAsia="Times New Roman" w:hAnsi="Montserrat" w:cs="Times New Roman"/>
                <w:color w:val="000000"/>
                <w:sz w:val="20"/>
                <w:szCs w:val="20"/>
                <w:lang w:eastAsia="en-US"/>
              </w:rPr>
              <w:t xml:space="preserve">• El equipamiento y mobiliario básico con el que deberá contar el espacio para habitar, según sea el caso (hoteles, departamentos o casas), serán los siguientes: 1) cama por persona, o según sea el caso, compartida; 2) estructura para mantener ordenada y guardar su ropa como clóset, ropero o </w:t>
            </w:r>
            <w:r w:rsidRPr="005378B7">
              <w:rPr>
                <w:rFonts w:ascii="Montserrat" w:eastAsia="Times New Roman" w:hAnsi="Montserrat" w:cs="Times New Roman"/>
                <w:color w:val="000000"/>
                <w:sz w:val="20"/>
                <w:szCs w:val="20"/>
                <w:lang w:eastAsia="en-US"/>
              </w:rPr>
              <w:lastRenderedPageBreak/>
              <w:t>armario; 3) lavadora para uso personal o compartido; 4) sofá; 5) en la cocina un refrigerador, una estufa convencional y enseres básicos para la preparación y cocción de alimentos; 6) un comedor con sillas suficientes para los habitantes del inmueble; 7) una alacena; 8) vajilla y utensilios para el consumo de alimentos; 9) lavamanos; 10) sanitario; 11) jarciería e insumos de limpieza básicos.</w:t>
            </w:r>
          </w:p>
          <w:p w14:paraId="43726EA9" w14:textId="17724400" w:rsidR="005378B7" w:rsidRPr="005378B7" w:rsidRDefault="005378B7" w:rsidP="005378B7">
            <w:pPr>
              <w:jc w:val="both"/>
              <w:rPr>
                <w:rFonts w:ascii="Montserrat" w:eastAsia="Times New Roman" w:hAnsi="Montserrat" w:cs="Times New Roman"/>
                <w:color w:val="000000"/>
                <w:sz w:val="20"/>
                <w:szCs w:val="20"/>
                <w:lang w:eastAsia="en-US"/>
              </w:rPr>
            </w:pPr>
            <w:r w:rsidRPr="005378B7">
              <w:rPr>
                <w:rFonts w:ascii="Montserrat" w:eastAsia="Times New Roman" w:hAnsi="Montserrat" w:cs="Times New Roman"/>
                <w:color w:val="000000"/>
                <w:sz w:val="20"/>
                <w:szCs w:val="20"/>
                <w:lang w:eastAsia="en-US"/>
              </w:rPr>
              <w:t xml:space="preserve">• Cada inmueble deberá considerar como mínimo el hospedaje para 2 y como máximo 8 </w:t>
            </w:r>
            <w:r w:rsidRPr="005378B7">
              <w:rPr>
                <w:rFonts w:ascii="Montserrat" w:eastAsia="Times New Roman" w:hAnsi="Montserrat" w:cs="Times New Roman"/>
                <w:b/>
                <w:bCs/>
                <w:color w:val="000000"/>
                <w:sz w:val="20"/>
                <w:szCs w:val="20"/>
                <w:lang w:eastAsia="en-US"/>
              </w:rPr>
              <w:t>Profesionales de la Salud</w:t>
            </w:r>
            <w:r w:rsidR="009F2C01">
              <w:rPr>
                <w:rFonts w:ascii="Montserrat" w:eastAsia="Times New Roman" w:hAnsi="Montserrat" w:cs="Times New Roman"/>
                <w:b/>
                <w:bCs/>
                <w:color w:val="000000"/>
                <w:sz w:val="20"/>
                <w:szCs w:val="20"/>
                <w:lang w:eastAsia="en-US"/>
              </w:rPr>
              <w:t xml:space="preserve">, </w:t>
            </w:r>
            <w:r w:rsidR="009F2C01" w:rsidRPr="00FF0770">
              <w:rPr>
                <w:rFonts w:ascii="Montserrat" w:eastAsia="Times New Roman" w:hAnsi="Montserrat" w:cs="Times New Roman"/>
                <w:color w:val="000000"/>
                <w:sz w:val="20"/>
                <w:szCs w:val="20"/>
                <w:lang w:eastAsia="en-US"/>
              </w:rPr>
              <w:t xml:space="preserve">considerando una ocupación </w:t>
            </w:r>
            <w:r w:rsidR="009F2C01">
              <w:rPr>
                <w:rFonts w:ascii="Montserrat" w:eastAsia="Times New Roman" w:hAnsi="Montserrat" w:cs="Times New Roman"/>
                <w:color w:val="000000"/>
                <w:sz w:val="20"/>
                <w:szCs w:val="20"/>
                <w:lang w:eastAsia="en-US"/>
              </w:rPr>
              <w:t xml:space="preserve">preferentemente de 2 y máxima de </w:t>
            </w:r>
            <w:r w:rsidR="009F2C01" w:rsidRPr="00FF0770">
              <w:rPr>
                <w:rFonts w:ascii="Montserrat" w:eastAsia="Times New Roman" w:hAnsi="Montserrat" w:cs="Times New Roman"/>
                <w:color w:val="000000"/>
                <w:sz w:val="20"/>
                <w:szCs w:val="20"/>
                <w:lang w:eastAsia="en-US"/>
              </w:rPr>
              <w:t xml:space="preserve">4 </w:t>
            </w:r>
            <w:r w:rsidR="009F2C01" w:rsidRPr="00332495">
              <w:rPr>
                <w:rFonts w:ascii="Montserrat" w:hAnsi="Montserrat"/>
                <w:color w:val="000000"/>
                <w:sz w:val="20"/>
              </w:rPr>
              <w:t>Profesionales de la Salud</w:t>
            </w:r>
            <w:r w:rsidR="009F2C01">
              <w:rPr>
                <w:rFonts w:ascii="Montserrat" w:eastAsia="Times New Roman" w:hAnsi="Montserrat" w:cs="Times New Roman"/>
                <w:color w:val="000000"/>
                <w:sz w:val="20"/>
                <w:szCs w:val="20"/>
                <w:lang w:eastAsia="en-US"/>
              </w:rPr>
              <w:t xml:space="preserve"> por habitación</w:t>
            </w:r>
            <w:r w:rsidRPr="009F2C01">
              <w:rPr>
                <w:rFonts w:ascii="Montserrat" w:eastAsia="Times New Roman" w:hAnsi="Montserrat" w:cs="Times New Roman"/>
                <w:color w:val="000000"/>
                <w:sz w:val="20"/>
                <w:szCs w:val="20"/>
                <w:lang w:eastAsia="en-US"/>
              </w:rPr>
              <w:t>.</w:t>
            </w:r>
          </w:p>
        </w:tc>
      </w:tr>
    </w:tbl>
    <w:p w14:paraId="3DEBE7F1" w14:textId="77777777" w:rsidR="005378B7" w:rsidRPr="00EF37CE" w:rsidRDefault="005378B7" w:rsidP="00657796">
      <w:pPr>
        <w:rPr>
          <w:rFonts w:ascii="Montserrat" w:hAnsi="Montserrat"/>
          <w:sz w:val="20"/>
          <w:szCs w:val="20"/>
        </w:rPr>
      </w:pPr>
    </w:p>
    <w:p w14:paraId="50A85D8A" w14:textId="62058C2F" w:rsidR="00657796" w:rsidRDefault="00657796" w:rsidP="00EF37CE">
      <w:pPr>
        <w:pStyle w:val="Prrafodelista"/>
        <w:numPr>
          <w:ilvl w:val="2"/>
          <w:numId w:val="1"/>
        </w:numPr>
        <w:spacing w:after="0"/>
        <w:jc w:val="both"/>
        <w:rPr>
          <w:rFonts w:ascii="Montserrat" w:hAnsi="Montserrat"/>
          <w:b/>
          <w:sz w:val="20"/>
          <w:szCs w:val="20"/>
        </w:rPr>
      </w:pPr>
      <w:r w:rsidRPr="00EF37CE">
        <w:rPr>
          <w:rFonts w:ascii="Montserrat" w:hAnsi="Montserrat"/>
          <w:b/>
          <w:sz w:val="20"/>
          <w:szCs w:val="20"/>
        </w:rPr>
        <w:t>ALIMENTOS</w:t>
      </w:r>
    </w:p>
    <w:p w14:paraId="6AA4C3E6" w14:textId="77777777" w:rsidR="005378B7" w:rsidRDefault="005378B7" w:rsidP="005378B7">
      <w:pPr>
        <w:ind w:left="10"/>
        <w:jc w:val="both"/>
        <w:rPr>
          <w:rFonts w:ascii="Montserrat" w:hAnsi="Montserrat"/>
          <w:b/>
          <w:sz w:val="20"/>
          <w:szCs w:val="20"/>
        </w:rPr>
      </w:pPr>
    </w:p>
    <w:tbl>
      <w:tblPr>
        <w:tblW w:w="5000" w:type="pct"/>
        <w:tblLook w:val="04A0" w:firstRow="1" w:lastRow="0" w:firstColumn="1" w:lastColumn="0" w:noHBand="0" w:noVBand="1"/>
      </w:tblPr>
      <w:tblGrid>
        <w:gridCol w:w="449"/>
        <w:gridCol w:w="3128"/>
        <w:gridCol w:w="6375"/>
      </w:tblGrid>
      <w:tr w:rsidR="005378B7" w:rsidRPr="005378B7" w14:paraId="155DA34D" w14:textId="77777777" w:rsidTr="005378B7">
        <w:trPr>
          <w:trHeight w:val="1840"/>
        </w:trPr>
        <w:tc>
          <w:tcPr>
            <w:tcW w:w="189" w:type="pct"/>
            <w:tcBorders>
              <w:top w:val="single" w:sz="8" w:space="0" w:color="auto"/>
              <w:left w:val="single" w:sz="8" w:space="0" w:color="auto"/>
              <w:bottom w:val="single" w:sz="8" w:space="0" w:color="auto"/>
              <w:right w:val="single" w:sz="8" w:space="0" w:color="auto"/>
            </w:tcBorders>
            <w:shd w:val="clear" w:color="auto" w:fill="auto"/>
            <w:noWrap/>
            <w:textDirection w:val="btLr"/>
            <w:vAlign w:val="center"/>
            <w:hideMark/>
          </w:tcPr>
          <w:p w14:paraId="69AFD149" w14:textId="77777777" w:rsidR="005378B7" w:rsidRPr="005378B7" w:rsidRDefault="005378B7" w:rsidP="005378B7">
            <w:pPr>
              <w:jc w:val="center"/>
              <w:rPr>
                <w:rFonts w:ascii="Montserrat Regular" w:eastAsia="Times New Roman" w:hAnsi="Montserrat Regular" w:cs="Times New Roman"/>
                <w:b/>
                <w:bCs/>
                <w:color w:val="000000"/>
                <w:sz w:val="20"/>
                <w:szCs w:val="20"/>
                <w:lang w:eastAsia="en-US"/>
              </w:rPr>
            </w:pPr>
            <w:r w:rsidRPr="005378B7">
              <w:rPr>
                <w:rFonts w:ascii="Montserrat Regular" w:eastAsia="Times New Roman" w:hAnsi="Montserrat Regular" w:cs="Times New Roman"/>
                <w:b/>
                <w:bCs/>
                <w:color w:val="000000"/>
                <w:sz w:val="20"/>
                <w:szCs w:val="20"/>
                <w:lang w:eastAsia="en-US"/>
              </w:rPr>
              <w:t>Alimentación</w:t>
            </w:r>
          </w:p>
        </w:tc>
        <w:tc>
          <w:tcPr>
            <w:tcW w:w="1590" w:type="pct"/>
            <w:tcBorders>
              <w:top w:val="single" w:sz="8" w:space="0" w:color="auto"/>
              <w:left w:val="nil"/>
              <w:bottom w:val="single" w:sz="8" w:space="0" w:color="auto"/>
              <w:right w:val="single" w:sz="8" w:space="0" w:color="auto"/>
            </w:tcBorders>
            <w:shd w:val="clear" w:color="auto" w:fill="auto"/>
            <w:vAlign w:val="center"/>
            <w:hideMark/>
          </w:tcPr>
          <w:p w14:paraId="18FCBAA8" w14:textId="77777777" w:rsidR="005378B7" w:rsidRPr="005378B7" w:rsidRDefault="005378B7" w:rsidP="005378B7">
            <w:pPr>
              <w:rPr>
                <w:rFonts w:ascii="Montserrat" w:eastAsia="Times New Roman" w:hAnsi="Montserrat" w:cs="Times New Roman"/>
                <w:b/>
                <w:bCs/>
                <w:color w:val="000000"/>
                <w:sz w:val="20"/>
                <w:szCs w:val="20"/>
                <w:lang w:eastAsia="en-US"/>
              </w:rPr>
            </w:pPr>
            <w:r w:rsidRPr="005378B7">
              <w:rPr>
                <w:rFonts w:ascii="Montserrat" w:eastAsia="Times New Roman" w:hAnsi="Montserrat" w:cs="Times New Roman"/>
                <w:b/>
                <w:bCs/>
                <w:color w:val="000000"/>
                <w:sz w:val="20"/>
                <w:szCs w:val="20"/>
                <w:lang w:eastAsia="en-US"/>
              </w:rPr>
              <w:t>Alimentación</w:t>
            </w:r>
          </w:p>
        </w:tc>
        <w:tc>
          <w:tcPr>
            <w:tcW w:w="3221" w:type="pct"/>
            <w:tcBorders>
              <w:top w:val="single" w:sz="8" w:space="0" w:color="auto"/>
              <w:left w:val="nil"/>
              <w:bottom w:val="single" w:sz="8" w:space="0" w:color="auto"/>
              <w:right w:val="single" w:sz="8" w:space="0" w:color="auto"/>
            </w:tcBorders>
            <w:shd w:val="clear" w:color="auto" w:fill="auto"/>
            <w:vAlign w:val="center"/>
            <w:hideMark/>
          </w:tcPr>
          <w:p w14:paraId="0C81D8D2" w14:textId="4AA43BD0" w:rsidR="00C10459" w:rsidRDefault="00C10459" w:rsidP="00C10459">
            <w:pPr>
              <w:jc w:val="both"/>
              <w:rPr>
                <w:rFonts w:ascii="Montserrat" w:hAnsi="Montserrat"/>
                <w:color w:val="000000"/>
                <w:sz w:val="20"/>
                <w:szCs w:val="20"/>
              </w:rPr>
            </w:pPr>
            <w:r>
              <w:rPr>
                <w:rFonts w:ascii="Montserrat" w:hAnsi="Montserrat"/>
                <w:color w:val="000000"/>
                <w:sz w:val="20"/>
                <w:szCs w:val="20"/>
              </w:rPr>
              <w:t>Deberá ofrecerse en diferentes momentos, es decir, en el lugar de hospedaje permanente, e</w:t>
            </w:r>
            <w:r w:rsidR="00B83456">
              <w:rPr>
                <w:rFonts w:ascii="Montserrat" w:hAnsi="Montserrat"/>
                <w:color w:val="000000"/>
                <w:sz w:val="20"/>
                <w:szCs w:val="20"/>
              </w:rPr>
              <w:t>n el</w:t>
            </w:r>
            <w:r>
              <w:rPr>
                <w:rFonts w:ascii="Montserrat" w:hAnsi="Montserrat"/>
                <w:color w:val="000000"/>
                <w:sz w:val="20"/>
                <w:szCs w:val="20"/>
              </w:rPr>
              <w:t xml:space="preserve"> hospedaje temporal</w:t>
            </w:r>
            <w:r w:rsidR="00B83456">
              <w:rPr>
                <w:rFonts w:ascii="Montserrat" w:hAnsi="Montserrat"/>
                <w:color w:val="000000"/>
                <w:sz w:val="20"/>
                <w:szCs w:val="20"/>
              </w:rPr>
              <w:t xml:space="preserve"> y en los servicios de traslado.</w:t>
            </w:r>
          </w:p>
          <w:p w14:paraId="358AF8AB" w14:textId="58BE02E4" w:rsidR="00C10459" w:rsidRDefault="00C10459" w:rsidP="00C10459">
            <w:pPr>
              <w:jc w:val="both"/>
              <w:rPr>
                <w:rFonts w:ascii="Montserrat" w:hAnsi="Montserrat"/>
                <w:color w:val="000000"/>
                <w:sz w:val="20"/>
                <w:szCs w:val="20"/>
              </w:rPr>
            </w:pPr>
            <w:r>
              <w:rPr>
                <w:rFonts w:ascii="Montserrat" w:hAnsi="Montserrat"/>
                <w:color w:val="000000"/>
                <w:sz w:val="20"/>
                <w:szCs w:val="20"/>
              </w:rPr>
              <w:t xml:space="preserve">Cuando el traslado sea totalmente terrestre el </w:t>
            </w:r>
            <w:r w:rsidRPr="00C10459">
              <w:rPr>
                <w:rFonts w:ascii="Montserrat" w:hAnsi="Montserrat"/>
                <w:b/>
                <w:bCs/>
                <w:color w:val="000000"/>
                <w:sz w:val="20"/>
                <w:szCs w:val="20"/>
              </w:rPr>
              <w:t>PROVEEDOR</w:t>
            </w:r>
            <w:r>
              <w:rPr>
                <w:rFonts w:ascii="Montserrat" w:hAnsi="Montserrat"/>
                <w:color w:val="000000"/>
                <w:sz w:val="20"/>
                <w:szCs w:val="20"/>
              </w:rPr>
              <w:t xml:space="preserve"> deberá brindar el servicio de alimentación el tiempo que dure el traslado con paradas en los horarios destinados para ello.</w:t>
            </w:r>
            <w:r>
              <w:rPr>
                <w:rFonts w:ascii="Montserrat" w:hAnsi="Montserrat"/>
                <w:color w:val="000000"/>
                <w:sz w:val="20"/>
                <w:szCs w:val="20"/>
              </w:rPr>
              <w:br/>
              <w:t xml:space="preserve">El </w:t>
            </w:r>
            <w:r w:rsidRPr="00C10459">
              <w:rPr>
                <w:rFonts w:ascii="Montserrat" w:hAnsi="Montserrat"/>
                <w:b/>
                <w:bCs/>
                <w:color w:val="000000"/>
                <w:sz w:val="20"/>
                <w:szCs w:val="20"/>
              </w:rPr>
              <w:t>PROVEEDOR</w:t>
            </w:r>
            <w:r>
              <w:rPr>
                <w:rFonts w:ascii="Montserrat" w:hAnsi="Montserrat"/>
                <w:color w:val="000000"/>
                <w:sz w:val="20"/>
                <w:szCs w:val="20"/>
              </w:rPr>
              <w:t xml:space="preserve"> deberá brindar el servicio de alimentación durante el tiempo que duren los traslados en tres comidas por día y que cumplan las siguientes condiciones:</w:t>
            </w:r>
          </w:p>
          <w:p w14:paraId="28B5C201" w14:textId="1BA5E3B5" w:rsidR="00C10459" w:rsidRDefault="00C10459" w:rsidP="00C10459">
            <w:pPr>
              <w:jc w:val="both"/>
              <w:rPr>
                <w:rFonts w:ascii="Montserrat" w:hAnsi="Montserrat"/>
                <w:color w:val="000000"/>
                <w:sz w:val="20"/>
                <w:szCs w:val="20"/>
              </w:rPr>
            </w:pPr>
            <w:r>
              <w:rPr>
                <w:rFonts w:ascii="Montserrat" w:hAnsi="Montserrat"/>
                <w:color w:val="000000"/>
                <w:sz w:val="20"/>
                <w:szCs w:val="20"/>
              </w:rPr>
              <w:t>• En apego a las disposiciones normativas en materia de Ley de Austeridad Republicana, la Alimentación no podrá incluir bebidas alcohólicas, los alimentos que se brinden no deben ser ultra procesados, aquellos productos alterados por la adición o introducción de sustancias (sal, azúcar, aceite, preservantes y/o aditivos) que cambian la naturaleza de los alimentos.</w:t>
            </w:r>
          </w:p>
          <w:p w14:paraId="7F55BB0A" w14:textId="2A080874" w:rsidR="00EF2334" w:rsidRDefault="00EF2334" w:rsidP="00C10459">
            <w:pPr>
              <w:jc w:val="both"/>
              <w:rPr>
                <w:rFonts w:ascii="Montserrat" w:hAnsi="Montserrat"/>
                <w:color w:val="000000"/>
                <w:sz w:val="20"/>
                <w:szCs w:val="20"/>
              </w:rPr>
            </w:pPr>
            <w:r>
              <w:rPr>
                <w:rFonts w:ascii="Montserrat" w:hAnsi="Montserrat"/>
                <w:color w:val="000000"/>
                <w:sz w:val="20"/>
                <w:szCs w:val="20"/>
              </w:rPr>
              <w:t>• La alimentación que se ofrezca a los Profesionales de la Salud deberá considerar el Plano del Bien Comer establecido en la NORMA Oficial Mexicana NOM-043-SSA2-2012, Servicios básicos de salud. Promoción y educación para la salud en materia alimentaria. Criterios para brindar orientación.</w:t>
            </w:r>
          </w:p>
          <w:p w14:paraId="32919068" w14:textId="3FC0EAC3" w:rsidR="00C10459" w:rsidRPr="005378B7" w:rsidRDefault="00C10459" w:rsidP="00C10459">
            <w:pPr>
              <w:jc w:val="both"/>
              <w:rPr>
                <w:rFonts w:ascii="Montserrat" w:hAnsi="Montserrat"/>
                <w:color w:val="000000"/>
                <w:sz w:val="20"/>
                <w:szCs w:val="20"/>
              </w:rPr>
            </w:pPr>
            <w:r>
              <w:rPr>
                <w:rFonts w:ascii="Montserrat" w:hAnsi="Montserrat"/>
                <w:color w:val="000000"/>
                <w:sz w:val="20"/>
                <w:szCs w:val="20"/>
              </w:rPr>
              <w:t>• Los inmuebles donde se preste el servicio de alimentación deberán de ubicarse en la ruta designada para los traslados.</w:t>
            </w:r>
          </w:p>
        </w:tc>
      </w:tr>
    </w:tbl>
    <w:p w14:paraId="5BF8B4B5" w14:textId="77777777" w:rsidR="00AA0B58" w:rsidRPr="00657796" w:rsidRDefault="00AA0B58" w:rsidP="00537391">
      <w:pPr>
        <w:pStyle w:val="Prrafodelista"/>
        <w:spacing w:after="0"/>
        <w:ind w:left="0"/>
        <w:jc w:val="both"/>
        <w:rPr>
          <w:rFonts w:ascii="Montserrat" w:hAnsi="Montserrat"/>
          <w:sz w:val="20"/>
          <w:szCs w:val="20"/>
        </w:rPr>
      </w:pPr>
    </w:p>
    <w:p w14:paraId="7B44BE1E" w14:textId="7D768D6F" w:rsidR="00BE2223" w:rsidRPr="00657796" w:rsidRDefault="00B539DB" w:rsidP="00EF37CE">
      <w:pPr>
        <w:pStyle w:val="Prrafodelista"/>
        <w:numPr>
          <w:ilvl w:val="2"/>
          <w:numId w:val="1"/>
        </w:numPr>
        <w:spacing w:after="0"/>
        <w:jc w:val="both"/>
        <w:rPr>
          <w:rFonts w:ascii="Montserrat" w:hAnsi="Montserrat"/>
          <w:b/>
          <w:sz w:val="20"/>
          <w:szCs w:val="20"/>
        </w:rPr>
      </w:pPr>
      <w:r w:rsidRPr="00657796">
        <w:rPr>
          <w:rFonts w:ascii="Montserrat" w:hAnsi="Montserrat"/>
          <w:b/>
          <w:sz w:val="20"/>
          <w:szCs w:val="20"/>
        </w:rPr>
        <w:t>RESGUARDO DE PERTENENCIAS</w:t>
      </w:r>
    </w:p>
    <w:p w14:paraId="173E7F42" w14:textId="77777777" w:rsidR="00BE2223" w:rsidRPr="00BE2223" w:rsidRDefault="00BE2223" w:rsidP="00537391">
      <w:pPr>
        <w:pStyle w:val="Prrafodelista"/>
        <w:spacing w:after="0"/>
        <w:ind w:left="0"/>
        <w:jc w:val="both"/>
        <w:rPr>
          <w:rFonts w:ascii="Montserrat" w:hAnsi="Montserrat"/>
          <w:sz w:val="20"/>
          <w:szCs w:val="20"/>
        </w:rPr>
      </w:pPr>
    </w:p>
    <w:p w14:paraId="43A88CA0" w14:textId="4B857881" w:rsidR="00B539DB" w:rsidRDefault="00BE2223" w:rsidP="00537391">
      <w:pPr>
        <w:pStyle w:val="Prrafodelista"/>
        <w:spacing w:after="0"/>
        <w:ind w:left="0"/>
        <w:jc w:val="both"/>
        <w:rPr>
          <w:rFonts w:ascii="Montserrat" w:hAnsi="Montserrat"/>
          <w:sz w:val="20"/>
          <w:szCs w:val="20"/>
        </w:rPr>
      </w:pPr>
      <w:r w:rsidRPr="000A082D">
        <w:rPr>
          <w:rFonts w:ascii="Montserrat" w:hAnsi="Montserrat"/>
          <w:sz w:val="20"/>
          <w:szCs w:val="20"/>
        </w:rPr>
        <w:t xml:space="preserve">En caso de ser requerido, el </w:t>
      </w:r>
      <w:r w:rsidR="00F81A60" w:rsidRPr="00F81A60">
        <w:rPr>
          <w:rFonts w:ascii="Montserrat" w:hAnsi="Montserrat"/>
          <w:b/>
          <w:bCs/>
          <w:sz w:val="20"/>
          <w:szCs w:val="20"/>
        </w:rPr>
        <w:t>PROVEEDOR</w:t>
      </w:r>
      <w:r w:rsidRPr="000A082D">
        <w:rPr>
          <w:rFonts w:ascii="Montserrat" w:hAnsi="Montserrat"/>
          <w:sz w:val="20"/>
          <w:szCs w:val="20"/>
        </w:rPr>
        <w:t xml:space="preserve"> deberá proporcionar</w:t>
      </w:r>
      <w:r w:rsidR="00B539DB" w:rsidRPr="000A082D">
        <w:rPr>
          <w:rFonts w:ascii="Montserrat" w:hAnsi="Montserrat"/>
          <w:sz w:val="20"/>
          <w:szCs w:val="20"/>
        </w:rPr>
        <w:t>, sin costo,</w:t>
      </w:r>
      <w:r w:rsidRPr="000A082D">
        <w:rPr>
          <w:rFonts w:ascii="Montserrat" w:hAnsi="Montserrat"/>
          <w:sz w:val="20"/>
          <w:szCs w:val="20"/>
        </w:rPr>
        <w:t xml:space="preserve"> un espacio tipo bodega </w:t>
      </w:r>
      <w:r w:rsidR="00B539DB" w:rsidRPr="000A082D">
        <w:rPr>
          <w:rFonts w:ascii="Montserrat" w:hAnsi="Montserrat"/>
          <w:sz w:val="20"/>
          <w:szCs w:val="20"/>
        </w:rPr>
        <w:t xml:space="preserve">con seguridad y limpieza </w:t>
      </w:r>
      <w:r w:rsidRPr="000A082D">
        <w:rPr>
          <w:rFonts w:ascii="Montserrat" w:hAnsi="Montserrat"/>
          <w:sz w:val="20"/>
          <w:szCs w:val="20"/>
        </w:rPr>
        <w:t xml:space="preserve">donde los </w:t>
      </w:r>
      <w:r w:rsidR="00692576" w:rsidRPr="00692576">
        <w:rPr>
          <w:rFonts w:ascii="Montserrat" w:hAnsi="Montserrat"/>
          <w:b/>
          <w:sz w:val="20"/>
          <w:szCs w:val="20"/>
        </w:rPr>
        <w:t>Profesionales de la Salud</w:t>
      </w:r>
      <w:r w:rsidR="00EF37CE" w:rsidRPr="000A082D">
        <w:rPr>
          <w:rFonts w:ascii="Montserrat" w:hAnsi="Montserrat"/>
          <w:sz w:val="20"/>
          <w:szCs w:val="20"/>
        </w:rPr>
        <w:t xml:space="preserve"> </w:t>
      </w:r>
      <w:r w:rsidRPr="000A082D">
        <w:rPr>
          <w:rFonts w:ascii="Montserrat" w:hAnsi="Montserrat"/>
          <w:sz w:val="20"/>
          <w:szCs w:val="20"/>
        </w:rPr>
        <w:t xml:space="preserve">puedan resguardar hasta 35 </w:t>
      </w:r>
      <w:r w:rsidR="00B539DB" w:rsidRPr="000A082D">
        <w:rPr>
          <w:rFonts w:ascii="Montserrat" w:hAnsi="Montserrat"/>
          <w:sz w:val="20"/>
          <w:szCs w:val="20"/>
        </w:rPr>
        <w:t>(treinta y cinco) kilogramos</w:t>
      </w:r>
      <w:r w:rsidRPr="000A082D">
        <w:rPr>
          <w:rFonts w:ascii="Montserrat" w:hAnsi="Montserrat"/>
          <w:sz w:val="20"/>
          <w:szCs w:val="20"/>
        </w:rPr>
        <w:t xml:space="preserve"> de pertenencias que no puedan ser trasladadas</w:t>
      </w:r>
      <w:r w:rsidR="00B539DB" w:rsidRPr="000A082D">
        <w:rPr>
          <w:rFonts w:ascii="Montserrat" w:hAnsi="Montserrat"/>
          <w:sz w:val="20"/>
          <w:szCs w:val="20"/>
        </w:rPr>
        <w:t xml:space="preserve"> por motivo de viaje, previa aprobación de la persona designada </w:t>
      </w:r>
      <w:r w:rsidR="00510BEE">
        <w:rPr>
          <w:rFonts w:ascii="Montserrat" w:hAnsi="Montserrat"/>
          <w:sz w:val="20"/>
          <w:szCs w:val="20"/>
        </w:rPr>
        <w:t>por el</w:t>
      </w:r>
      <w:r w:rsidR="00B539DB" w:rsidRPr="000A082D">
        <w:rPr>
          <w:rFonts w:ascii="Montserrat" w:hAnsi="Montserrat"/>
          <w:sz w:val="20"/>
          <w:szCs w:val="20"/>
        </w:rPr>
        <w:t xml:space="preserve"> </w:t>
      </w:r>
      <w:r w:rsidR="00B539DB" w:rsidRPr="00332495">
        <w:rPr>
          <w:rFonts w:ascii="Montserrat" w:hAnsi="Montserrat"/>
          <w:b/>
          <w:sz w:val="20"/>
        </w:rPr>
        <w:t>Área Técnica</w:t>
      </w:r>
      <w:r w:rsidR="00270687" w:rsidRPr="00510BEE">
        <w:rPr>
          <w:rFonts w:ascii="Montserrat" w:hAnsi="Montserrat"/>
          <w:b/>
          <w:bCs/>
          <w:sz w:val="20"/>
          <w:szCs w:val="20"/>
        </w:rPr>
        <w:t xml:space="preserve"> de la UAS</w:t>
      </w:r>
      <w:r w:rsidRPr="000A082D">
        <w:rPr>
          <w:rFonts w:ascii="Montserrat" w:hAnsi="Montserrat"/>
          <w:sz w:val="20"/>
          <w:szCs w:val="20"/>
        </w:rPr>
        <w:t>.</w:t>
      </w:r>
      <w:r w:rsidRPr="00BE2223">
        <w:rPr>
          <w:rFonts w:ascii="Montserrat" w:hAnsi="Montserrat"/>
          <w:sz w:val="20"/>
          <w:szCs w:val="20"/>
        </w:rPr>
        <w:t xml:space="preserve"> </w:t>
      </w:r>
    </w:p>
    <w:p w14:paraId="7037B82D" w14:textId="77777777" w:rsidR="00B539DB" w:rsidRDefault="00B539DB" w:rsidP="00537391">
      <w:pPr>
        <w:pStyle w:val="Prrafodelista"/>
        <w:spacing w:after="0"/>
        <w:ind w:left="0"/>
        <w:jc w:val="both"/>
        <w:rPr>
          <w:rFonts w:ascii="Montserrat" w:hAnsi="Montserrat"/>
          <w:sz w:val="20"/>
          <w:szCs w:val="20"/>
        </w:rPr>
      </w:pPr>
    </w:p>
    <w:p w14:paraId="6077206B" w14:textId="0DF0ED6E" w:rsidR="00BE2223" w:rsidRPr="00BE2223" w:rsidRDefault="00B539DB" w:rsidP="00537391">
      <w:pPr>
        <w:pStyle w:val="Prrafodelista"/>
        <w:spacing w:after="0"/>
        <w:ind w:left="0"/>
        <w:jc w:val="both"/>
        <w:rPr>
          <w:rFonts w:ascii="Montserrat" w:hAnsi="Montserrat"/>
          <w:sz w:val="20"/>
          <w:szCs w:val="20"/>
        </w:rPr>
      </w:pPr>
      <w:r>
        <w:rPr>
          <w:rFonts w:ascii="Montserrat" w:hAnsi="Montserrat"/>
          <w:sz w:val="20"/>
          <w:szCs w:val="20"/>
        </w:rPr>
        <w:lastRenderedPageBreak/>
        <w:t xml:space="preserve">Dichas pertenencias deberán ser identificadas y conciliadas entre el personal </w:t>
      </w:r>
      <w:r w:rsidR="00EF37CE">
        <w:rPr>
          <w:rFonts w:ascii="Montserrat" w:hAnsi="Montserrat"/>
          <w:sz w:val="20"/>
          <w:szCs w:val="20"/>
        </w:rPr>
        <w:t xml:space="preserve">designado </w:t>
      </w:r>
      <w:r w:rsidR="00510BEE">
        <w:rPr>
          <w:rFonts w:ascii="Montserrat" w:hAnsi="Montserrat"/>
          <w:sz w:val="20"/>
          <w:szCs w:val="20"/>
        </w:rPr>
        <w:t>por el</w:t>
      </w:r>
      <w:r>
        <w:rPr>
          <w:rFonts w:ascii="Montserrat" w:hAnsi="Montserrat"/>
          <w:sz w:val="20"/>
          <w:szCs w:val="20"/>
        </w:rPr>
        <w:t xml:space="preserve"> </w:t>
      </w:r>
      <w:r w:rsidR="00F81A60" w:rsidRPr="00F81A60">
        <w:rPr>
          <w:rFonts w:ascii="Montserrat" w:hAnsi="Montserrat"/>
          <w:b/>
          <w:bCs/>
          <w:sz w:val="20"/>
          <w:szCs w:val="20"/>
        </w:rPr>
        <w:t>PROVEEDOR</w:t>
      </w:r>
      <w:r>
        <w:rPr>
          <w:rFonts w:ascii="Montserrat" w:hAnsi="Montserrat"/>
          <w:sz w:val="20"/>
          <w:szCs w:val="20"/>
        </w:rPr>
        <w:t xml:space="preserve"> y el Profesional de la Salud que requiera el servicio y</w:t>
      </w:r>
      <w:r w:rsidR="00BE2223" w:rsidRPr="00BE2223">
        <w:rPr>
          <w:rFonts w:ascii="Montserrat" w:hAnsi="Montserrat"/>
          <w:sz w:val="20"/>
          <w:szCs w:val="20"/>
        </w:rPr>
        <w:t xml:space="preserve"> serán resguardadas hasta el retorno </w:t>
      </w:r>
      <w:r w:rsidR="00EF37CE">
        <w:rPr>
          <w:rFonts w:ascii="Montserrat" w:hAnsi="Montserrat"/>
          <w:sz w:val="20"/>
          <w:szCs w:val="20"/>
        </w:rPr>
        <w:t>de éste</w:t>
      </w:r>
      <w:r w:rsidR="00BE2223" w:rsidRPr="00BE2223">
        <w:rPr>
          <w:rFonts w:ascii="Montserrat" w:hAnsi="Montserrat"/>
          <w:sz w:val="20"/>
          <w:szCs w:val="20"/>
        </w:rPr>
        <w:t xml:space="preserve">. </w:t>
      </w:r>
    </w:p>
    <w:p w14:paraId="2F7A8587" w14:textId="77777777" w:rsidR="0025001D" w:rsidRDefault="0025001D" w:rsidP="000A7500">
      <w:pPr>
        <w:pStyle w:val="Prrafodelista"/>
        <w:spacing w:after="0"/>
        <w:ind w:left="0"/>
        <w:jc w:val="both"/>
        <w:rPr>
          <w:rFonts w:ascii="Montserrat" w:hAnsi="Montserrat"/>
          <w:sz w:val="20"/>
          <w:szCs w:val="20"/>
        </w:rPr>
      </w:pPr>
    </w:p>
    <w:p w14:paraId="6FC1DCE9" w14:textId="5A6CCDD2" w:rsidR="00BE2223" w:rsidRPr="006F39A7" w:rsidRDefault="000A7500" w:rsidP="00C74C15">
      <w:pPr>
        <w:pStyle w:val="Prrafodelista"/>
        <w:ind w:left="0"/>
        <w:jc w:val="both"/>
        <w:rPr>
          <w:rFonts w:ascii="Montserrat" w:eastAsia="Montserrat" w:hAnsi="Montserrat" w:cs="Montserrat"/>
          <w:sz w:val="20"/>
          <w:szCs w:val="20"/>
        </w:rPr>
      </w:pPr>
      <w:r>
        <w:rPr>
          <w:rFonts w:ascii="Montserrat" w:hAnsi="Montserrat"/>
          <w:sz w:val="20"/>
          <w:szCs w:val="20"/>
        </w:rPr>
        <w:t xml:space="preserve">Este </w:t>
      </w:r>
      <w:r w:rsidR="00BE2223" w:rsidRPr="00BE2223">
        <w:rPr>
          <w:rFonts w:ascii="Montserrat" w:hAnsi="Montserrat"/>
          <w:sz w:val="20"/>
          <w:szCs w:val="20"/>
        </w:rPr>
        <w:t>requerimiento s</w:t>
      </w:r>
      <w:r w:rsidR="00EF37CE">
        <w:rPr>
          <w:rFonts w:ascii="Montserrat" w:hAnsi="Montserrat"/>
          <w:sz w:val="20"/>
          <w:szCs w:val="20"/>
        </w:rPr>
        <w:t>ó</w:t>
      </w:r>
      <w:r w:rsidR="00BE2223" w:rsidRPr="00BE2223">
        <w:rPr>
          <w:rFonts w:ascii="Montserrat" w:hAnsi="Montserrat"/>
          <w:sz w:val="20"/>
          <w:szCs w:val="20"/>
        </w:rPr>
        <w:t>lo contempla el resguardo de pertenencias con las condiciones antes mencionadas, no contempla el envío</w:t>
      </w:r>
      <w:r w:rsidR="00E34888">
        <w:rPr>
          <w:rFonts w:ascii="Montserrat" w:hAnsi="Montserrat"/>
          <w:sz w:val="20"/>
          <w:szCs w:val="20"/>
        </w:rPr>
        <w:t xml:space="preserve"> o </w:t>
      </w:r>
      <w:r w:rsidR="00BE2223" w:rsidRPr="00BE2223">
        <w:rPr>
          <w:rFonts w:ascii="Montserrat" w:hAnsi="Montserrat"/>
          <w:sz w:val="20"/>
          <w:szCs w:val="20"/>
        </w:rPr>
        <w:t xml:space="preserve">traslado hacia </w:t>
      </w:r>
      <w:r w:rsidR="00E34888" w:rsidRPr="00BE2223">
        <w:rPr>
          <w:rFonts w:ascii="Montserrat" w:hAnsi="Montserrat"/>
          <w:sz w:val="20"/>
          <w:szCs w:val="20"/>
        </w:rPr>
        <w:t>alg</w:t>
      </w:r>
      <w:r w:rsidR="00E34888">
        <w:rPr>
          <w:rFonts w:ascii="Montserrat" w:hAnsi="Montserrat"/>
          <w:sz w:val="20"/>
          <w:szCs w:val="20"/>
        </w:rPr>
        <w:t>una</w:t>
      </w:r>
      <w:r w:rsidR="00E34888" w:rsidRPr="00BE2223">
        <w:rPr>
          <w:rFonts w:ascii="Montserrat" w:hAnsi="Montserrat"/>
          <w:sz w:val="20"/>
          <w:szCs w:val="20"/>
        </w:rPr>
        <w:t xml:space="preserve"> </w:t>
      </w:r>
      <w:r w:rsidR="00E34888">
        <w:rPr>
          <w:rFonts w:ascii="Montserrat" w:hAnsi="Montserrat"/>
          <w:sz w:val="20"/>
          <w:szCs w:val="20"/>
        </w:rPr>
        <w:t xml:space="preserve">otra </w:t>
      </w:r>
      <w:r w:rsidR="00A82454">
        <w:rPr>
          <w:rFonts w:ascii="Montserrat" w:hAnsi="Montserrat"/>
          <w:sz w:val="20"/>
          <w:szCs w:val="20"/>
        </w:rPr>
        <w:t>Entidad Federativa</w:t>
      </w:r>
      <w:r w:rsidR="00E34888" w:rsidRPr="00BE2223">
        <w:rPr>
          <w:rFonts w:ascii="Montserrat" w:hAnsi="Montserrat"/>
          <w:sz w:val="20"/>
          <w:szCs w:val="20"/>
        </w:rPr>
        <w:t xml:space="preserve"> </w:t>
      </w:r>
      <w:r w:rsidR="00E34888">
        <w:rPr>
          <w:rFonts w:ascii="Montserrat" w:hAnsi="Montserrat"/>
          <w:sz w:val="20"/>
          <w:szCs w:val="20"/>
        </w:rPr>
        <w:t>o</w:t>
      </w:r>
      <w:r w:rsidR="00E34888" w:rsidRPr="00BE2223">
        <w:rPr>
          <w:rFonts w:ascii="Montserrat" w:hAnsi="Montserrat"/>
          <w:sz w:val="20"/>
          <w:szCs w:val="20"/>
        </w:rPr>
        <w:t xml:space="preserve"> </w:t>
      </w:r>
      <w:r w:rsidR="00BE2223" w:rsidRPr="00BE2223">
        <w:rPr>
          <w:rFonts w:ascii="Montserrat" w:hAnsi="Montserrat"/>
          <w:sz w:val="20"/>
          <w:szCs w:val="20"/>
        </w:rPr>
        <w:t xml:space="preserve">municipio en caso de que el Profesional sea reubicado. </w:t>
      </w:r>
      <w:r>
        <w:rPr>
          <w:rFonts w:ascii="Montserrat" w:hAnsi="Montserrat"/>
          <w:sz w:val="20"/>
          <w:szCs w:val="20"/>
        </w:rPr>
        <w:t xml:space="preserve">En caso de ser requerido se podrá solicitar el servicio de Transporte terrestre para reubicación, previa autorización del </w:t>
      </w:r>
      <w:r w:rsidRPr="00332495">
        <w:rPr>
          <w:rFonts w:ascii="Montserrat" w:hAnsi="Montserrat"/>
          <w:b/>
          <w:sz w:val="20"/>
        </w:rPr>
        <w:t>Área Técnica</w:t>
      </w:r>
      <w:r w:rsidR="00270687" w:rsidRPr="00510BEE">
        <w:rPr>
          <w:rFonts w:ascii="Montserrat" w:hAnsi="Montserrat"/>
          <w:b/>
          <w:bCs/>
          <w:sz w:val="20"/>
          <w:szCs w:val="20"/>
        </w:rPr>
        <w:t xml:space="preserve"> de la UAS</w:t>
      </w:r>
      <w:r>
        <w:rPr>
          <w:rFonts w:ascii="Montserrat" w:hAnsi="Montserrat"/>
          <w:sz w:val="20"/>
          <w:szCs w:val="20"/>
        </w:rPr>
        <w:t>.</w:t>
      </w:r>
    </w:p>
    <w:p w14:paraId="409F0F11" w14:textId="77777777" w:rsidR="00C10459" w:rsidRPr="002B58B5" w:rsidRDefault="00C10459" w:rsidP="000A7500">
      <w:pPr>
        <w:pStyle w:val="Prrafodelista"/>
        <w:spacing w:after="0"/>
        <w:ind w:left="0"/>
        <w:jc w:val="both"/>
        <w:rPr>
          <w:rFonts w:ascii="Montserrat" w:hAnsi="Montserrat"/>
          <w:sz w:val="20"/>
          <w:szCs w:val="20"/>
        </w:rPr>
      </w:pPr>
    </w:p>
    <w:p w14:paraId="34425D33" w14:textId="13886E91" w:rsidR="004B7DB1" w:rsidRPr="004B7DB1" w:rsidRDefault="004B7DB1" w:rsidP="00C74C15">
      <w:pPr>
        <w:pStyle w:val="Prrafodelista"/>
        <w:numPr>
          <w:ilvl w:val="2"/>
          <w:numId w:val="1"/>
        </w:numPr>
        <w:spacing w:after="0"/>
        <w:jc w:val="both"/>
        <w:rPr>
          <w:rFonts w:ascii="Montserrat" w:hAnsi="Montserrat"/>
          <w:b/>
          <w:sz w:val="20"/>
          <w:szCs w:val="20"/>
        </w:rPr>
      </w:pPr>
      <w:r w:rsidRPr="004B7DB1">
        <w:rPr>
          <w:rFonts w:ascii="Montserrat" w:hAnsi="Montserrat"/>
          <w:b/>
          <w:sz w:val="20"/>
          <w:szCs w:val="20"/>
        </w:rPr>
        <w:t>CAMBIOS Y CANCELACIONES</w:t>
      </w:r>
    </w:p>
    <w:p w14:paraId="70FE4DE2" w14:textId="77777777" w:rsidR="004B7DB1" w:rsidRPr="00C37963" w:rsidRDefault="004B7DB1" w:rsidP="00537391">
      <w:pPr>
        <w:pBdr>
          <w:top w:val="nil"/>
          <w:left w:val="nil"/>
          <w:bottom w:val="nil"/>
          <w:right w:val="nil"/>
          <w:between w:val="nil"/>
        </w:pBdr>
        <w:tabs>
          <w:tab w:val="left" w:pos="1134"/>
        </w:tabs>
        <w:ind w:right="-126"/>
        <w:rPr>
          <w:b/>
          <w:sz w:val="22"/>
          <w:szCs w:val="22"/>
        </w:rPr>
      </w:pPr>
    </w:p>
    <w:p w14:paraId="573AF83D" w14:textId="5F1D922F" w:rsidR="004B7DB1" w:rsidRPr="004B7DB1" w:rsidRDefault="004B7DB1" w:rsidP="00537391">
      <w:pPr>
        <w:pStyle w:val="Prrafodelista"/>
        <w:spacing w:after="0"/>
        <w:ind w:left="0"/>
        <w:jc w:val="both"/>
        <w:rPr>
          <w:rFonts w:ascii="Montserrat" w:hAnsi="Montserrat"/>
          <w:sz w:val="20"/>
          <w:szCs w:val="20"/>
        </w:rPr>
      </w:pPr>
      <w:r w:rsidRPr="004B7DB1">
        <w:rPr>
          <w:rFonts w:ascii="Montserrat" w:hAnsi="Montserrat"/>
          <w:sz w:val="20"/>
          <w:szCs w:val="20"/>
        </w:rPr>
        <w:t xml:space="preserve">El </w:t>
      </w:r>
      <w:r w:rsidR="00F81A60" w:rsidRPr="00F81A60">
        <w:rPr>
          <w:rFonts w:ascii="Montserrat" w:hAnsi="Montserrat"/>
          <w:b/>
          <w:bCs/>
          <w:sz w:val="20"/>
          <w:szCs w:val="20"/>
        </w:rPr>
        <w:t>PROVEEDOR</w:t>
      </w:r>
      <w:r w:rsidRPr="004B7DB1">
        <w:rPr>
          <w:rFonts w:ascii="Montserrat" w:hAnsi="Montserrat"/>
          <w:sz w:val="20"/>
          <w:szCs w:val="20"/>
        </w:rPr>
        <w:t xml:space="preserve"> deberá</w:t>
      </w:r>
      <w:r>
        <w:rPr>
          <w:rFonts w:ascii="Montserrat" w:hAnsi="Montserrat"/>
          <w:sz w:val="20"/>
          <w:szCs w:val="20"/>
        </w:rPr>
        <w:t xml:space="preserve"> reso</w:t>
      </w:r>
      <w:r w:rsidR="00B86F2D">
        <w:rPr>
          <w:rFonts w:ascii="Montserrat" w:hAnsi="Montserrat"/>
          <w:sz w:val="20"/>
          <w:szCs w:val="20"/>
        </w:rPr>
        <w:t>l</w:t>
      </w:r>
      <w:r>
        <w:rPr>
          <w:rFonts w:ascii="Montserrat" w:hAnsi="Montserrat"/>
          <w:sz w:val="20"/>
          <w:szCs w:val="20"/>
        </w:rPr>
        <w:t>ver cualquier cambio o cancelación</w:t>
      </w:r>
      <w:r w:rsidRPr="004B7DB1">
        <w:rPr>
          <w:rFonts w:ascii="Montserrat" w:hAnsi="Montserrat"/>
          <w:sz w:val="20"/>
          <w:szCs w:val="20"/>
        </w:rPr>
        <w:t xml:space="preserve"> </w:t>
      </w:r>
      <w:r w:rsidR="00C54EFF">
        <w:rPr>
          <w:rFonts w:ascii="Montserrat" w:hAnsi="Montserrat"/>
          <w:sz w:val="20"/>
          <w:szCs w:val="20"/>
        </w:rPr>
        <w:t xml:space="preserve">de acuerdo a las políticas establecidas </w:t>
      </w:r>
      <w:r w:rsidR="00B83A6A">
        <w:rPr>
          <w:rFonts w:ascii="Montserrat" w:hAnsi="Montserrat"/>
          <w:sz w:val="20"/>
          <w:szCs w:val="20"/>
        </w:rPr>
        <w:t xml:space="preserve">por </w:t>
      </w:r>
      <w:r w:rsidR="00B83A6A" w:rsidRPr="004B7DB1">
        <w:rPr>
          <w:rFonts w:ascii="Montserrat" w:hAnsi="Montserrat"/>
          <w:sz w:val="20"/>
          <w:szCs w:val="20"/>
        </w:rPr>
        <w:t>los</w:t>
      </w:r>
      <w:r w:rsidRPr="004B7DB1">
        <w:rPr>
          <w:rFonts w:ascii="Montserrat" w:hAnsi="Montserrat"/>
          <w:sz w:val="20"/>
          <w:szCs w:val="20"/>
        </w:rPr>
        <w:t xml:space="preserve"> hoteles, viviendas, habitaciones y restaurantes o lugares donde se preste el servicio de hospedaje y alimentación, con respecto a las reservaciones solicitadas, apoyando en todo momento al Profesional de la Salud al cual se le haya </w:t>
      </w:r>
      <w:r w:rsidR="00915A3E">
        <w:rPr>
          <w:rFonts w:ascii="Montserrat" w:hAnsi="Montserrat"/>
          <w:sz w:val="20"/>
          <w:szCs w:val="20"/>
        </w:rPr>
        <w:t>afectado por dicha situación.</w:t>
      </w:r>
    </w:p>
    <w:p w14:paraId="331E1C18" w14:textId="77777777" w:rsidR="004B7DB1" w:rsidRPr="004B7DB1" w:rsidRDefault="004B7DB1" w:rsidP="00537391">
      <w:pPr>
        <w:pStyle w:val="Prrafodelista"/>
        <w:spacing w:after="0"/>
        <w:ind w:left="0"/>
        <w:jc w:val="both"/>
        <w:rPr>
          <w:rFonts w:ascii="Montserrat" w:hAnsi="Montserrat"/>
          <w:sz w:val="20"/>
          <w:szCs w:val="20"/>
        </w:rPr>
      </w:pPr>
    </w:p>
    <w:p w14:paraId="2A0D4E68" w14:textId="0A81ADB2" w:rsidR="00E72A70" w:rsidRDefault="00915A3E" w:rsidP="00537391">
      <w:pPr>
        <w:pStyle w:val="Prrafodelista"/>
        <w:spacing w:after="0"/>
        <w:ind w:left="0"/>
        <w:jc w:val="both"/>
        <w:rPr>
          <w:rFonts w:ascii="Montserrat" w:hAnsi="Montserrat"/>
          <w:sz w:val="20"/>
          <w:szCs w:val="20"/>
        </w:rPr>
      </w:pPr>
      <w:r>
        <w:rPr>
          <w:rFonts w:ascii="Montserrat" w:hAnsi="Montserrat"/>
          <w:sz w:val="20"/>
          <w:szCs w:val="20"/>
        </w:rPr>
        <w:t xml:space="preserve">El </w:t>
      </w:r>
      <w:r w:rsidR="00F81A60" w:rsidRPr="00F81A60">
        <w:rPr>
          <w:rFonts w:ascii="Montserrat" w:hAnsi="Montserrat"/>
          <w:b/>
          <w:bCs/>
          <w:sz w:val="20"/>
          <w:szCs w:val="20"/>
        </w:rPr>
        <w:t>PROVEEDOR</w:t>
      </w:r>
      <w:r w:rsidRPr="00C74C15">
        <w:rPr>
          <w:rFonts w:ascii="Montserrat" w:hAnsi="Montserrat"/>
          <w:sz w:val="20"/>
          <w:szCs w:val="20"/>
        </w:rPr>
        <w:t xml:space="preserve"> deberá</w:t>
      </w:r>
      <w:r>
        <w:rPr>
          <w:rFonts w:ascii="Montserrat" w:hAnsi="Montserrat"/>
          <w:sz w:val="20"/>
          <w:szCs w:val="20"/>
        </w:rPr>
        <w:t xml:space="preserve"> t</w:t>
      </w:r>
      <w:r w:rsidR="004B7DB1" w:rsidRPr="004B7DB1">
        <w:rPr>
          <w:rFonts w:ascii="Montserrat" w:hAnsi="Montserrat"/>
          <w:sz w:val="20"/>
          <w:szCs w:val="20"/>
        </w:rPr>
        <w:t>ramitar los cambios y</w:t>
      </w:r>
      <w:r>
        <w:rPr>
          <w:rFonts w:ascii="Montserrat" w:hAnsi="Montserrat"/>
          <w:sz w:val="20"/>
          <w:szCs w:val="20"/>
        </w:rPr>
        <w:t>/o ajustes</w:t>
      </w:r>
      <w:r w:rsidR="004B7DB1" w:rsidRPr="004B7DB1">
        <w:rPr>
          <w:rFonts w:ascii="Montserrat" w:hAnsi="Montserrat"/>
          <w:sz w:val="20"/>
          <w:szCs w:val="20"/>
        </w:rPr>
        <w:t xml:space="preserve"> que se requieran de conformidad con los tiempos y cargos establecidos a las tarifas contratadas.</w:t>
      </w:r>
    </w:p>
    <w:p w14:paraId="0B0DA6A9" w14:textId="77777777" w:rsidR="00B33856" w:rsidRDefault="00B33856" w:rsidP="00537391">
      <w:pPr>
        <w:pStyle w:val="Prrafodelista"/>
        <w:spacing w:after="0"/>
        <w:ind w:left="0"/>
        <w:jc w:val="both"/>
        <w:rPr>
          <w:rFonts w:ascii="Montserrat" w:hAnsi="Montserrat"/>
          <w:sz w:val="20"/>
          <w:szCs w:val="20"/>
        </w:rPr>
      </w:pPr>
    </w:p>
    <w:p w14:paraId="52DC435A" w14:textId="77777777" w:rsidR="000A082D" w:rsidRDefault="000A082D" w:rsidP="000A082D">
      <w:pPr>
        <w:pStyle w:val="Sinespaciado"/>
        <w:numPr>
          <w:ilvl w:val="0"/>
          <w:numId w:val="1"/>
        </w:numPr>
        <w:rPr>
          <w:rFonts w:ascii="Montserrat" w:hAnsi="Montserrat"/>
          <w:b/>
          <w:sz w:val="20"/>
          <w:szCs w:val="20"/>
        </w:rPr>
      </w:pPr>
      <w:r>
        <w:rPr>
          <w:rFonts w:ascii="Montserrat" w:hAnsi="Montserrat"/>
          <w:b/>
          <w:sz w:val="20"/>
          <w:szCs w:val="20"/>
        </w:rPr>
        <w:t>OPERACIÓN DEL SERVICIO</w:t>
      </w:r>
    </w:p>
    <w:p w14:paraId="1A6D17B9" w14:textId="77777777" w:rsidR="00B33856" w:rsidRDefault="00B33856" w:rsidP="00B33856">
      <w:pPr>
        <w:pStyle w:val="Sinespaciado"/>
        <w:rPr>
          <w:rFonts w:ascii="Montserrat" w:hAnsi="Montserrat"/>
          <w:b/>
          <w:sz w:val="20"/>
          <w:szCs w:val="20"/>
        </w:rPr>
      </w:pPr>
    </w:p>
    <w:p w14:paraId="129B658C" w14:textId="1EA590E9" w:rsidR="000A082D" w:rsidRDefault="000A082D" w:rsidP="004F39CF">
      <w:pPr>
        <w:pStyle w:val="Sinespaciado"/>
        <w:numPr>
          <w:ilvl w:val="1"/>
          <w:numId w:val="1"/>
        </w:numPr>
        <w:ind w:left="567" w:hanging="557"/>
        <w:jc w:val="both"/>
        <w:rPr>
          <w:rFonts w:ascii="Montserrat" w:hAnsi="Montserrat"/>
          <w:b/>
          <w:sz w:val="20"/>
          <w:szCs w:val="20"/>
        </w:rPr>
      </w:pPr>
      <w:r>
        <w:rPr>
          <w:rFonts w:ascii="Montserrat" w:hAnsi="Montserrat"/>
          <w:b/>
          <w:sz w:val="20"/>
          <w:szCs w:val="20"/>
        </w:rPr>
        <w:t>CONDICIONES GENERALES</w:t>
      </w:r>
    </w:p>
    <w:p w14:paraId="77B066E8" w14:textId="77777777" w:rsidR="000A082D" w:rsidRDefault="000A082D" w:rsidP="00C74C15">
      <w:pPr>
        <w:pStyle w:val="Sinespaciado"/>
        <w:rPr>
          <w:rFonts w:ascii="Montserrat" w:hAnsi="Montserrat"/>
          <w:b/>
          <w:sz w:val="20"/>
          <w:szCs w:val="20"/>
        </w:rPr>
      </w:pPr>
    </w:p>
    <w:p w14:paraId="326EDF4D" w14:textId="456365F5" w:rsidR="00E72A70" w:rsidRPr="00E72A70" w:rsidRDefault="00F81A60" w:rsidP="00E72A70">
      <w:pPr>
        <w:pStyle w:val="Sinespaciado"/>
        <w:jc w:val="both"/>
        <w:rPr>
          <w:rFonts w:ascii="Montserrat" w:hAnsi="Montserrat"/>
          <w:b/>
          <w:sz w:val="20"/>
          <w:szCs w:val="20"/>
        </w:rPr>
      </w:pPr>
      <w:r w:rsidRPr="00F81A60">
        <w:rPr>
          <w:rFonts w:ascii="Montserrat" w:hAnsi="Montserrat"/>
          <w:b/>
          <w:sz w:val="20"/>
          <w:szCs w:val="20"/>
        </w:rPr>
        <w:t>ÓRDENES DE SERVICIO</w:t>
      </w:r>
      <w:r w:rsidR="00E72A70" w:rsidRPr="00E72A70">
        <w:rPr>
          <w:rFonts w:ascii="Montserrat" w:hAnsi="Montserrat"/>
          <w:b/>
          <w:sz w:val="20"/>
          <w:szCs w:val="20"/>
        </w:rPr>
        <w:t>S</w:t>
      </w:r>
    </w:p>
    <w:p w14:paraId="65A1EDDC" w14:textId="77777777" w:rsidR="00F61004" w:rsidRDefault="00F61004" w:rsidP="00E72A70">
      <w:pPr>
        <w:pStyle w:val="Sinespaciado"/>
        <w:jc w:val="both"/>
        <w:rPr>
          <w:rFonts w:ascii="Montserrat" w:hAnsi="Montserrat"/>
          <w:bCs/>
          <w:sz w:val="20"/>
          <w:szCs w:val="20"/>
        </w:rPr>
      </w:pPr>
    </w:p>
    <w:p w14:paraId="43D2C415" w14:textId="5DFA51AE" w:rsidR="00E72A70" w:rsidRDefault="00E72A70" w:rsidP="00E72A70">
      <w:pPr>
        <w:pStyle w:val="Sinespaciado"/>
        <w:jc w:val="both"/>
        <w:rPr>
          <w:rFonts w:ascii="Montserrat" w:hAnsi="Montserrat"/>
          <w:bCs/>
          <w:sz w:val="20"/>
          <w:szCs w:val="20"/>
        </w:rPr>
      </w:pPr>
      <w:r>
        <w:rPr>
          <w:rFonts w:ascii="Montserrat" w:hAnsi="Montserrat"/>
          <w:bCs/>
          <w:sz w:val="20"/>
          <w:szCs w:val="20"/>
        </w:rPr>
        <w:t xml:space="preserve">El </w:t>
      </w:r>
      <w:r>
        <w:rPr>
          <w:rFonts w:ascii="Montserrat" w:hAnsi="Montserrat"/>
          <w:b/>
          <w:sz w:val="20"/>
          <w:szCs w:val="20"/>
        </w:rPr>
        <w:t>SERVICIO</w:t>
      </w:r>
      <w:r>
        <w:rPr>
          <w:rFonts w:ascii="Montserrat" w:hAnsi="Montserrat"/>
          <w:bCs/>
          <w:sz w:val="20"/>
          <w:szCs w:val="20"/>
        </w:rPr>
        <w:t xml:space="preserve"> será administrado a través de formatos de </w:t>
      </w:r>
      <w:r w:rsidR="00F81A60" w:rsidRPr="00F81A60">
        <w:rPr>
          <w:rFonts w:ascii="Montserrat" w:hAnsi="Montserrat"/>
          <w:b/>
          <w:sz w:val="20"/>
          <w:szCs w:val="20"/>
        </w:rPr>
        <w:t>ORDEN DE SERVICIO</w:t>
      </w:r>
      <w:r>
        <w:rPr>
          <w:rFonts w:ascii="Montserrat" w:hAnsi="Montserrat"/>
          <w:bCs/>
          <w:sz w:val="20"/>
          <w:szCs w:val="20"/>
        </w:rPr>
        <w:t xml:space="preserve"> </w:t>
      </w:r>
      <w:r w:rsidR="00356E40" w:rsidRPr="00B86F2D">
        <w:rPr>
          <w:rFonts w:ascii="Montserrat" w:hAnsi="Montserrat"/>
          <w:bCs/>
          <w:sz w:val="20"/>
          <w:szCs w:val="20"/>
        </w:rPr>
        <w:t>(</w:t>
      </w:r>
      <w:r w:rsidR="00897B73" w:rsidRPr="00FF0770">
        <w:rPr>
          <w:rFonts w:ascii="Montserrat" w:hAnsi="Montserrat"/>
          <w:b/>
          <w:sz w:val="20"/>
          <w:szCs w:val="20"/>
        </w:rPr>
        <w:t xml:space="preserve">APÉNDICE </w:t>
      </w:r>
      <w:r w:rsidR="00B86F2D" w:rsidRPr="00FF0770">
        <w:rPr>
          <w:rFonts w:ascii="Montserrat" w:hAnsi="Montserrat"/>
          <w:b/>
          <w:sz w:val="20"/>
          <w:szCs w:val="20"/>
        </w:rPr>
        <w:t>1</w:t>
      </w:r>
      <w:r w:rsidR="00356E40" w:rsidRPr="00B86F2D">
        <w:rPr>
          <w:rFonts w:ascii="Montserrat" w:hAnsi="Montserrat"/>
          <w:bCs/>
          <w:sz w:val="20"/>
          <w:szCs w:val="20"/>
        </w:rPr>
        <w:t>)</w:t>
      </w:r>
      <w:r w:rsidR="00356E40">
        <w:rPr>
          <w:rFonts w:ascii="Montserrat" w:hAnsi="Montserrat"/>
          <w:bCs/>
          <w:sz w:val="20"/>
          <w:szCs w:val="20"/>
        </w:rPr>
        <w:t xml:space="preserve"> </w:t>
      </w:r>
      <w:r w:rsidR="00EF2334">
        <w:rPr>
          <w:rFonts w:ascii="Montserrat" w:hAnsi="Montserrat"/>
          <w:sz w:val="20"/>
          <w:szCs w:val="20"/>
        </w:rPr>
        <w:t xml:space="preserve">necesarios en los que </w:t>
      </w:r>
      <w:r w:rsidR="00270687">
        <w:rPr>
          <w:rFonts w:ascii="Montserrat" w:hAnsi="Montserrat"/>
          <w:sz w:val="20"/>
          <w:szCs w:val="20"/>
        </w:rPr>
        <w:t>se</w:t>
      </w:r>
      <w:r w:rsidR="00EF2334">
        <w:rPr>
          <w:rFonts w:ascii="Montserrat" w:hAnsi="Montserrat"/>
          <w:sz w:val="20"/>
          <w:szCs w:val="20"/>
        </w:rPr>
        <w:t xml:space="preserve"> incluya</w:t>
      </w:r>
      <w:r w:rsidR="00270687">
        <w:rPr>
          <w:rFonts w:ascii="Montserrat" w:hAnsi="Montserrat"/>
          <w:sz w:val="20"/>
          <w:szCs w:val="20"/>
        </w:rPr>
        <w:t>n</w:t>
      </w:r>
      <w:r w:rsidR="00EF2334">
        <w:rPr>
          <w:rFonts w:ascii="Montserrat" w:hAnsi="Montserrat"/>
          <w:sz w:val="20"/>
          <w:szCs w:val="20"/>
        </w:rPr>
        <w:t xml:space="preserve"> los requerimientos de transporte terrestre, hospedaje y/o alimentación para los Profesionales de la Salud asignados a algún Hospital y/o Unidad Médica del </w:t>
      </w:r>
      <w:r w:rsidR="00EF2334" w:rsidRPr="00F81A60">
        <w:rPr>
          <w:rFonts w:ascii="Montserrat" w:hAnsi="Montserrat"/>
          <w:b/>
          <w:sz w:val="20"/>
          <w:szCs w:val="20"/>
        </w:rPr>
        <w:t>IMSS-Bienestar</w:t>
      </w:r>
      <w:r>
        <w:rPr>
          <w:rFonts w:ascii="Montserrat" w:hAnsi="Montserrat"/>
          <w:bCs/>
          <w:sz w:val="20"/>
          <w:szCs w:val="20"/>
        </w:rPr>
        <w:t xml:space="preserve">, las cuales serán el medio oficial para la solicitud, validación y aceptación de los servicios prestados </w:t>
      </w:r>
      <w:r w:rsidR="00510BEE">
        <w:rPr>
          <w:rFonts w:ascii="Montserrat" w:hAnsi="Montserrat"/>
          <w:bCs/>
          <w:sz w:val="20"/>
          <w:szCs w:val="20"/>
        </w:rPr>
        <w:t>por el</w:t>
      </w:r>
      <w:r>
        <w:rPr>
          <w:rFonts w:ascii="Montserrat" w:hAnsi="Montserrat"/>
          <w:bCs/>
          <w:sz w:val="20"/>
          <w:szCs w:val="20"/>
        </w:rPr>
        <w:t xml:space="preserve"> </w:t>
      </w:r>
      <w:r w:rsidR="00F81A60" w:rsidRPr="00F81A60">
        <w:rPr>
          <w:rFonts w:ascii="Montserrat" w:hAnsi="Montserrat"/>
          <w:b/>
          <w:sz w:val="20"/>
          <w:szCs w:val="20"/>
        </w:rPr>
        <w:t>PROVEEDOR</w:t>
      </w:r>
      <w:r>
        <w:rPr>
          <w:rFonts w:ascii="Montserrat" w:hAnsi="Montserrat"/>
          <w:bCs/>
          <w:sz w:val="20"/>
          <w:szCs w:val="20"/>
        </w:rPr>
        <w:t>.</w:t>
      </w:r>
    </w:p>
    <w:p w14:paraId="6CF72EFC" w14:textId="77777777" w:rsidR="00D26A5F" w:rsidRDefault="00D26A5F" w:rsidP="00E72A70">
      <w:pPr>
        <w:pStyle w:val="Sinespaciado"/>
        <w:jc w:val="both"/>
        <w:rPr>
          <w:rFonts w:ascii="Montserrat" w:hAnsi="Montserrat"/>
          <w:bCs/>
          <w:sz w:val="20"/>
          <w:szCs w:val="20"/>
        </w:rPr>
      </w:pPr>
    </w:p>
    <w:p w14:paraId="0B8EC166" w14:textId="557C0880" w:rsidR="00D26A5F" w:rsidRPr="00D26A5F" w:rsidRDefault="00D26A5F" w:rsidP="00E72A70">
      <w:pPr>
        <w:pStyle w:val="Sinespaciado"/>
        <w:jc w:val="both"/>
        <w:rPr>
          <w:rFonts w:ascii="Montserrat" w:hAnsi="Montserrat"/>
          <w:bCs/>
          <w:sz w:val="20"/>
          <w:szCs w:val="20"/>
        </w:rPr>
      </w:pPr>
      <w:r>
        <w:rPr>
          <w:rFonts w:ascii="Montserrat" w:hAnsi="Montserrat"/>
          <w:bCs/>
          <w:sz w:val="20"/>
          <w:szCs w:val="20"/>
        </w:rPr>
        <w:t xml:space="preserve">El formato </w:t>
      </w:r>
      <w:r w:rsidR="00F81A60" w:rsidRPr="00F81A60">
        <w:rPr>
          <w:rFonts w:ascii="Montserrat" w:hAnsi="Montserrat"/>
          <w:b/>
          <w:sz w:val="20"/>
          <w:szCs w:val="20"/>
        </w:rPr>
        <w:t>ORDEN DE SERVICIO</w:t>
      </w:r>
      <w:r>
        <w:rPr>
          <w:rFonts w:ascii="Montserrat" w:hAnsi="Montserrat"/>
          <w:bCs/>
          <w:sz w:val="20"/>
          <w:szCs w:val="20"/>
        </w:rPr>
        <w:t xml:space="preserve"> </w:t>
      </w:r>
      <w:r w:rsidR="00EF2334">
        <w:rPr>
          <w:rFonts w:ascii="Montserrat" w:hAnsi="Montserrat"/>
          <w:bCs/>
          <w:sz w:val="20"/>
          <w:szCs w:val="20"/>
        </w:rPr>
        <w:t xml:space="preserve">deberá elaborarse por el </w:t>
      </w:r>
      <w:r w:rsidR="00C54EFF">
        <w:rPr>
          <w:rFonts w:ascii="Montserrat" w:hAnsi="Montserrat"/>
          <w:bCs/>
          <w:sz w:val="20"/>
          <w:szCs w:val="20"/>
        </w:rPr>
        <w:t xml:space="preserve">área técnica de la UAS del </w:t>
      </w:r>
      <w:r w:rsidR="00767C13" w:rsidRPr="00C54EFF">
        <w:rPr>
          <w:rFonts w:ascii="Montserrat" w:hAnsi="Montserrat"/>
          <w:b/>
          <w:sz w:val="20"/>
          <w:szCs w:val="20"/>
        </w:rPr>
        <w:t>IMSS-Bienestar</w:t>
      </w:r>
      <w:r w:rsidR="00767C13">
        <w:rPr>
          <w:rFonts w:ascii="Montserrat" w:hAnsi="Montserrat"/>
          <w:bCs/>
          <w:sz w:val="20"/>
          <w:szCs w:val="20"/>
        </w:rPr>
        <w:t xml:space="preserve"> designado y </w:t>
      </w:r>
      <w:r>
        <w:rPr>
          <w:rFonts w:ascii="Montserrat" w:hAnsi="Montserrat"/>
          <w:bCs/>
          <w:sz w:val="20"/>
          <w:szCs w:val="20"/>
        </w:rPr>
        <w:t xml:space="preserve">deberá </w:t>
      </w:r>
      <w:r w:rsidR="00B45514">
        <w:rPr>
          <w:rFonts w:ascii="Montserrat" w:hAnsi="Montserrat"/>
          <w:bCs/>
          <w:sz w:val="20"/>
          <w:szCs w:val="20"/>
        </w:rPr>
        <w:t xml:space="preserve">incluir la información de identificación de </w:t>
      </w:r>
      <w:r w:rsidR="001329CF">
        <w:rPr>
          <w:rFonts w:ascii="Montserrat" w:hAnsi="Montserrat"/>
          <w:bCs/>
          <w:sz w:val="20"/>
          <w:szCs w:val="20"/>
        </w:rPr>
        <w:t>los</w:t>
      </w:r>
      <w:r>
        <w:rPr>
          <w:rFonts w:ascii="Montserrat" w:hAnsi="Montserrat"/>
          <w:bCs/>
          <w:sz w:val="20"/>
          <w:szCs w:val="20"/>
        </w:rPr>
        <w:t xml:space="preserve"> Profesional de la Salud que se beneficie</w:t>
      </w:r>
      <w:r w:rsidR="001329CF">
        <w:rPr>
          <w:rFonts w:ascii="Montserrat" w:hAnsi="Montserrat"/>
          <w:bCs/>
          <w:sz w:val="20"/>
          <w:szCs w:val="20"/>
        </w:rPr>
        <w:t>n</w:t>
      </w:r>
      <w:r>
        <w:rPr>
          <w:rFonts w:ascii="Montserrat" w:hAnsi="Montserrat"/>
          <w:bCs/>
          <w:sz w:val="20"/>
          <w:szCs w:val="20"/>
        </w:rPr>
        <w:t xml:space="preserve"> del servicio y contener los datos de identificación del contrato y partida asociada, además de la fecha de vigencia de </w:t>
      </w:r>
      <w:r w:rsidR="00F81A60">
        <w:rPr>
          <w:rFonts w:ascii="Montserrat" w:hAnsi="Montserrat"/>
          <w:bCs/>
          <w:sz w:val="20"/>
          <w:szCs w:val="20"/>
        </w:rPr>
        <w:t>esta</w:t>
      </w:r>
      <w:r>
        <w:rPr>
          <w:rFonts w:ascii="Montserrat" w:hAnsi="Montserrat"/>
          <w:bCs/>
          <w:sz w:val="20"/>
          <w:szCs w:val="20"/>
        </w:rPr>
        <w:t xml:space="preserve">, nombre y CLUES del Hospital y/o Unidad Médica del </w:t>
      </w:r>
      <w:r w:rsidR="00F81A60" w:rsidRPr="00F81A60">
        <w:rPr>
          <w:rFonts w:ascii="Montserrat" w:hAnsi="Montserrat"/>
          <w:b/>
          <w:bCs/>
          <w:sz w:val="20"/>
          <w:szCs w:val="20"/>
        </w:rPr>
        <w:t>IMSS-Bienestar</w:t>
      </w:r>
      <w:r>
        <w:rPr>
          <w:rFonts w:ascii="Montserrat" w:hAnsi="Montserrat"/>
          <w:bCs/>
          <w:sz w:val="20"/>
          <w:szCs w:val="20"/>
        </w:rPr>
        <w:t xml:space="preserve"> asignada, tipo de requerimiento(s) y cantidad del(os) mismo(s).</w:t>
      </w:r>
    </w:p>
    <w:p w14:paraId="750DE5B3" w14:textId="77777777" w:rsidR="00D26A5F" w:rsidRPr="00E72A70" w:rsidRDefault="00D26A5F" w:rsidP="00E72A70">
      <w:pPr>
        <w:pStyle w:val="Sinespaciado"/>
        <w:jc w:val="both"/>
        <w:rPr>
          <w:rFonts w:ascii="Montserrat" w:hAnsi="Montserrat"/>
          <w:b/>
          <w:sz w:val="20"/>
          <w:szCs w:val="20"/>
        </w:rPr>
      </w:pPr>
    </w:p>
    <w:p w14:paraId="0CA54F7B" w14:textId="3DEABCBB" w:rsidR="001C6DF2" w:rsidRDefault="001C6DF2" w:rsidP="00E72A70">
      <w:pPr>
        <w:ind w:right="-126"/>
        <w:jc w:val="both"/>
        <w:rPr>
          <w:rFonts w:ascii="Montserrat" w:hAnsi="Montserrat"/>
          <w:sz w:val="20"/>
          <w:szCs w:val="20"/>
        </w:rPr>
      </w:pPr>
      <w:r w:rsidRPr="00E72A70">
        <w:rPr>
          <w:rFonts w:ascii="Montserrat" w:hAnsi="Montserrat"/>
          <w:sz w:val="20"/>
          <w:szCs w:val="20"/>
        </w:rPr>
        <w:t xml:space="preserve">El </w:t>
      </w:r>
      <w:r w:rsidR="00692576" w:rsidRPr="00692576">
        <w:rPr>
          <w:rFonts w:ascii="Montserrat" w:hAnsi="Montserrat"/>
          <w:b/>
          <w:sz w:val="20"/>
          <w:szCs w:val="20"/>
        </w:rPr>
        <w:t>PROVEEDOR</w:t>
      </w:r>
      <w:r w:rsidRPr="00E72A70">
        <w:rPr>
          <w:rFonts w:ascii="Montserrat" w:hAnsi="Montserrat"/>
          <w:sz w:val="20"/>
          <w:szCs w:val="20"/>
        </w:rPr>
        <w:t xml:space="preserve"> deberá:</w:t>
      </w:r>
    </w:p>
    <w:p w14:paraId="00F65BC4" w14:textId="125BE48E" w:rsidR="001C6DF2" w:rsidRPr="00E72A70" w:rsidRDefault="001C6DF2" w:rsidP="001C6DF2">
      <w:pPr>
        <w:pStyle w:val="Prrafodelista"/>
        <w:numPr>
          <w:ilvl w:val="0"/>
          <w:numId w:val="35"/>
        </w:numPr>
        <w:pBdr>
          <w:top w:val="nil"/>
          <w:left w:val="nil"/>
          <w:bottom w:val="nil"/>
          <w:right w:val="nil"/>
          <w:between w:val="nil"/>
        </w:pBdr>
        <w:spacing w:after="0" w:line="240" w:lineRule="auto"/>
        <w:ind w:left="426" w:hanging="349"/>
        <w:jc w:val="both"/>
        <w:rPr>
          <w:rFonts w:ascii="Montserrat" w:hAnsi="Montserrat"/>
          <w:sz w:val="20"/>
          <w:szCs w:val="20"/>
        </w:rPr>
      </w:pPr>
      <w:r w:rsidRPr="00E72A70">
        <w:rPr>
          <w:rFonts w:ascii="Montserrat" w:hAnsi="Montserrat"/>
          <w:sz w:val="20"/>
          <w:szCs w:val="20"/>
        </w:rPr>
        <w:t xml:space="preserve">Brindar atención las 24 horas y durante la vigencia del contrato, ya sea presencial, telefónica o vía electrónica, para que el personal autorizado </w:t>
      </w:r>
      <w:r w:rsidR="00510BEE">
        <w:rPr>
          <w:rFonts w:ascii="Montserrat" w:hAnsi="Montserrat"/>
          <w:sz w:val="20"/>
          <w:szCs w:val="20"/>
        </w:rPr>
        <w:t>por el</w:t>
      </w:r>
      <w:r w:rsidRPr="00E72A70">
        <w:rPr>
          <w:rFonts w:ascii="Montserrat" w:hAnsi="Montserrat"/>
          <w:sz w:val="20"/>
          <w:szCs w:val="20"/>
        </w:rPr>
        <w:t xml:space="preserve"> </w:t>
      </w:r>
      <w:r w:rsidR="00692576" w:rsidRPr="00692576">
        <w:rPr>
          <w:rFonts w:ascii="Montserrat" w:hAnsi="Montserrat"/>
          <w:b/>
          <w:sz w:val="20"/>
          <w:szCs w:val="20"/>
        </w:rPr>
        <w:t>ADMINISTRADOR DEL CONTRATO</w:t>
      </w:r>
      <w:r w:rsidRPr="00E72A70">
        <w:rPr>
          <w:rFonts w:ascii="Montserrat" w:hAnsi="Montserrat"/>
          <w:sz w:val="20"/>
          <w:szCs w:val="20"/>
        </w:rPr>
        <w:t xml:space="preserve"> pueda </w:t>
      </w:r>
      <w:r w:rsidR="00EF2334">
        <w:rPr>
          <w:rFonts w:ascii="Montserrat" w:hAnsi="Montserrat"/>
          <w:sz w:val="20"/>
          <w:szCs w:val="20"/>
        </w:rPr>
        <w:t xml:space="preserve">comunicar al </w:t>
      </w:r>
      <w:r w:rsidR="00EF2334">
        <w:rPr>
          <w:rFonts w:ascii="Montserrat" w:hAnsi="Montserrat"/>
          <w:b/>
          <w:bCs/>
          <w:sz w:val="20"/>
          <w:szCs w:val="20"/>
        </w:rPr>
        <w:t>PROVEEDOR</w:t>
      </w:r>
      <w:r w:rsidR="00EF2334">
        <w:rPr>
          <w:rFonts w:ascii="Montserrat" w:hAnsi="Montserrat"/>
          <w:sz w:val="20"/>
          <w:szCs w:val="20"/>
        </w:rPr>
        <w:t xml:space="preserve"> los formatos de </w:t>
      </w:r>
      <w:r w:rsidR="00EF2334">
        <w:rPr>
          <w:rFonts w:ascii="Montserrat" w:hAnsi="Montserrat"/>
          <w:b/>
          <w:bCs/>
          <w:sz w:val="20"/>
          <w:szCs w:val="20"/>
        </w:rPr>
        <w:t>ORDEN DE SERVICIO</w:t>
      </w:r>
      <w:r w:rsidR="00EF2334">
        <w:rPr>
          <w:rFonts w:ascii="Montserrat" w:hAnsi="Montserrat"/>
          <w:sz w:val="20"/>
          <w:szCs w:val="20"/>
        </w:rPr>
        <w:t xml:space="preserve"> necesarios para la atención de los requerimientos de transporte terrestre, hospedaje y/o alimentación para los </w:t>
      </w:r>
      <w:r w:rsidR="00EF2334" w:rsidRPr="00332495">
        <w:rPr>
          <w:rFonts w:ascii="Montserrat" w:hAnsi="Montserrat"/>
          <w:b/>
          <w:sz w:val="20"/>
        </w:rPr>
        <w:t>Profesionales de la Salud</w:t>
      </w:r>
      <w:r w:rsidR="00EF2334">
        <w:rPr>
          <w:rFonts w:ascii="Montserrat" w:hAnsi="Montserrat"/>
          <w:sz w:val="20"/>
          <w:szCs w:val="20"/>
        </w:rPr>
        <w:t xml:space="preserve"> asignados a algún Hospital y/o Unidad Médica del </w:t>
      </w:r>
      <w:r w:rsidR="00EF2334" w:rsidRPr="00F81A60">
        <w:rPr>
          <w:rFonts w:ascii="Montserrat" w:hAnsi="Montserrat"/>
          <w:b/>
          <w:sz w:val="20"/>
          <w:szCs w:val="20"/>
        </w:rPr>
        <w:t>IMSS-Bienestar</w:t>
      </w:r>
      <w:r w:rsidRPr="00E72A70">
        <w:rPr>
          <w:rFonts w:ascii="Montserrat" w:hAnsi="Montserrat"/>
          <w:sz w:val="20"/>
          <w:szCs w:val="20"/>
        </w:rPr>
        <w:t>.</w:t>
      </w:r>
      <w:r w:rsidR="001575BD">
        <w:rPr>
          <w:rFonts w:ascii="Montserrat" w:hAnsi="Montserrat"/>
          <w:sz w:val="20"/>
          <w:szCs w:val="20"/>
        </w:rPr>
        <w:t xml:space="preserve"> Para lo cual deberá proporcionar toda la información relevante de contacto, como son nombre completo del personal que brindará la atención, correo eléctronico, teléfono de oficina, teléfono celular, entre otros.</w:t>
      </w:r>
    </w:p>
    <w:p w14:paraId="5B40C001" w14:textId="24A49D1D" w:rsidR="001C6DF2" w:rsidRPr="00E72A70" w:rsidRDefault="001C6DF2" w:rsidP="001C6DF2">
      <w:pPr>
        <w:pStyle w:val="Prrafodelista"/>
        <w:numPr>
          <w:ilvl w:val="0"/>
          <w:numId w:val="35"/>
        </w:numPr>
        <w:pBdr>
          <w:top w:val="nil"/>
          <w:left w:val="nil"/>
          <w:bottom w:val="nil"/>
          <w:right w:val="nil"/>
          <w:between w:val="nil"/>
        </w:pBdr>
        <w:spacing w:after="0" w:line="240" w:lineRule="auto"/>
        <w:ind w:left="426" w:hanging="349"/>
        <w:jc w:val="both"/>
        <w:rPr>
          <w:rFonts w:ascii="Montserrat" w:hAnsi="Montserrat"/>
          <w:sz w:val="20"/>
          <w:szCs w:val="20"/>
        </w:rPr>
      </w:pPr>
      <w:r w:rsidRPr="00E72A70">
        <w:rPr>
          <w:rFonts w:ascii="Montserrat" w:hAnsi="Montserrat"/>
          <w:sz w:val="20"/>
          <w:szCs w:val="20"/>
          <w:lang w:val="es-ES_tradnl"/>
        </w:rPr>
        <w:lastRenderedPageBreak/>
        <w:t>D</w:t>
      </w:r>
      <w:r w:rsidRPr="00E72A70">
        <w:rPr>
          <w:rFonts w:ascii="Montserrat" w:hAnsi="Montserrat"/>
          <w:sz w:val="20"/>
          <w:szCs w:val="20"/>
        </w:rPr>
        <w:t>esignar</w:t>
      </w:r>
      <w:r w:rsidR="00957F71">
        <w:rPr>
          <w:rFonts w:ascii="Montserrat" w:hAnsi="Montserrat"/>
          <w:sz w:val="20"/>
          <w:szCs w:val="20"/>
        </w:rPr>
        <w:t xml:space="preserve"> un </w:t>
      </w:r>
      <w:r w:rsidR="00957F71">
        <w:rPr>
          <w:rFonts w:ascii="Montserrat" w:hAnsi="Montserrat"/>
          <w:b/>
          <w:bCs/>
          <w:sz w:val="20"/>
          <w:szCs w:val="20"/>
        </w:rPr>
        <w:t xml:space="preserve">COORDINADOR DEL SERVICIO </w:t>
      </w:r>
      <w:r w:rsidRPr="00E72A70">
        <w:rPr>
          <w:rFonts w:ascii="Montserrat" w:hAnsi="Montserrat"/>
          <w:sz w:val="20"/>
          <w:szCs w:val="20"/>
        </w:rPr>
        <w:t xml:space="preserve">por cada partida adjudicada </w:t>
      </w:r>
      <w:r w:rsidR="00957F71">
        <w:rPr>
          <w:rFonts w:ascii="Montserrat" w:hAnsi="Montserrat"/>
          <w:sz w:val="20"/>
          <w:szCs w:val="20"/>
        </w:rPr>
        <w:t xml:space="preserve">quienes </w:t>
      </w:r>
      <w:r w:rsidRPr="00E72A70">
        <w:rPr>
          <w:rFonts w:ascii="Montserrat" w:hAnsi="Montserrat"/>
          <w:sz w:val="20"/>
          <w:szCs w:val="20"/>
        </w:rPr>
        <w:t>deberá</w:t>
      </w:r>
      <w:r w:rsidR="00957F71">
        <w:rPr>
          <w:rFonts w:ascii="Montserrat" w:hAnsi="Montserrat"/>
          <w:sz w:val="20"/>
          <w:szCs w:val="20"/>
        </w:rPr>
        <w:t>n</w:t>
      </w:r>
      <w:r w:rsidRPr="00E72A70">
        <w:rPr>
          <w:rFonts w:ascii="Montserrat" w:hAnsi="Montserrat"/>
          <w:sz w:val="20"/>
          <w:szCs w:val="20"/>
        </w:rPr>
        <w:t xml:space="preserve"> estar disponible en cualquier momento, tener capacidad de decisión para resolver cualquier contingencia tanto administrativa como operativa que se presente durante la vigencia del contrato.</w:t>
      </w:r>
      <w:r w:rsidR="001575BD" w:rsidRPr="001575BD">
        <w:rPr>
          <w:rFonts w:ascii="Montserrat" w:hAnsi="Montserrat"/>
          <w:sz w:val="20"/>
          <w:szCs w:val="20"/>
        </w:rPr>
        <w:t xml:space="preserve"> </w:t>
      </w:r>
      <w:r w:rsidR="001575BD">
        <w:rPr>
          <w:rFonts w:ascii="Montserrat" w:hAnsi="Montserrat"/>
          <w:sz w:val="20"/>
          <w:szCs w:val="20"/>
        </w:rPr>
        <w:t xml:space="preserve">Para lo cual deberá proporcionar toda la información relevante de contacto, como son nombre completo, correo </w:t>
      </w:r>
      <w:r w:rsidR="00463B5C">
        <w:rPr>
          <w:rFonts w:ascii="Montserrat" w:hAnsi="Montserrat"/>
          <w:sz w:val="20"/>
          <w:szCs w:val="20"/>
        </w:rPr>
        <w:t>electrónico</w:t>
      </w:r>
      <w:r w:rsidR="001575BD">
        <w:rPr>
          <w:rFonts w:ascii="Montserrat" w:hAnsi="Montserrat"/>
          <w:sz w:val="20"/>
          <w:szCs w:val="20"/>
        </w:rPr>
        <w:t>, teléfono de oficina, teléfono celular, entre otros.</w:t>
      </w:r>
    </w:p>
    <w:p w14:paraId="1383789D" w14:textId="121F02A5" w:rsidR="001C6DF2" w:rsidRPr="00E72A70" w:rsidRDefault="001C6DF2" w:rsidP="001C6DF2">
      <w:pPr>
        <w:pStyle w:val="Prrafodelista"/>
        <w:numPr>
          <w:ilvl w:val="0"/>
          <w:numId w:val="35"/>
        </w:numPr>
        <w:pBdr>
          <w:top w:val="nil"/>
          <w:left w:val="nil"/>
          <w:bottom w:val="nil"/>
          <w:right w:val="nil"/>
          <w:between w:val="nil"/>
        </w:pBdr>
        <w:spacing w:after="0" w:line="240" w:lineRule="auto"/>
        <w:ind w:left="426" w:hanging="349"/>
        <w:jc w:val="both"/>
        <w:rPr>
          <w:rFonts w:ascii="Montserrat" w:hAnsi="Montserrat"/>
          <w:sz w:val="20"/>
          <w:szCs w:val="20"/>
        </w:rPr>
      </w:pPr>
      <w:r w:rsidRPr="00E72A70">
        <w:rPr>
          <w:rFonts w:ascii="Montserrat" w:hAnsi="Montserrat"/>
          <w:sz w:val="20"/>
          <w:szCs w:val="20"/>
          <w:lang w:val="es-ES_tradnl"/>
        </w:rPr>
        <w:t>B</w:t>
      </w:r>
      <w:r w:rsidRPr="00E72A70">
        <w:rPr>
          <w:rFonts w:ascii="Montserrat" w:hAnsi="Montserrat"/>
          <w:sz w:val="20"/>
          <w:szCs w:val="20"/>
        </w:rPr>
        <w:t xml:space="preserve">rindar el </w:t>
      </w:r>
      <w:r w:rsidR="00692576" w:rsidRPr="00692576">
        <w:rPr>
          <w:rFonts w:ascii="Montserrat" w:hAnsi="Montserrat"/>
          <w:b/>
          <w:sz w:val="20"/>
          <w:szCs w:val="20"/>
        </w:rPr>
        <w:t>SERVICIO</w:t>
      </w:r>
      <w:r w:rsidRPr="00E72A70">
        <w:rPr>
          <w:rFonts w:ascii="Montserrat" w:hAnsi="Montserrat"/>
          <w:sz w:val="20"/>
          <w:szCs w:val="20"/>
        </w:rPr>
        <w:t xml:space="preserve"> en las mismas condiciones y características requeridas de acuerdo lo establecido en el presente Anexo Técnico.</w:t>
      </w:r>
    </w:p>
    <w:p w14:paraId="426EB4FC" w14:textId="495D7CBE" w:rsidR="001C6DF2" w:rsidRPr="00E72A70" w:rsidRDefault="001C6DF2" w:rsidP="001C6DF2">
      <w:pPr>
        <w:pStyle w:val="Prrafodelista"/>
        <w:numPr>
          <w:ilvl w:val="0"/>
          <w:numId w:val="35"/>
        </w:numPr>
        <w:pBdr>
          <w:top w:val="nil"/>
          <w:left w:val="nil"/>
          <w:bottom w:val="nil"/>
          <w:right w:val="nil"/>
          <w:between w:val="nil"/>
        </w:pBdr>
        <w:spacing w:after="0" w:line="240" w:lineRule="auto"/>
        <w:ind w:left="426" w:hanging="349"/>
        <w:jc w:val="both"/>
        <w:rPr>
          <w:rFonts w:ascii="Montserrat" w:hAnsi="Montserrat"/>
          <w:sz w:val="20"/>
          <w:szCs w:val="20"/>
        </w:rPr>
      </w:pPr>
      <w:r w:rsidRPr="00E72A70">
        <w:rPr>
          <w:rFonts w:ascii="Montserrat" w:hAnsi="Montserrat"/>
          <w:sz w:val="20"/>
          <w:szCs w:val="20"/>
        </w:rPr>
        <w:t xml:space="preserve">Comprobar </w:t>
      </w:r>
      <w:r w:rsidR="00510BEE">
        <w:rPr>
          <w:rFonts w:ascii="Montserrat" w:hAnsi="Montserrat"/>
          <w:sz w:val="20"/>
          <w:szCs w:val="20"/>
        </w:rPr>
        <w:t>ante el</w:t>
      </w:r>
      <w:r w:rsidR="00692576" w:rsidRPr="00692576">
        <w:rPr>
          <w:rFonts w:ascii="Montserrat" w:hAnsi="Montserrat"/>
          <w:b/>
          <w:sz w:val="20"/>
          <w:szCs w:val="20"/>
        </w:rPr>
        <w:t xml:space="preserve"> ADMINISTRADOR DEL CONTRATO</w:t>
      </w:r>
      <w:r w:rsidRPr="00E72A70">
        <w:rPr>
          <w:rFonts w:ascii="Montserrat" w:hAnsi="Montserrat"/>
          <w:sz w:val="20"/>
          <w:szCs w:val="20"/>
        </w:rPr>
        <w:t xml:space="preserve"> los servicios efectivamente prestados, mismos que deberán sustentarse con reporte escrito</w:t>
      </w:r>
      <w:r w:rsidR="00767C13">
        <w:rPr>
          <w:rFonts w:ascii="Montserrat" w:hAnsi="Montserrat"/>
          <w:sz w:val="20"/>
          <w:szCs w:val="20"/>
        </w:rPr>
        <w:t xml:space="preserve"> que considere la relación de servicios prestados en el periodo de tiempo correspondiente así como de los usuarios que lo recibieron, evidencia fotográfica o bitácoras de servicio </w:t>
      </w:r>
      <w:r w:rsidR="001329CF">
        <w:rPr>
          <w:rFonts w:ascii="Montserrat" w:hAnsi="Montserrat"/>
          <w:sz w:val="20"/>
          <w:szCs w:val="20"/>
        </w:rPr>
        <w:t>de los</w:t>
      </w:r>
      <w:r w:rsidR="00767C13">
        <w:rPr>
          <w:rFonts w:ascii="Montserrat" w:hAnsi="Montserrat"/>
          <w:sz w:val="20"/>
          <w:szCs w:val="20"/>
        </w:rPr>
        <w:t xml:space="preserve"> Profesional de la Salud</w:t>
      </w:r>
      <w:r w:rsidR="00C54EFF">
        <w:rPr>
          <w:rFonts w:ascii="Montserrat" w:hAnsi="Montserrat"/>
          <w:sz w:val="20"/>
          <w:szCs w:val="20"/>
        </w:rPr>
        <w:t>,</w:t>
      </w:r>
      <w:r w:rsidR="00767C13">
        <w:rPr>
          <w:rFonts w:ascii="Montserrat" w:hAnsi="Montserrat"/>
          <w:sz w:val="20"/>
          <w:szCs w:val="20"/>
        </w:rPr>
        <w:t xml:space="preserve"> </w:t>
      </w:r>
      <w:r w:rsidR="00A82454">
        <w:rPr>
          <w:rFonts w:ascii="Montserrat" w:hAnsi="Montserrat"/>
          <w:sz w:val="20"/>
          <w:szCs w:val="20"/>
        </w:rPr>
        <w:t>Entidad Federativa</w:t>
      </w:r>
      <w:r w:rsidR="00767C13">
        <w:rPr>
          <w:rFonts w:ascii="Montserrat" w:hAnsi="Montserrat"/>
          <w:sz w:val="20"/>
          <w:szCs w:val="20"/>
        </w:rPr>
        <w:t xml:space="preserve"> </w:t>
      </w:r>
      <w:r w:rsidR="00C54EFF">
        <w:rPr>
          <w:rFonts w:ascii="Montserrat" w:hAnsi="Montserrat"/>
          <w:sz w:val="20"/>
          <w:szCs w:val="20"/>
        </w:rPr>
        <w:t xml:space="preserve">y Hospital y/o Unidad Médica del </w:t>
      </w:r>
      <w:r w:rsidR="00C54EFF" w:rsidRPr="00C54EFF">
        <w:rPr>
          <w:rFonts w:ascii="Montserrat" w:hAnsi="Montserrat"/>
          <w:b/>
          <w:bCs/>
          <w:sz w:val="20"/>
          <w:szCs w:val="20"/>
        </w:rPr>
        <w:t>IMSS-Bienestar</w:t>
      </w:r>
      <w:r w:rsidR="00C54EFF">
        <w:rPr>
          <w:rFonts w:ascii="Montserrat" w:hAnsi="Montserrat"/>
          <w:sz w:val="20"/>
          <w:szCs w:val="20"/>
        </w:rPr>
        <w:t xml:space="preserve"> </w:t>
      </w:r>
      <w:r w:rsidR="00767C13">
        <w:rPr>
          <w:rFonts w:ascii="Montserrat" w:hAnsi="Montserrat"/>
          <w:sz w:val="20"/>
          <w:szCs w:val="20"/>
        </w:rPr>
        <w:t xml:space="preserve">en la que se haya prestado el servicio, </w:t>
      </w:r>
      <w:r w:rsidRPr="00E72A70">
        <w:rPr>
          <w:rFonts w:ascii="Montserrat" w:hAnsi="Montserrat"/>
          <w:sz w:val="20"/>
          <w:szCs w:val="20"/>
        </w:rPr>
        <w:t xml:space="preserve">y demás documentación que le sea solicitada </w:t>
      </w:r>
      <w:r w:rsidR="00510BEE">
        <w:rPr>
          <w:rFonts w:ascii="Montserrat" w:hAnsi="Montserrat"/>
          <w:sz w:val="20"/>
          <w:szCs w:val="20"/>
        </w:rPr>
        <w:t>por el</w:t>
      </w:r>
      <w:r w:rsidR="00692576" w:rsidRPr="00692576">
        <w:rPr>
          <w:rFonts w:ascii="Montserrat" w:hAnsi="Montserrat"/>
          <w:b/>
          <w:sz w:val="20"/>
          <w:szCs w:val="20"/>
        </w:rPr>
        <w:t xml:space="preserve"> ADMINISTRADOR DEL CONTRATO</w:t>
      </w:r>
      <w:r w:rsidRPr="00E72A70">
        <w:rPr>
          <w:rFonts w:ascii="Montserrat" w:hAnsi="Montserrat"/>
          <w:sz w:val="20"/>
          <w:szCs w:val="20"/>
        </w:rPr>
        <w:t>.</w:t>
      </w:r>
    </w:p>
    <w:p w14:paraId="3042BD23" w14:textId="4262DA42" w:rsidR="001C6DF2" w:rsidRPr="00E72A70" w:rsidRDefault="001C6DF2" w:rsidP="001C6DF2">
      <w:pPr>
        <w:pStyle w:val="Prrafodelista"/>
        <w:numPr>
          <w:ilvl w:val="0"/>
          <w:numId w:val="35"/>
        </w:numPr>
        <w:pBdr>
          <w:top w:val="nil"/>
          <w:left w:val="nil"/>
          <w:bottom w:val="nil"/>
          <w:right w:val="nil"/>
          <w:between w:val="nil"/>
        </w:pBdr>
        <w:spacing w:after="0" w:line="240" w:lineRule="auto"/>
        <w:ind w:left="426" w:hanging="349"/>
        <w:jc w:val="both"/>
        <w:rPr>
          <w:rFonts w:ascii="Montserrat" w:hAnsi="Montserrat"/>
          <w:sz w:val="20"/>
          <w:szCs w:val="20"/>
        </w:rPr>
      </w:pPr>
      <w:r w:rsidRPr="00E72A70">
        <w:rPr>
          <w:rFonts w:ascii="Montserrat" w:hAnsi="Montserrat"/>
          <w:sz w:val="20"/>
          <w:szCs w:val="20"/>
        </w:rPr>
        <w:t xml:space="preserve">Garantizar la disponibilidad de habitaciones para </w:t>
      </w:r>
      <w:r w:rsidR="00AA08BB">
        <w:rPr>
          <w:rFonts w:ascii="Montserrat" w:hAnsi="Montserrat"/>
          <w:sz w:val="20"/>
          <w:szCs w:val="20"/>
        </w:rPr>
        <w:t>alojar</w:t>
      </w:r>
      <w:r w:rsidRPr="00E72A70">
        <w:rPr>
          <w:rFonts w:ascii="Montserrat" w:hAnsi="Montserrat"/>
          <w:sz w:val="20"/>
          <w:szCs w:val="20"/>
        </w:rPr>
        <w:t xml:space="preserve"> a los </w:t>
      </w:r>
      <w:r w:rsidRPr="00332495">
        <w:rPr>
          <w:rFonts w:ascii="Montserrat" w:hAnsi="Montserrat"/>
          <w:b/>
          <w:sz w:val="20"/>
        </w:rPr>
        <w:t>Profesionales de la Salud</w:t>
      </w:r>
      <w:r w:rsidRPr="00E72A70">
        <w:rPr>
          <w:rFonts w:ascii="Montserrat" w:hAnsi="Montserrat"/>
          <w:sz w:val="20"/>
          <w:szCs w:val="20"/>
        </w:rPr>
        <w:t xml:space="preserve">, conforme a lo establecido en el presente Anexo Técnico y en las fechas solicitadas </w:t>
      </w:r>
      <w:r w:rsidR="00510BEE">
        <w:rPr>
          <w:rFonts w:ascii="Montserrat" w:hAnsi="Montserrat"/>
          <w:sz w:val="20"/>
          <w:szCs w:val="20"/>
        </w:rPr>
        <w:t>por el</w:t>
      </w:r>
      <w:r w:rsidR="00692576" w:rsidRPr="00692576">
        <w:rPr>
          <w:rFonts w:ascii="Montserrat" w:hAnsi="Montserrat"/>
          <w:b/>
          <w:bCs/>
          <w:sz w:val="20"/>
          <w:szCs w:val="20"/>
        </w:rPr>
        <w:t xml:space="preserve"> ADMINISTRADOR DEL CONTRATO</w:t>
      </w:r>
      <w:r w:rsidRPr="00E72A70">
        <w:rPr>
          <w:rFonts w:ascii="Montserrat" w:hAnsi="Montserrat"/>
          <w:sz w:val="20"/>
          <w:szCs w:val="20"/>
        </w:rPr>
        <w:t>.</w:t>
      </w:r>
    </w:p>
    <w:p w14:paraId="087BF4C5" w14:textId="4F4B1C49" w:rsidR="00510BEE" w:rsidRPr="00510BEE" w:rsidRDefault="001C6DF2" w:rsidP="001C6DF2">
      <w:pPr>
        <w:pStyle w:val="Prrafodelista"/>
        <w:numPr>
          <w:ilvl w:val="0"/>
          <w:numId w:val="35"/>
        </w:numPr>
        <w:pBdr>
          <w:top w:val="nil"/>
          <w:left w:val="nil"/>
          <w:bottom w:val="nil"/>
          <w:right w:val="nil"/>
          <w:between w:val="nil"/>
        </w:pBdr>
        <w:spacing w:after="0" w:line="240" w:lineRule="auto"/>
        <w:ind w:left="426" w:hanging="349"/>
        <w:jc w:val="both"/>
        <w:rPr>
          <w:rFonts w:ascii="Montserrat" w:hAnsi="Montserrat"/>
          <w:b/>
          <w:sz w:val="20"/>
          <w:szCs w:val="20"/>
        </w:rPr>
      </w:pPr>
      <w:r w:rsidRPr="00E72A70">
        <w:rPr>
          <w:rFonts w:ascii="Montserrat" w:hAnsi="Montserrat"/>
          <w:sz w:val="20"/>
          <w:szCs w:val="20"/>
        </w:rPr>
        <w:t xml:space="preserve">Garantizar el </w:t>
      </w:r>
      <w:r w:rsidR="00270687">
        <w:rPr>
          <w:rFonts w:ascii="Montserrat" w:hAnsi="Montserrat"/>
          <w:sz w:val="20"/>
          <w:szCs w:val="20"/>
        </w:rPr>
        <w:t>s</w:t>
      </w:r>
      <w:r w:rsidRPr="00E72A70">
        <w:rPr>
          <w:rFonts w:ascii="Montserrat" w:hAnsi="Montserrat"/>
          <w:sz w:val="20"/>
          <w:szCs w:val="20"/>
        </w:rPr>
        <w:t>ervicio de hospedaje con domicilios ubicados en las inmediaciones de la Unidad Médica asignada (los servicios de Hospedaje, deberán estar ubicadas preferentemente a no más de 2 kilómetros a la redonda de la Unidad Médica asignada, si no lo hubiere éstos podrán ubicarse en un radio máximo</w:t>
      </w:r>
      <w:r w:rsidR="00510BEE">
        <w:rPr>
          <w:rFonts w:ascii="Montserrat" w:hAnsi="Montserrat"/>
          <w:sz w:val="20"/>
          <w:szCs w:val="20"/>
        </w:rPr>
        <w:t xml:space="preserve"> de</w:t>
      </w:r>
      <w:r w:rsidRPr="00E72A70">
        <w:rPr>
          <w:rFonts w:ascii="Montserrat" w:hAnsi="Montserrat"/>
          <w:sz w:val="20"/>
          <w:szCs w:val="20"/>
        </w:rPr>
        <w:t xml:space="preserve"> 15 km, en caso de superar dicho rango</w:t>
      </w:r>
      <w:r w:rsidR="00510BEE">
        <w:rPr>
          <w:rFonts w:ascii="Montserrat" w:hAnsi="Montserrat"/>
          <w:sz w:val="20"/>
          <w:szCs w:val="20"/>
        </w:rPr>
        <w:t xml:space="preserve"> el</w:t>
      </w:r>
      <w:r w:rsidRPr="00E72A70">
        <w:rPr>
          <w:rFonts w:ascii="Montserrat" w:hAnsi="Montserrat"/>
          <w:sz w:val="20"/>
          <w:szCs w:val="20"/>
        </w:rPr>
        <w:t xml:space="preserve"> </w:t>
      </w:r>
      <w:r w:rsidR="00692576" w:rsidRPr="00692576">
        <w:rPr>
          <w:rFonts w:ascii="Montserrat" w:hAnsi="Montserrat"/>
          <w:b/>
          <w:sz w:val="20"/>
          <w:szCs w:val="20"/>
        </w:rPr>
        <w:t>PROVEEDOR</w:t>
      </w:r>
      <w:r w:rsidRPr="00E72A70">
        <w:rPr>
          <w:rFonts w:ascii="Montserrat" w:hAnsi="Montserrat"/>
          <w:sz w:val="20"/>
          <w:szCs w:val="20"/>
        </w:rPr>
        <w:t xml:space="preserve"> deberá justificar el motivo y este será evaluado</w:t>
      </w:r>
      <w:r w:rsidR="00510BEE">
        <w:rPr>
          <w:rFonts w:ascii="Montserrat" w:hAnsi="Montserrat"/>
          <w:sz w:val="20"/>
          <w:szCs w:val="20"/>
        </w:rPr>
        <w:t xml:space="preserve"> por el</w:t>
      </w:r>
      <w:r w:rsidR="00510BEE" w:rsidRPr="00510BEE">
        <w:rPr>
          <w:rFonts w:ascii="Montserrat" w:hAnsi="Montserrat"/>
          <w:b/>
          <w:bCs/>
          <w:sz w:val="20"/>
          <w:szCs w:val="20"/>
        </w:rPr>
        <w:t xml:space="preserve"> Área Técnica de la UAS</w:t>
      </w:r>
      <w:r w:rsidRPr="00E72A70">
        <w:rPr>
          <w:rFonts w:ascii="Montserrat" w:hAnsi="Montserrat"/>
          <w:sz w:val="20"/>
          <w:szCs w:val="20"/>
        </w:rPr>
        <w:t xml:space="preserve"> y</w:t>
      </w:r>
      <w:r w:rsidR="00510BEE">
        <w:rPr>
          <w:rFonts w:ascii="Montserrat" w:hAnsi="Montserrat"/>
          <w:sz w:val="20"/>
          <w:szCs w:val="20"/>
        </w:rPr>
        <w:t>,</w:t>
      </w:r>
      <w:r w:rsidRPr="00E72A70">
        <w:rPr>
          <w:rFonts w:ascii="Montserrat" w:hAnsi="Montserrat"/>
          <w:sz w:val="20"/>
          <w:szCs w:val="20"/>
        </w:rPr>
        <w:t xml:space="preserve"> en su caso</w:t>
      </w:r>
      <w:r w:rsidR="00510BEE">
        <w:rPr>
          <w:rFonts w:ascii="Montserrat" w:hAnsi="Montserrat"/>
          <w:sz w:val="20"/>
          <w:szCs w:val="20"/>
        </w:rPr>
        <w:t>,</w:t>
      </w:r>
      <w:r w:rsidRPr="00E72A70">
        <w:rPr>
          <w:rFonts w:ascii="Montserrat" w:hAnsi="Montserrat"/>
          <w:sz w:val="20"/>
          <w:szCs w:val="20"/>
        </w:rPr>
        <w:t xml:space="preserve"> validado </w:t>
      </w:r>
      <w:r w:rsidR="00510BEE">
        <w:rPr>
          <w:rFonts w:ascii="Montserrat" w:hAnsi="Montserrat"/>
          <w:sz w:val="20"/>
          <w:szCs w:val="20"/>
        </w:rPr>
        <w:t>por el</w:t>
      </w:r>
      <w:r w:rsidR="00692576" w:rsidRPr="00692576">
        <w:rPr>
          <w:rFonts w:ascii="Montserrat" w:hAnsi="Montserrat"/>
          <w:b/>
          <w:sz w:val="20"/>
          <w:szCs w:val="20"/>
        </w:rPr>
        <w:t xml:space="preserve"> ADMINISTRADOR DEL CONTRATO</w:t>
      </w:r>
      <w:r w:rsidR="00510BEE">
        <w:rPr>
          <w:rFonts w:ascii="Montserrat" w:hAnsi="Montserrat"/>
          <w:sz w:val="20"/>
          <w:szCs w:val="20"/>
        </w:rPr>
        <w:t>.</w:t>
      </w:r>
    </w:p>
    <w:p w14:paraId="7CF710EC" w14:textId="296B9287" w:rsidR="001C6DF2" w:rsidRPr="00510BEE" w:rsidRDefault="00510BEE" w:rsidP="00510BEE">
      <w:pPr>
        <w:pStyle w:val="Prrafodelista"/>
        <w:numPr>
          <w:ilvl w:val="0"/>
          <w:numId w:val="35"/>
        </w:numPr>
        <w:pBdr>
          <w:top w:val="nil"/>
          <w:left w:val="nil"/>
          <w:bottom w:val="nil"/>
          <w:right w:val="nil"/>
          <w:between w:val="nil"/>
        </w:pBdr>
        <w:spacing w:after="0" w:line="240" w:lineRule="auto"/>
        <w:ind w:left="426" w:hanging="349"/>
        <w:jc w:val="both"/>
        <w:rPr>
          <w:rFonts w:ascii="Montserrat" w:hAnsi="Montserrat"/>
          <w:b/>
          <w:sz w:val="20"/>
          <w:szCs w:val="20"/>
        </w:rPr>
      </w:pPr>
      <w:r>
        <w:rPr>
          <w:rFonts w:ascii="Montserrat" w:hAnsi="Montserrat"/>
          <w:sz w:val="20"/>
          <w:szCs w:val="20"/>
        </w:rPr>
        <w:t xml:space="preserve">Prever el servicio de </w:t>
      </w:r>
      <w:r w:rsidR="00B45514">
        <w:rPr>
          <w:rFonts w:ascii="Montserrat" w:hAnsi="Montserrat"/>
          <w:sz w:val="20"/>
          <w:szCs w:val="20"/>
        </w:rPr>
        <w:t xml:space="preserve">Hospedaje temporal </w:t>
      </w:r>
      <w:r w:rsidR="001C6DF2" w:rsidRPr="00E72A70">
        <w:rPr>
          <w:rFonts w:ascii="Montserrat" w:hAnsi="Montserrat"/>
          <w:sz w:val="20"/>
          <w:szCs w:val="20"/>
        </w:rPr>
        <w:t xml:space="preserve">para un mínimo de 2 y un máximo de 4 Profesionales de la Salud por dormitorio o habitación en la </w:t>
      </w:r>
      <w:r w:rsidR="00A82454">
        <w:rPr>
          <w:rFonts w:ascii="Montserrat" w:hAnsi="Montserrat"/>
          <w:sz w:val="20"/>
          <w:szCs w:val="20"/>
        </w:rPr>
        <w:t>Entidad Federativa</w:t>
      </w:r>
      <w:r w:rsidR="001C6DF2" w:rsidRPr="00E72A70">
        <w:rPr>
          <w:rFonts w:ascii="Montserrat" w:hAnsi="Montserrat"/>
          <w:sz w:val="20"/>
          <w:szCs w:val="20"/>
        </w:rPr>
        <w:t xml:space="preserve"> que sean asignados, por un periodo a </w:t>
      </w:r>
      <w:r w:rsidR="001C6DF2" w:rsidRPr="00FF0770">
        <w:rPr>
          <w:rFonts w:ascii="Montserrat" w:hAnsi="Montserrat"/>
          <w:sz w:val="20"/>
          <w:szCs w:val="20"/>
        </w:rPr>
        <w:t xml:space="preserve">definirse </w:t>
      </w:r>
      <w:r w:rsidRPr="00FF0770">
        <w:rPr>
          <w:rFonts w:ascii="Montserrat" w:hAnsi="Montserrat"/>
          <w:sz w:val="20"/>
          <w:szCs w:val="20"/>
        </w:rPr>
        <w:t>por el</w:t>
      </w:r>
      <w:r w:rsidR="001C6DF2" w:rsidRPr="00FF0770">
        <w:rPr>
          <w:rFonts w:ascii="Montserrat" w:hAnsi="Montserrat"/>
          <w:sz w:val="20"/>
          <w:szCs w:val="20"/>
        </w:rPr>
        <w:t xml:space="preserve"> servidor público autorizado </w:t>
      </w:r>
      <w:r w:rsidRPr="00FF0770">
        <w:rPr>
          <w:rFonts w:ascii="Montserrat" w:hAnsi="Montserrat"/>
          <w:sz w:val="20"/>
          <w:szCs w:val="20"/>
        </w:rPr>
        <w:t>por el</w:t>
      </w:r>
      <w:r w:rsidRPr="00FF0770">
        <w:rPr>
          <w:rFonts w:ascii="Montserrat" w:hAnsi="Montserrat"/>
          <w:b/>
          <w:bCs/>
          <w:sz w:val="20"/>
          <w:szCs w:val="20"/>
        </w:rPr>
        <w:t xml:space="preserve"> Área Técnica de la UAS</w:t>
      </w:r>
      <w:r w:rsidR="00C54EFF" w:rsidRPr="00FF0770">
        <w:rPr>
          <w:rFonts w:ascii="Montserrat" w:hAnsi="Montserrat"/>
          <w:b/>
          <w:bCs/>
          <w:sz w:val="20"/>
          <w:szCs w:val="20"/>
        </w:rPr>
        <w:t>,</w:t>
      </w:r>
      <w:r w:rsidR="00C54EFF">
        <w:rPr>
          <w:rFonts w:ascii="Montserrat" w:hAnsi="Montserrat"/>
          <w:b/>
          <w:bCs/>
          <w:sz w:val="20"/>
          <w:szCs w:val="20"/>
        </w:rPr>
        <w:t xml:space="preserve"> </w:t>
      </w:r>
      <w:r w:rsidR="00B4058C" w:rsidRPr="00C54EFF">
        <w:rPr>
          <w:rFonts w:ascii="Montserrat" w:hAnsi="Montserrat"/>
          <w:sz w:val="20"/>
          <w:szCs w:val="20"/>
        </w:rPr>
        <w:t>de acuerdo con</w:t>
      </w:r>
      <w:r w:rsidR="00C54EFF" w:rsidRPr="00C54EFF">
        <w:rPr>
          <w:rFonts w:ascii="Montserrat" w:hAnsi="Montserrat"/>
          <w:sz w:val="20"/>
          <w:szCs w:val="20"/>
        </w:rPr>
        <w:t xml:space="preserve"> la disponibilidad de ocupac</w:t>
      </w:r>
      <w:r w:rsidR="00C54EFF" w:rsidRPr="00FF0770">
        <w:rPr>
          <w:rFonts w:ascii="Montserrat" w:hAnsi="Montserrat"/>
          <w:sz w:val="20"/>
          <w:szCs w:val="20"/>
        </w:rPr>
        <w:t>ió</w:t>
      </w:r>
      <w:r w:rsidR="00C54EFF" w:rsidRPr="00C54EFF">
        <w:rPr>
          <w:rFonts w:ascii="Montserrat" w:hAnsi="Montserrat"/>
          <w:sz w:val="20"/>
          <w:szCs w:val="20"/>
        </w:rPr>
        <w:t>n</w:t>
      </w:r>
      <w:r>
        <w:rPr>
          <w:rFonts w:ascii="Montserrat" w:hAnsi="Montserrat"/>
          <w:b/>
          <w:sz w:val="20"/>
          <w:szCs w:val="20"/>
        </w:rPr>
        <w:t xml:space="preserve"> </w:t>
      </w:r>
      <w:r w:rsidRPr="00E72A70">
        <w:rPr>
          <w:rFonts w:ascii="Montserrat" w:hAnsi="Montserrat"/>
          <w:sz w:val="20"/>
          <w:szCs w:val="20"/>
        </w:rPr>
        <w:t>y</w:t>
      </w:r>
      <w:r>
        <w:rPr>
          <w:rFonts w:ascii="Montserrat" w:hAnsi="Montserrat"/>
          <w:sz w:val="20"/>
          <w:szCs w:val="20"/>
        </w:rPr>
        <w:t>,</w:t>
      </w:r>
      <w:r w:rsidRPr="00E72A70">
        <w:rPr>
          <w:rFonts w:ascii="Montserrat" w:hAnsi="Montserrat"/>
          <w:sz w:val="20"/>
          <w:szCs w:val="20"/>
        </w:rPr>
        <w:t xml:space="preserve"> en su caso</w:t>
      </w:r>
      <w:r>
        <w:rPr>
          <w:rFonts w:ascii="Montserrat" w:hAnsi="Montserrat"/>
          <w:sz w:val="20"/>
          <w:szCs w:val="20"/>
        </w:rPr>
        <w:t>,</w:t>
      </w:r>
      <w:r w:rsidRPr="00E72A70">
        <w:rPr>
          <w:rFonts w:ascii="Montserrat" w:hAnsi="Montserrat"/>
          <w:sz w:val="20"/>
          <w:szCs w:val="20"/>
        </w:rPr>
        <w:t xml:space="preserve"> validado </w:t>
      </w:r>
      <w:r>
        <w:rPr>
          <w:rFonts w:ascii="Montserrat" w:hAnsi="Montserrat"/>
          <w:sz w:val="20"/>
          <w:szCs w:val="20"/>
        </w:rPr>
        <w:t>por el</w:t>
      </w:r>
      <w:r w:rsidRPr="00692576">
        <w:rPr>
          <w:rFonts w:ascii="Montserrat" w:hAnsi="Montserrat"/>
          <w:b/>
          <w:sz w:val="20"/>
          <w:szCs w:val="20"/>
        </w:rPr>
        <w:t xml:space="preserve"> ADMINISTRADOR DEL CONTRATO</w:t>
      </w:r>
      <w:r>
        <w:rPr>
          <w:rFonts w:ascii="Montserrat" w:hAnsi="Montserrat"/>
          <w:sz w:val="20"/>
          <w:szCs w:val="20"/>
        </w:rPr>
        <w:t>.</w:t>
      </w:r>
    </w:p>
    <w:p w14:paraId="05350512" w14:textId="1CE62572" w:rsidR="001C6DF2" w:rsidRPr="00E61ECF" w:rsidRDefault="001C6DF2" w:rsidP="001C6DF2">
      <w:pPr>
        <w:pStyle w:val="Prrafodelista"/>
        <w:numPr>
          <w:ilvl w:val="0"/>
          <w:numId w:val="35"/>
        </w:numPr>
        <w:pBdr>
          <w:top w:val="nil"/>
          <w:left w:val="nil"/>
          <w:bottom w:val="nil"/>
          <w:right w:val="nil"/>
          <w:between w:val="nil"/>
        </w:pBdr>
        <w:spacing w:after="0" w:line="240" w:lineRule="auto"/>
        <w:ind w:left="426" w:hanging="349"/>
        <w:jc w:val="both"/>
        <w:rPr>
          <w:rFonts w:ascii="Montserrat" w:hAnsi="Montserrat"/>
          <w:b/>
          <w:sz w:val="20"/>
          <w:szCs w:val="20"/>
        </w:rPr>
      </w:pPr>
      <w:r w:rsidRPr="00E72A70">
        <w:rPr>
          <w:rFonts w:ascii="Montserrat" w:hAnsi="Montserrat"/>
          <w:bCs/>
          <w:sz w:val="20"/>
          <w:szCs w:val="20"/>
        </w:rPr>
        <w:t xml:space="preserve">Brindar únicamente los servicios establecidos en el presente </w:t>
      </w:r>
      <w:r w:rsidR="00270687">
        <w:rPr>
          <w:rFonts w:ascii="Montserrat" w:hAnsi="Montserrat"/>
          <w:bCs/>
          <w:sz w:val="20"/>
          <w:szCs w:val="20"/>
        </w:rPr>
        <w:t>A</w:t>
      </w:r>
      <w:r w:rsidRPr="00E72A70">
        <w:rPr>
          <w:rFonts w:ascii="Montserrat" w:hAnsi="Montserrat"/>
          <w:bCs/>
          <w:sz w:val="20"/>
          <w:szCs w:val="20"/>
        </w:rPr>
        <w:t xml:space="preserve">nexo </w:t>
      </w:r>
      <w:r w:rsidR="00270687">
        <w:rPr>
          <w:rFonts w:ascii="Montserrat" w:hAnsi="Montserrat"/>
          <w:bCs/>
          <w:sz w:val="20"/>
          <w:szCs w:val="20"/>
        </w:rPr>
        <w:t>T</w:t>
      </w:r>
      <w:r w:rsidRPr="00E72A70">
        <w:rPr>
          <w:rFonts w:ascii="Montserrat" w:hAnsi="Montserrat"/>
          <w:bCs/>
          <w:sz w:val="20"/>
          <w:szCs w:val="20"/>
        </w:rPr>
        <w:t xml:space="preserve">écnico, todo servicio adicional de hospedaje, alimentación, transporte terrestre o de otra índole que no sea previamente autorizado, no será cubierto </w:t>
      </w:r>
      <w:r w:rsidR="00510BEE">
        <w:rPr>
          <w:rFonts w:ascii="Montserrat" w:hAnsi="Montserrat"/>
          <w:bCs/>
          <w:sz w:val="20"/>
          <w:szCs w:val="20"/>
        </w:rPr>
        <w:t>por el</w:t>
      </w:r>
      <w:r w:rsidR="00692576" w:rsidRPr="00692576">
        <w:rPr>
          <w:rFonts w:ascii="Montserrat" w:hAnsi="Montserrat"/>
          <w:b/>
          <w:sz w:val="20"/>
          <w:szCs w:val="20"/>
        </w:rPr>
        <w:t xml:space="preserve"> ADMINISTRADOR DEL CONTRATO</w:t>
      </w:r>
      <w:r w:rsidRPr="00E72A70">
        <w:rPr>
          <w:rFonts w:ascii="Montserrat" w:hAnsi="Montserrat"/>
          <w:bCs/>
          <w:sz w:val="20"/>
          <w:szCs w:val="20"/>
        </w:rPr>
        <w:t>.</w:t>
      </w:r>
    </w:p>
    <w:p w14:paraId="594A9BD3" w14:textId="79B1333B" w:rsidR="00E61ECF" w:rsidRPr="00E72A70" w:rsidRDefault="00E61ECF" w:rsidP="001C6DF2">
      <w:pPr>
        <w:pStyle w:val="Prrafodelista"/>
        <w:numPr>
          <w:ilvl w:val="0"/>
          <w:numId w:val="35"/>
        </w:numPr>
        <w:pBdr>
          <w:top w:val="nil"/>
          <w:left w:val="nil"/>
          <w:bottom w:val="nil"/>
          <w:right w:val="nil"/>
          <w:between w:val="nil"/>
        </w:pBdr>
        <w:spacing w:after="0" w:line="240" w:lineRule="auto"/>
        <w:ind w:left="426" w:hanging="349"/>
        <w:jc w:val="both"/>
        <w:rPr>
          <w:rFonts w:ascii="Montserrat" w:hAnsi="Montserrat"/>
          <w:b/>
          <w:sz w:val="20"/>
          <w:szCs w:val="20"/>
        </w:rPr>
      </w:pPr>
      <w:r>
        <w:rPr>
          <w:rFonts w:ascii="Montserrat" w:hAnsi="Montserrat"/>
          <w:bCs/>
          <w:sz w:val="20"/>
          <w:szCs w:val="20"/>
        </w:rPr>
        <w:t xml:space="preserve">Proporcionar al </w:t>
      </w:r>
      <w:r w:rsidRPr="00692576">
        <w:rPr>
          <w:rFonts w:ascii="Montserrat" w:hAnsi="Montserrat"/>
          <w:b/>
          <w:sz w:val="20"/>
          <w:szCs w:val="20"/>
        </w:rPr>
        <w:t>ADMINISTRADOR DEL CONTRATO</w:t>
      </w:r>
      <w:r>
        <w:rPr>
          <w:rFonts w:ascii="Montserrat" w:hAnsi="Montserrat"/>
          <w:bCs/>
          <w:sz w:val="20"/>
          <w:szCs w:val="20"/>
        </w:rPr>
        <w:t xml:space="preserve"> previo a la realización de cualquier traslado de Profesionales de la Salud, la documentación que acredite que el o los vehículos a utilizar para el servicio cumplen con las especificaciones señaladas en el presente Anexo Técnico.</w:t>
      </w:r>
    </w:p>
    <w:p w14:paraId="6B3B5959" w14:textId="77777777" w:rsidR="00B33856" w:rsidRPr="00E72A70" w:rsidRDefault="00B33856" w:rsidP="00C74C15">
      <w:pPr>
        <w:pStyle w:val="Sinespaciado"/>
        <w:rPr>
          <w:rFonts w:ascii="Montserrat" w:hAnsi="Montserrat"/>
          <w:b/>
          <w:sz w:val="20"/>
          <w:szCs w:val="20"/>
          <w:lang w:val="es-MX"/>
        </w:rPr>
      </w:pPr>
    </w:p>
    <w:p w14:paraId="0470D089" w14:textId="7710E9E1" w:rsidR="00D26A5F" w:rsidRDefault="00D26A5F" w:rsidP="004F39CF">
      <w:pPr>
        <w:pStyle w:val="Sinespaciado"/>
        <w:numPr>
          <w:ilvl w:val="1"/>
          <w:numId w:val="1"/>
        </w:numPr>
        <w:ind w:left="567" w:hanging="557"/>
        <w:jc w:val="both"/>
        <w:rPr>
          <w:rFonts w:ascii="Montserrat" w:hAnsi="Montserrat"/>
          <w:b/>
          <w:sz w:val="20"/>
          <w:szCs w:val="20"/>
        </w:rPr>
      </w:pPr>
      <w:r>
        <w:rPr>
          <w:rFonts w:ascii="Montserrat" w:hAnsi="Montserrat"/>
          <w:b/>
          <w:sz w:val="20"/>
          <w:szCs w:val="20"/>
        </w:rPr>
        <w:t>SOLICITUD</w:t>
      </w:r>
      <w:r w:rsidR="006D3EE6">
        <w:rPr>
          <w:rFonts w:ascii="Montserrat" w:hAnsi="Montserrat"/>
          <w:b/>
          <w:sz w:val="20"/>
          <w:szCs w:val="20"/>
        </w:rPr>
        <w:t xml:space="preserve"> Y ACEPTACIÓN</w:t>
      </w:r>
      <w:r>
        <w:rPr>
          <w:rFonts w:ascii="Montserrat" w:hAnsi="Montserrat"/>
          <w:b/>
          <w:sz w:val="20"/>
          <w:szCs w:val="20"/>
        </w:rPr>
        <w:t xml:space="preserve"> DE SERVICIOS</w:t>
      </w:r>
    </w:p>
    <w:p w14:paraId="6C56A389" w14:textId="4EC53895" w:rsidR="00D26A5F" w:rsidRDefault="00B86F2D" w:rsidP="003B5BC3">
      <w:pPr>
        <w:pStyle w:val="Prrafodelista"/>
        <w:pBdr>
          <w:top w:val="nil"/>
          <w:left w:val="nil"/>
          <w:bottom w:val="nil"/>
          <w:right w:val="nil"/>
          <w:between w:val="nil"/>
        </w:pBdr>
        <w:spacing w:after="0" w:line="240" w:lineRule="auto"/>
        <w:ind w:left="10"/>
        <w:jc w:val="both"/>
        <w:rPr>
          <w:rFonts w:ascii="Montserrat" w:hAnsi="Montserrat"/>
          <w:sz w:val="20"/>
          <w:szCs w:val="20"/>
        </w:rPr>
      </w:pPr>
      <w:r>
        <w:rPr>
          <w:rFonts w:ascii="Montserrat" w:hAnsi="Montserrat"/>
          <w:sz w:val="20"/>
          <w:szCs w:val="20"/>
        </w:rPr>
        <w:t>En el momento de la D</w:t>
      </w:r>
      <w:r w:rsidR="00D26A5F">
        <w:rPr>
          <w:rFonts w:ascii="Montserrat" w:hAnsi="Montserrat"/>
          <w:sz w:val="20"/>
          <w:szCs w:val="20"/>
        </w:rPr>
        <w:t>ispersión</w:t>
      </w:r>
      <w:r w:rsidR="004F7725">
        <w:rPr>
          <w:rFonts w:ascii="Montserrat" w:hAnsi="Montserrat"/>
          <w:sz w:val="20"/>
          <w:szCs w:val="20"/>
        </w:rPr>
        <w:t>, la solicitud de servicios a favor de</w:t>
      </w:r>
      <w:r>
        <w:rPr>
          <w:rFonts w:ascii="Montserrat" w:hAnsi="Montserrat"/>
          <w:sz w:val="20"/>
          <w:szCs w:val="20"/>
        </w:rPr>
        <w:t>l</w:t>
      </w:r>
      <w:r w:rsidR="004F7725">
        <w:rPr>
          <w:rFonts w:ascii="Montserrat" w:hAnsi="Montserrat"/>
          <w:sz w:val="20"/>
          <w:szCs w:val="20"/>
        </w:rPr>
        <w:t xml:space="preserve"> </w:t>
      </w:r>
      <w:r w:rsidR="004F7725" w:rsidRPr="00332495">
        <w:rPr>
          <w:rFonts w:ascii="Montserrat" w:hAnsi="Montserrat"/>
          <w:b/>
          <w:sz w:val="20"/>
        </w:rPr>
        <w:t>Profesional de la Salud</w:t>
      </w:r>
      <w:r w:rsidR="004F7725">
        <w:rPr>
          <w:rFonts w:ascii="Montserrat" w:hAnsi="Montserrat"/>
          <w:sz w:val="20"/>
          <w:szCs w:val="20"/>
        </w:rPr>
        <w:t xml:space="preserve"> asignado, deberá observar</w:t>
      </w:r>
      <w:r>
        <w:rPr>
          <w:rFonts w:ascii="Montserrat" w:hAnsi="Montserrat"/>
          <w:sz w:val="20"/>
          <w:szCs w:val="20"/>
        </w:rPr>
        <w:t xml:space="preserve"> </w:t>
      </w:r>
      <w:r w:rsidR="004F7725">
        <w:rPr>
          <w:rFonts w:ascii="Montserrat" w:hAnsi="Montserrat"/>
          <w:sz w:val="20"/>
          <w:szCs w:val="20"/>
        </w:rPr>
        <w:t>los siguientes pasos:</w:t>
      </w:r>
    </w:p>
    <w:p w14:paraId="7AB75641" w14:textId="31131D18" w:rsidR="004F7725" w:rsidRDefault="00D26A5F" w:rsidP="004F7725">
      <w:pPr>
        <w:pStyle w:val="Prrafodelista"/>
        <w:numPr>
          <w:ilvl w:val="0"/>
          <w:numId w:val="36"/>
        </w:numPr>
        <w:pBdr>
          <w:top w:val="nil"/>
          <w:left w:val="nil"/>
          <w:bottom w:val="nil"/>
          <w:right w:val="nil"/>
          <w:between w:val="nil"/>
        </w:pBdr>
        <w:spacing w:after="0" w:line="240" w:lineRule="auto"/>
        <w:jc w:val="both"/>
        <w:rPr>
          <w:rFonts w:ascii="Montserrat" w:hAnsi="Montserrat"/>
          <w:sz w:val="20"/>
          <w:szCs w:val="20"/>
        </w:rPr>
      </w:pPr>
      <w:r>
        <w:rPr>
          <w:rFonts w:ascii="Montserrat" w:hAnsi="Montserrat"/>
          <w:sz w:val="20"/>
          <w:szCs w:val="20"/>
        </w:rPr>
        <w:t xml:space="preserve">El </w:t>
      </w:r>
      <w:r>
        <w:rPr>
          <w:rFonts w:ascii="Montserrat" w:hAnsi="Montserrat"/>
          <w:b/>
          <w:bCs/>
          <w:sz w:val="20"/>
          <w:szCs w:val="20"/>
        </w:rPr>
        <w:t>Área Técnica de la UAS</w:t>
      </w:r>
      <w:r w:rsidR="005F0173">
        <w:rPr>
          <w:rFonts w:ascii="Montserrat" w:hAnsi="Montserrat"/>
          <w:b/>
          <w:bCs/>
          <w:sz w:val="20"/>
          <w:szCs w:val="20"/>
        </w:rPr>
        <w:t xml:space="preserve"> </w:t>
      </w:r>
      <w:r w:rsidR="004F7725">
        <w:rPr>
          <w:rFonts w:ascii="Montserrat" w:hAnsi="Montserrat"/>
          <w:sz w:val="20"/>
          <w:szCs w:val="20"/>
        </w:rPr>
        <w:t>elaborará</w:t>
      </w:r>
      <w:r>
        <w:rPr>
          <w:rFonts w:ascii="Montserrat" w:hAnsi="Montserrat"/>
          <w:sz w:val="20"/>
          <w:szCs w:val="20"/>
        </w:rPr>
        <w:t xml:space="preserve"> </w:t>
      </w:r>
      <w:r w:rsidR="004F7725">
        <w:rPr>
          <w:rFonts w:ascii="Montserrat" w:hAnsi="Montserrat"/>
          <w:sz w:val="20"/>
          <w:szCs w:val="20"/>
        </w:rPr>
        <w:t>los formatos de</w:t>
      </w:r>
      <w:r>
        <w:rPr>
          <w:rFonts w:ascii="Montserrat" w:hAnsi="Montserrat"/>
          <w:sz w:val="20"/>
          <w:szCs w:val="20"/>
        </w:rPr>
        <w:t xml:space="preserve"> </w:t>
      </w:r>
      <w:r w:rsidR="00F81A60" w:rsidRPr="00F81A60">
        <w:rPr>
          <w:rFonts w:ascii="Montserrat" w:hAnsi="Montserrat"/>
          <w:b/>
          <w:sz w:val="20"/>
          <w:szCs w:val="20"/>
        </w:rPr>
        <w:t>ORDEN DE SERVICIO</w:t>
      </w:r>
      <w:r>
        <w:rPr>
          <w:rFonts w:ascii="Montserrat" w:hAnsi="Montserrat"/>
          <w:sz w:val="20"/>
          <w:szCs w:val="20"/>
        </w:rPr>
        <w:t xml:space="preserve"> </w:t>
      </w:r>
      <w:r w:rsidR="004F7725">
        <w:rPr>
          <w:rFonts w:ascii="Montserrat" w:hAnsi="Montserrat"/>
          <w:sz w:val="20"/>
          <w:szCs w:val="20"/>
        </w:rPr>
        <w:t>necesarios</w:t>
      </w:r>
      <w:r w:rsidR="000B019C">
        <w:rPr>
          <w:rFonts w:ascii="Montserrat" w:hAnsi="Montserrat"/>
          <w:sz w:val="20"/>
          <w:szCs w:val="20"/>
        </w:rPr>
        <w:t xml:space="preserve"> </w:t>
      </w:r>
      <w:r w:rsidR="001F57C0">
        <w:rPr>
          <w:rFonts w:ascii="Montserrat" w:hAnsi="Montserrat"/>
          <w:sz w:val="20"/>
          <w:szCs w:val="20"/>
        </w:rPr>
        <w:t xml:space="preserve">en los que incluya los requerimientos de </w:t>
      </w:r>
      <w:r w:rsidR="000B019C">
        <w:rPr>
          <w:rFonts w:ascii="Montserrat" w:hAnsi="Montserrat"/>
          <w:sz w:val="20"/>
          <w:szCs w:val="20"/>
        </w:rPr>
        <w:t>transporte terrestre, hospe</w:t>
      </w:r>
      <w:r w:rsidR="001F57C0">
        <w:rPr>
          <w:rFonts w:ascii="Montserrat" w:hAnsi="Montserrat"/>
          <w:sz w:val="20"/>
          <w:szCs w:val="20"/>
        </w:rPr>
        <w:t>daje</w:t>
      </w:r>
      <w:r w:rsidR="000B019C">
        <w:rPr>
          <w:rFonts w:ascii="Montserrat" w:hAnsi="Montserrat"/>
          <w:sz w:val="20"/>
          <w:szCs w:val="20"/>
        </w:rPr>
        <w:t xml:space="preserve"> y/o alimentación</w:t>
      </w:r>
      <w:r w:rsidR="001F57C0">
        <w:rPr>
          <w:rFonts w:ascii="Montserrat" w:hAnsi="Montserrat"/>
          <w:sz w:val="20"/>
          <w:szCs w:val="20"/>
        </w:rPr>
        <w:t xml:space="preserve"> para los </w:t>
      </w:r>
      <w:r w:rsidRPr="00332495">
        <w:rPr>
          <w:rFonts w:ascii="Montserrat" w:hAnsi="Montserrat"/>
          <w:b/>
          <w:sz w:val="20"/>
        </w:rPr>
        <w:t>Profesional</w:t>
      </w:r>
      <w:r w:rsidR="001F57C0" w:rsidRPr="00332495">
        <w:rPr>
          <w:rFonts w:ascii="Montserrat" w:hAnsi="Montserrat"/>
          <w:b/>
          <w:sz w:val="20"/>
        </w:rPr>
        <w:t>es</w:t>
      </w:r>
      <w:r w:rsidRPr="00332495">
        <w:rPr>
          <w:rFonts w:ascii="Montserrat" w:hAnsi="Montserrat"/>
          <w:b/>
          <w:sz w:val="20"/>
        </w:rPr>
        <w:t xml:space="preserve"> de la Salud</w:t>
      </w:r>
      <w:r>
        <w:rPr>
          <w:rFonts w:ascii="Montserrat" w:hAnsi="Montserrat"/>
          <w:sz w:val="20"/>
          <w:szCs w:val="20"/>
        </w:rPr>
        <w:t xml:space="preserve"> a</w:t>
      </w:r>
      <w:r w:rsidR="004F7725">
        <w:rPr>
          <w:rFonts w:ascii="Montserrat" w:hAnsi="Montserrat"/>
          <w:sz w:val="20"/>
          <w:szCs w:val="20"/>
        </w:rPr>
        <w:t>signado</w:t>
      </w:r>
      <w:r w:rsidR="001F57C0">
        <w:rPr>
          <w:rFonts w:ascii="Montserrat" w:hAnsi="Montserrat"/>
          <w:sz w:val="20"/>
          <w:szCs w:val="20"/>
        </w:rPr>
        <w:t>s</w:t>
      </w:r>
      <w:r w:rsidR="004F7725">
        <w:rPr>
          <w:rFonts w:ascii="Montserrat" w:hAnsi="Montserrat"/>
          <w:sz w:val="20"/>
          <w:szCs w:val="20"/>
        </w:rPr>
        <w:t xml:space="preserve"> a algún Hospital y/o Unidad Médica del </w:t>
      </w:r>
      <w:r w:rsidR="00F81A60" w:rsidRPr="00F81A60">
        <w:rPr>
          <w:rFonts w:ascii="Montserrat" w:hAnsi="Montserrat"/>
          <w:b/>
          <w:sz w:val="20"/>
          <w:szCs w:val="20"/>
        </w:rPr>
        <w:t>IMSS-Bienestar</w:t>
      </w:r>
      <w:r w:rsidR="004F7725">
        <w:rPr>
          <w:rFonts w:ascii="Montserrat" w:hAnsi="Montserrat"/>
          <w:sz w:val="20"/>
          <w:szCs w:val="20"/>
        </w:rPr>
        <w:t xml:space="preserve"> y solicitará al </w:t>
      </w:r>
      <w:r w:rsidR="00F81A60" w:rsidRPr="00F81A60">
        <w:rPr>
          <w:rFonts w:ascii="Montserrat" w:hAnsi="Montserrat"/>
          <w:b/>
          <w:bCs/>
          <w:sz w:val="20"/>
          <w:szCs w:val="20"/>
        </w:rPr>
        <w:t>ADMINISTRADOR DEL CONTRATO</w:t>
      </w:r>
      <w:r w:rsidR="004F7725">
        <w:rPr>
          <w:rFonts w:ascii="Montserrat" w:hAnsi="Montserrat"/>
          <w:sz w:val="20"/>
          <w:szCs w:val="20"/>
        </w:rPr>
        <w:t xml:space="preserve"> la autorización correspondiente con al menos 48 horas de anticipación previo al arribo de</w:t>
      </w:r>
      <w:r w:rsidR="001329CF">
        <w:rPr>
          <w:rFonts w:ascii="Montserrat" w:hAnsi="Montserrat"/>
          <w:sz w:val="20"/>
          <w:szCs w:val="20"/>
        </w:rPr>
        <w:t xml:space="preserve"> </w:t>
      </w:r>
      <w:r w:rsidR="004F7725">
        <w:rPr>
          <w:rFonts w:ascii="Montserrat" w:hAnsi="Montserrat"/>
          <w:sz w:val="20"/>
          <w:szCs w:val="20"/>
        </w:rPr>
        <w:t>l</w:t>
      </w:r>
      <w:r w:rsidR="001329CF">
        <w:rPr>
          <w:rFonts w:ascii="Montserrat" w:hAnsi="Montserrat"/>
          <w:sz w:val="20"/>
          <w:szCs w:val="20"/>
        </w:rPr>
        <w:t>os</w:t>
      </w:r>
      <w:r w:rsidR="004F7725">
        <w:rPr>
          <w:rFonts w:ascii="Montserrat" w:hAnsi="Montserrat"/>
          <w:sz w:val="20"/>
          <w:szCs w:val="20"/>
        </w:rPr>
        <w:t xml:space="preserve"> </w:t>
      </w:r>
      <w:r w:rsidR="004F7725" w:rsidRPr="00270687">
        <w:rPr>
          <w:rFonts w:ascii="Montserrat" w:hAnsi="Montserrat"/>
          <w:b/>
          <w:bCs/>
          <w:sz w:val="20"/>
          <w:szCs w:val="20"/>
        </w:rPr>
        <w:t>Profesional</w:t>
      </w:r>
      <w:r w:rsidR="001329CF" w:rsidRPr="00270687">
        <w:rPr>
          <w:rFonts w:ascii="Montserrat" w:hAnsi="Montserrat"/>
          <w:b/>
          <w:bCs/>
          <w:sz w:val="20"/>
          <w:szCs w:val="20"/>
        </w:rPr>
        <w:t>es</w:t>
      </w:r>
      <w:r w:rsidR="004F7725" w:rsidRPr="00332495">
        <w:rPr>
          <w:rFonts w:ascii="Montserrat" w:hAnsi="Montserrat"/>
          <w:b/>
          <w:sz w:val="20"/>
        </w:rPr>
        <w:t xml:space="preserve"> de Salud</w:t>
      </w:r>
      <w:r w:rsidR="004F7725">
        <w:rPr>
          <w:rFonts w:ascii="Montserrat" w:hAnsi="Montserrat"/>
          <w:sz w:val="20"/>
          <w:szCs w:val="20"/>
        </w:rPr>
        <w:t xml:space="preserve"> a territorio Nacional.</w:t>
      </w:r>
    </w:p>
    <w:p w14:paraId="30D1C4C2" w14:textId="19DC78FE" w:rsidR="008B44DB" w:rsidRDefault="00D66C2F" w:rsidP="004F7725">
      <w:pPr>
        <w:pStyle w:val="Prrafodelista"/>
        <w:numPr>
          <w:ilvl w:val="0"/>
          <w:numId w:val="36"/>
        </w:numPr>
        <w:pBdr>
          <w:top w:val="nil"/>
          <w:left w:val="nil"/>
          <w:bottom w:val="nil"/>
          <w:right w:val="nil"/>
          <w:between w:val="nil"/>
        </w:pBdr>
        <w:spacing w:after="0" w:line="240" w:lineRule="auto"/>
        <w:jc w:val="both"/>
        <w:rPr>
          <w:rFonts w:ascii="Montserrat" w:hAnsi="Montserrat"/>
          <w:sz w:val="20"/>
          <w:szCs w:val="20"/>
        </w:rPr>
      </w:pPr>
      <w:bookmarkStart w:id="18" w:name="OLE_LINK17"/>
      <w:bookmarkStart w:id="19" w:name="OLE_LINK18"/>
      <w:r>
        <w:rPr>
          <w:rFonts w:ascii="Montserrat" w:hAnsi="Montserrat"/>
          <w:sz w:val="20"/>
          <w:szCs w:val="20"/>
        </w:rPr>
        <w:t xml:space="preserve">El </w:t>
      </w:r>
      <w:r w:rsidR="00692576" w:rsidRPr="00692576">
        <w:rPr>
          <w:rFonts w:ascii="Montserrat" w:hAnsi="Montserrat"/>
          <w:b/>
          <w:sz w:val="20"/>
          <w:szCs w:val="20"/>
        </w:rPr>
        <w:t>ADMINISTRADOR DEL CONTRATO</w:t>
      </w:r>
      <w:r>
        <w:rPr>
          <w:rFonts w:ascii="Montserrat" w:hAnsi="Montserrat"/>
          <w:sz w:val="20"/>
          <w:szCs w:val="20"/>
        </w:rPr>
        <w:t xml:space="preserve"> </w:t>
      </w:r>
      <w:r w:rsidR="00E2453B">
        <w:rPr>
          <w:rFonts w:ascii="Montserrat" w:hAnsi="Montserrat"/>
          <w:sz w:val="20"/>
          <w:szCs w:val="20"/>
        </w:rPr>
        <w:t>enviará</w:t>
      </w:r>
      <w:r w:rsidR="001F57C0">
        <w:rPr>
          <w:rFonts w:ascii="Montserrat" w:hAnsi="Montserrat"/>
          <w:sz w:val="20"/>
          <w:szCs w:val="20"/>
        </w:rPr>
        <w:t xml:space="preserve"> los formatos de </w:t>
      </w:r>
      <w:r w:rsidR="00F81A60" w:rsidRPr="00F81A60">
        <w:rPr>
          <w:rFonts w:ascii="Montserrat" w:hAnsi="Montserrat"/>
          <w:b/>
          <w:bCs/>
          <w:sz w:val="20"/>
          <w:szCs w:val="20"/>
        </w:rPr>
        <w:t>ORDEN DE SERVICIO</w:t>
      </w:r>
      <w:r w:rsidR="004F7725">
        <w:rPr>
          <w:rFonts w:ascii="Montserrat" w:hAnsi="Montserrat"/>
          <w:b/>
          <w:bCs/>
          <w:sz w:val="20"/>
          <w:szCs w:val="20"/>
        </w:rPr>
        <w:t xml:space="preserve"> </w:t>
      </w:r>
      <w:r w:rsidR="00270687" w:rsidRPr="00270687">
        <w:rPr>
          <w:rFonts w:ascii="Montserrat" w:hAnsi="Montserrat"/>
          <w:sz w:val="20"/>
          <w:szCs w:val="20"/>
        </w:rPr>
        <w:t>autorizados</w:t>
      </w:r>
      <w:r w:rsidR="00270687">
        <w:rPr>
          <w:rFonts w:ascii="Montserrat" w:hAnsi="Montserrat"/>
          <w:sz w:val="20"/>
          <w:szCs w:val="20"/>
        </w:rPr>
        <w:t xml:space="preserve"> </w:t>
      </w:r>
      <w:r w:rsidR="004F7725">
        <w:rPr>
          <w:rFonts w:ascii="Montserrat" w:hAnsi="Montserrat"/>
          <w:sz w:val="20"/>
          <w:szCs w:val="20"/>
        </w:rPr>
        <w:t xml:space="preserve">por medio electrónico al </w:t>
      </w:r>
      <w:r w:rsidR="00F81A60" w:rsidRPr="00F81A60">
        <w:rPr>
          <w:rFonts w:ascii="Montserrat" w:hAnsi="Montserrat"/>
          <w:b/>
          <w:bCs/>
          <w:sz w:val="20"/>
          <w:szCs w:val="20"/>
        </w:rPr>
        <w:t>PROVEEDOR</w:t>
      </w:r>
      <w:r w:rsidR="004F7725">
        <w:rPr>
          <w:rFonts w:ascii="Montserrat" w:hAnsi="Montserrat"/>
          <w:b/>
          <w:bCs/>
          <w:sz w:val="20"/>
          <w:szCs w:val="20"/>
        </w:rPr>
        <w:t xml:space="preserve"> </w:t>
      </w:r>
      <w:r w:rsidR="004F7725">
        <w:rPr>
          <w:rFonts w:ascii="Montserrat" w:hAnsi="Montserrat"/>
          <w:sz w:val="20"/>
          <w:szCs w:val="20"/>
        </w:rPr>
        <w:t>con al menos 36 horas de anticipación al in</w:t>
      </w:r>
      <w:r w:rsidR="008B44DB">
        <w:rPr>
          <w:rFonts w:ascii="Montserrat" w:hAnsi="Montserrat"/>
          <w:sz w:val="20"/>
          <w:szCs w:val="20"/>
        </w:rPr>
        <w:t>i</w:t>
      </w:r>
      <w:r w:rsidR="004F7725">
        <w:rPr>
          <w:rFonts w:ascii="Montserrat" w:hAnsi="Montserrat"/>
          <w:sz w:val="20"/>
          <w:szCs w:val="20"/>
        </w:rPr>
        <w:t>cio de la prestación de los servicios</w:t>
      </w:r>
      <w:r w:rsidR="008B44DB">
        <w:rPr>
          <w:rFonts w:ascii="Montserrat" w:hAnsi="Montserrat"/>
          <w:sz w:val="20"/>
          <w:szCs w:val="20"/>
        </w:rPr>
        <w:t xml:space="preserve"> requeridos.</w:t>
      </w:r>
    </w:p>
    <w:bookmarkEnd w:id="18"/>
    <w:bookmarkEnd w:id="19"/>
    <w:p w14:paraId="7D532695" w14:textId="28FC7E6E" w:rsidR="004F7725" w:rsidRDefault="008B44DB" w:rsidP="004F7725">
      <w:pPr>
        <w:pStyle w:val="Prrafodelista"/>
        <w:numPr>
          <w:ilvl w:val="0"/>
          <w:numId w:val="36"/>
        </w:numPr>
        <w:pBdr>
          <w:top w:val="nil"/>
          <w:left w:val="nil"/>
          <w:bottom w:val="nil"/>
          <w:right w:val="nil"/>
          <w:between w:val="nil"/>
        </w:pBdr>
        <w:spacing w:after="0" w:line="240" w:lineRule="auto"/>
        <w:jc w:val="both"/>
        <w:rPr>
          <w:rFonts w:ascii="Montserrat" w:hAnsi="Montserrat"/>
          <w:sz w:val="20"/>
          <w:szCs w:val="20"/>
        </w:rPr>
      </w:pPr>
      <w:r>
        <w:rPr>
          <w:rFonts w:ascii="Montserrat" w:hAnsi="Montserrat"/>
          <w:sz w:val="20"/>
          <w:szCs w:val="20"/>
        </w:rPr>
        <w:lastRenderedPageBreak/>
        <w:t xml:space="preserve">El </w:t>
      </w:r>
      <w:r w:rsidR="00F81A60" w:rsidRPr="00F81A60">
        <w:rPr>
          <w:rFonts w:ascii="Montserrat" w:hAnsi="Montserrat"/>
          <w:b/>
          <w:bCs/>
          <w:sz w:val="20"/>
          <w:szCs w:val="20"/>
        </w:rPr>
        <w:t>PROVEEDOR</w:t>
      </w:r>
      <w:r>
        <w:rPr>
          <w:rFonts w:ascii="Montserrat" w:hAnsi="Montserrat"/>
          <w:sz w:val="20"/>
          <w:szCs w:val="20"/>
        </w:rPr>
        <w:t xml:space="preserve"> </w:t>
      </w:r>
      <w:r w:rsidR="00767C13">
        <w:rPr>
          <w:rFonts w:ascii="Montserrat" w:hAnsi="Montserrat"/>
          <w:sz w:val="20"/>
          <w:szCs w:val="20"/>
        </w:rPr>
        <w:t xml:space="preserve">deberá informar la confirmación de </w:t>
      </w:r>
      <w:r w:rsidR="004F7725">
        <w:rPr>
          <w:rFonts w:ascii="Montserrat" w:hAnsi="Montserrat"/>
          <w:sz w:val="20"/>
          <w:szCs w:val="20"/>
        </w:rPr>
        <w:t xml:space="preserve">la prestación de </w:t>
      </w:r>
      <w:r>
        <w:rPr>
          <w:rFonts w:ascii="Montserrat" w:hAnsi="Montserrat"/>
          <w:sz w:val="20"/>
          <w:szCs w:val="20"/>
        </w:rPr>
        <w:t>los servicios requeridos</w:t>
      </w:r>
      <w:r w:rsidR="004F7725">
        <w:rPr>
          <w:rFonts w:ascii="Montserrat" w:hAnsi="Montserrat"/>
          <w:sz w:val="20"/>
          <w:szCs w:val="20"/>
        </w:rPr>
        <w:t xml:space="preserve"> en un plazo máximo de 12 horas contados a partir de la solicitud</w:t>
      </w:r>
      <w:r>
        <w:rPr>
          <w:rFonts w:ascii="Montserrat" w:hAnsi="Montserrat"/>
          <w:sz w:val="20"/>
          <w:szCs w:val="20"/>
        </w:rPr>
        <w:t xml:space="preserve"> que le haya hecho el </w:t>
      </w:r>
      <w:r w:rsidR="00F81A60" w:rsidRPr="00F81A60">
        <w:rPr>
          <w:rFonts w:ascii="Montserrat" w:hAnsi="Montserrat"/>
          <w:b/>
          <w:sz w:val="20"/>
          <w:szCs w:val="20"/>
        </w:rPr>
        <w:t>ADMINISTRADOR DEL CONTRATO</w:t>
      </w:r>
      <w:r>
        <w:rPr>
          <w:rFonts w:ascii="Montserrat" w:hAnsi="Montserrat"/>
          <w:sz w:val="20"/>
          <w:szCs w:val="20"/>
        </w:rPr>
        <w:t>.</w:t>
      </w:r>
    </w:p>
    <w:p w14:paraId="4877A479" w14:textId="6EFF74F9" w:rsidR="00D26A5F" w:rsidRPr="008B44DB" w:rsidRDefault="008B44DB" w:rsidP="00D77101">
      <w:pPr>
        <w:pStyle w:val="Prrafodelista"/>
        <w:numPr>
          <w:ilvl w:val="0"/>
          <w:numId w:val="36"/>
        </w:numPr>
        <w:pBdr>
          <w:top w:val="nil"/>
          <w:left w:val="nil"/>
          <w:bottom w:val="nil"/>
          <w:right w:val="nil"/>
          <w:between w:val="nil"/>
        </w:pBdr>
        <w:spacing w:after="0" w:line="240" w:lineRule="auto"/>
        <w:jc w:val="both"/>
        <w:rPr>
          <w:rFonts w:ascii="Montserrat" w:hAnsi="Montserrat"/>
          <w:sz w:val="20"/>
          <w:szCs w:val="20"/>
        </w:rPr>
      </w:pPr>
      <w:r w:rsidRPr="008B44DB">
        <w:rPr>
          <w:rFonts w:ascii="Montserrat" w:hAnsi="Montserrat"/>
          <w:sz w:val="20"/>
          <w:szCs w:val="20"/>
        </w:rPr>
        <w:t xml:space="preserve">El </w:t>
      </w:r>
      <w:r w:rsidR="00F81A60" w:rsidRPr="00F81A60">
        <w:rPr>
          <w:rFonts w:ascii="Montserrat" w:hAnsi="Montserrat"/>
          <w:b/>
          <w:bCs/>
          <w:sz w:val="20"/>
          <w:szCs w:val="20"/>
        </w:rPr>
        <w:t>ADMINISTRADOR DEL CONTRATO</w:t>
      </w:r>
      <w:r w:rsidRPr="008B44DB">
        <w:rPr>
          <w:rFonts w:ascii="Montserrat" w:hAnsi="Montserrat"/>
          <w:sz w:val="20"/>
          <w:szCs w:val="20"/>
        </w:rPr>
        <w:t xml:space="preserve"> comunicará </w:t>
      </w:r>
      <w:r>
        <w:rPr>
          <w:rFonts w:ascii="Montserrat" w:hAnsi="Montserrat"/>
          <w:sz w:val="20"/>
          <w:szCs w:val="20"/>
        </w:rPr>
        <w:t xml:space="preserve">por medio electrónico </w:t>
      </w:r>
      <w:r w:rsidRPr="008B44DB">
        <w:rPr>
          <w:rFonts w:ascii="Montserrat" w:hAnsi="Montserrat"/>
          <w:sz w:val="20"/>
          <w:szCs w:val="20"/>
        </w:rPr>
        <w:t xml:space="preserve">la aceptación del servicio y los detalles del mismo al </w:t>
      </w:r>
      <w:r w:rsidRPr="008B44DB">
        <w:rPr>
          <w:rFonts w:ascii="Montserrat" w:hAnsi="Montserrat"/>
          <w:b/>
          <w:bCs/>
          <w:sz w:val="20"/>
          <w:szCs w:val="20"/>
        </w:rPr>
        <w:t>Área Técnica de la UAS</w:t>
      </w:r>
      <w:r w:rsidRPr="008B44DB">
        <w:rPr>
          <w:rFonts w:ascii="Montserrat" w:hAnsi="Montserrat"/>
          <w:sz w:val="20"/>
          <w:szCs w:val="20"/>
        </w:rPr>
        <w:t xml:space="preserve"> </w:t>
      </w:r>
      <w:r>
        <w:rPr>
          <w:rFonts w:ascii="Montserrat" w:hAnsi="Montserrat"/>
          <w:sz w:val="20"/>
          <w:szCs w:val="20"/>
        </w:rPr>
        <w:t>con al menos 3 horas previas al inicio de la prestación de los servicios</w:t>
      </w:r>
      <w:r w:rsidR="0077728D">
        <w:rPr>
          <w:rFonts w:ascii="Montserrat" w:hAnsi="Montserrat"/>
          <w:sz w:val="20"/>
          <w:szCs w:val="20"/>
        </w:rPr>
        <w:t xml:space="preserve"> para la dispersión</w:t>
      </w:r>
      <w:r>
        <w:rPr>
          <w:rFonts w:ascii="Montserrat" w:hAnsi="Montserrat"/>
          <w:sz w:val="20"/>
          <w:szCs w:val="20"/>
        </w:rPr>
        <w:t>.</w:t>
      </w:r>
    </w:p>
    <w:p w14:paraId="3F82B8E8" w14:textId="77777777" w:rsidR="004F7725" w:rsidRDefault="004F7725" w:rsidP="003B5BC3">
      <w:pPr>
        <w:pBdr>
          <w:top w:val="nil"/>
          <w:left w:val="nil"/>
          <w:bottom w:val="nil"/>
          <w:right w:val="nil"/>
          <w:between w:val="nil"/>
        </w:pBdr>
        <w:jc w:val="both"/>
        <w:rPr>
          <w:rFonts w:ascii="Montserrat" w:hAnsi="Montserrat"/>
          <w:sz w:val="20"/>
          <w:szCs w:val="20"/>
        </w:rPr>
      </w:pPr>
    </w:p>
    <w:p w14:paraId="26DEF1FD" w14:textId="1BFE1320" w:rsidR="003B5BC3" w:rsidRDefault="003B5BC3" w:rsidP="003B5BC3">
      <w:pPr>
        <w:pStyle w:val="Prrafodelista"/>
        <w:pBdr>
          <w:top w:val="nil"/>
          <w:left w:val="nil"/>
          <w:bottom w:val="nil"/>
          <w:right w:val="nil"/>
          <w:between w:val="nil"/>
        </w:pBdr>
        <w:spacing w:after="0" w:line="240" w:lineRule="auto"/>
        <w:ind w:left="0"/>
        <w:jc w:val="both"/>
        <w:rPr>
          <w:rFonts w:ascii="Montserrat" w:hAnsi="Montserrat"/>
          <w:sz w:val="20"/>
          <w:szCs w:val="20"/>
        </w:rPr>
      </w:pPr>
      <w:r>
        <w:rPr>
          <w:rFonts w:ascii="Montserrat" w:hAnsi="Montserrat"/>
          <w:sz w:val="20"/>
          <w:szCs w:val="20"/>
        </w:rPr>
        <w:t xml:space="preserve">En la Etapa de reubicación, para la solicitud de servicios a favor de </w:t>
      </w:r>
      <w:r w:rsidR="001329CF">
        <w:rPr>
          <w:rFonts w:ascii="Montserrat" w:hAnsi="Montserrat"/>
          <w:sz w:val="20"/>
          <w:szCs w:val="20"/>
        </w:rPr>
        <w:t xml:space="preserve">los </w:t>
      </w:r>
      <w:r>
        <w:rPr>
          <w:rFonts w:ascii="Montserrat" w:hAnsi="Montserrat"/>
          <w:sz w:val="20"/>
          <w:szCs w:val="20"/>
        </w:rPr>
        <w:t>Profesional</w:t>
      </w:r>
      <w:r w:rsidR="001329CF">
        <w:rPr>
          <w:rFonts w:ascii="Montserrat" w:hAnsi="Montserrat"/>
          <w:sz w:val="20"/>
          <w:szCs w:val="20"/>
        </w:rPr>
        <w:t>es</w:t>
      </w:r>
      <w:r>
        <w:rPr>
          <w:rFonts w:ascii="Montserrat" w:hAnsi="Montserrat"/>
          <w:sz w:val="20"/>
          <w:szCs w:val="20"/>
        </w:rPr>
        <w:t xml:space="preserve"> de la Salud asignado</w:t>
      </w:r>
      <w:r w:rsidR="001329CF">
        <w:rPr>
          <w:rFonts w:ascii="Montserrat" w:hAnsi="Montserrat"/>
          <w:sz w:val="20"/>
          <w:szCs w:val="20"/>
        </w:rPr>
        <w:t>s</w:t>
      </w:r>
      <w:r>
        <w:rPr>
          <w:rFonts w:ascii="Montserrat" w:hAnsi="Montserrat"/>
          <w:sz w:val="20"/>
          <w:szCs w:val="20"/>
        </w:rPr>
        <w:t>, deberán observarse los siguientes pasos:</w:t>
      </w:r>
    </w:p>
    <w:p w14:paraId="51F6407A" w14:textId="3FE52A2D" w:rsidR="003B5BC3" w:rsidRDefault="003B5BC3" w:rsidP="003B5BC3">
      <w:pPr>
        <w:pStyle w:val="Prrafodelista"/>
        <w:numPr>
          <w:ilvl w:val="0"/>
          <w:numId w:val="37"/>
        </w:numPr>
        <w:pBdr>
          <w:top w:val="nil"/>
          <w:left w:val="nil"/>
          <w:bottom w:val="nil"/>
          <w:right w:val="nil"/>
          <w:between w:val="nil"/>
        </w:pBdr>
        <w:spacing w:after="0" w:line="240" w:lineRule="auto"/>
        <w:jc w:val="both"/>
        <w:rPr>
          <w:rFonts w:ascii="Montserrat" w:hAnsi="Montserrat"/>
          <w:sz w:val="20"/>
          <w:szCs w:val="20"/>
        </w:rPr>
      </w:pPr>
      <w:r>
        <w:rPr>
          <w:rFonts w:ascii="Montserrat" w:hAnsi="Montserrat"/>
          <w:sz w:val="20"/>
          <w:szCs w:val="20"/>
        </w:rPr>
        <w:t xml:space="preserve">El </w:t>
      </w:r>
      <w:r>
        <w:rPr>
          <w:rFonts w:ascii="Montserrat" w:hAnsi="Montserrat"/>
          <w:b/>
          <w:bCs/>
          <w:sz w:val="20"/>
          <w:szCs w:val="20"/>
        </w:rPr>
        <w:t xml:space="preserve">Área Técnica de la UAS </w:t>
      </w:r>
      <w:r>
        <w:rPr>
          <w:rFonts w:ascii="Montserrat" w:hAnsi="Montserrat"/>
          <w:sz w:val="20"/>
          <w:szCs w:val="20"/>
        </w:rPr>
        <w:t xml:space="preserve">elaborará los formatos de </w:t>
      </w:r>
      <w:r w:rsidR="001F57C0" w:rsidRPr="00F81A60">
        <w:rPr>
          <w:rFonts w:ascii="Montserrat" w:hAnsi="Montserrat"/>
          <w:b/>
          <w:sz w:val="20"/>
          <w:szCs w:val="20"/>
        </w:rPr>
        <w:t>ORDEN DE SERVICIO</w:t>
      </w:r>
      <w:r w:rsidR="001F57C0">
        <w:rPr>
          <w:rFonts w:ascii="Montserrat" w:hAnsi="Montserrat"/>
          <w:sz w:val="20"/>
          <w:szCs w:val="20"/>
        </w:rPr>
        <w:t xml:space="preserve"> necesarios en los que incluya los requerimientos de transporte terrestre, hospedaje y/o alimentación para los Profesionales de la Salud </w:t>
      </w:r>
      <w:r w:rsidR="009E3D6B">
        <w:rPr>
          <w:rFonts w:ascii="Montserrat" w:hAnsi="Montserrat"/>
          <w:sz w:val="20"/>
          <w:szCs w:val="20"/>
        </w:rPr>
        <w:t>que deba</w:t>
      </w:r>
      <w:r w:rsidR="001F57C0">
        <w:rPr>
          <w:rFonts w:ascii="Montserrat" w:hAnsi="Montserrat"/>
          <w:sz w:val="20"/>
          <w:szCs w:val="20"/>
        </w:rPr>
        <w:t>n</w:t>
      </w:r>
      <w:r w:rsidR="009E3D6B">
        <w:rPr>
          <w:rFonts w:ascii="Montserrat" w:hAnsi="Montserrat"/>
          <w:sz w:val="20"/>
          <w:szCs w:val="20"/>
        </w:rPr>
        <w:t xml:space="preserve"> ser reubicado</w:t>
      </w:r>
      <w:r w:rsidR="001F57C0">
        <w:rPr>
          <w:rFonts w:ascii="Montserrat" w:hAnsi="Montserrat"/>
          <w:sz w:val="20"/>
          <w:szCs w:val="20"/>
        </w:rPr>
        <w:t>s</w:t>
      </w:r>
      <w:r>
        <w:rPr>
          <w:rFonts w:ascii="Montserrat" w:hAnsi="Montserrat"/>
          <w:sz w:val="20"/>
          <w:szCs w:val="20"/>
        </w:rPr>
        <w:t xml:space="preserve"> a algún Hospital y/o Unidad Médica del </w:t>
      </w:r>
      <w:r w:rsidR="00F81A60" w:rsidRPr="00F81A60">
        <w:rPr>
          <w:rFonts w:ascii="Montserrat" w:hAnsi="Montserrat"/>
          <w:b/>
          <w:sz w:val="20"/>
          <w:szCs w:val="20"/>
        </w:rPr>
        <w:t>IMSS-Bienestar</w:t>
      </w:r>
      <w:r w:rsidR="001F57C0">
        <w:rPr>
          <w:rFonts w:ascii="Montserrat" w:hAnsi="Montserrat"/>
          <w:b/>
          <w:sz w:val="20"/>
          <w:szCs w:val="20"/>
        </w:rPr>
        <w:t xml:space="preserve"> </w:t>
      </w:r>
      <w:r w:rsidR="001F57C0" w:rsidRPr="001F57C0">
        <w:rPr>
          <w:rFonts w:ascii="Montserrat" w:hAnsi="Montserrat"/>
          <w:bCs/>
          <w:sz w:val="20"/>
          <w:szCs w:val="20"/>
        </w:rPr>
        <w:t xml:space="preserve">o </w:t>
      </w:r>
      <w:r w:rsidR="00A82454">
        <w:rPr>
          <w:rFonts w:ascii="Montserrat" w:hAnsi="Montserrat"/>
          <w:bCs/>
          <w:sz w:val="20"/>
          <w:szCs w:val="20"/>
        </w:rPr>
        <w:t>Entidad Federativa</w:t>
      </w:r>
      <w:r>
        <w:rPr>
          <w:rFonts w:ascii="Montserrat" w:hAnsi="Montserrat"/>
          <w:sz w:val="20"/>
          <w:szCs w:val="20"/>
        </w:rPr>
        <w:t xml:space="preserve"> y solicitará al </w:t>
      </w:r>
      <w:r w:rsidR="00F81A60" w:rsidRPr="00F81A60">
        <w:rPr>
          <w:rFonts w:ascii="Montserrat" w:hAnsi="Montserrat"/>
          <w:b/>
          <w:bCs/>
          <w:sz w:val="20"/>
          <w:szCs w:val="20"/>
        </w:rPr>
        <w:t>ADMINISTRADOR DEL CONTRATO</w:t>
      </w:r>
      <w:r>
        <w:rPr>
          <w:rFonts w:ascii="Montserrat" w:hAnsi="Montserrat"/>
          <w:sz w:val="20"/>
          <w:szCs w:val="20"/>
        </w:rPr>
        <w:t xml:space="preserve"> la autorización correspondiente con al menos </w:t>
      </w:r>
      <w:r w:rsidR="009E3D6B">
        <w:rPr>
          <w:rFonts w:ascii="Montserrat" w:hAnsi="Montserrat"/>
          <w:sz w:val="20"/>
          <w:szCs w:val="20"/>
        </w:rPr>
        <w:t>120</w:t>
      </w:r>
      <w:r>
        <w:rPr>
          <w:rFonts w:ascii="Montserrat" w:hAnsi="Montserrat"/>
          <w:sz w:val="20"/>
          <w:szCs w:val="20"/>
        </w:rPr>
        <w:t xml:space="preserve"> horas de anticipación previo a</w:t>
      </w:r>
      <w:r w:rsidR="009E3D6B">
        <w:rPr>
          <w:rFonts w:ascii="Montserrat" w:hAnsi="Montserrat"/>
          <w:sz w:val="20"/>
          <w:szCs w:val="20"/>
        </w:rPr>
        <w:t xml:space="preserve"> la fecha de reubicación prevista para el Profesional de la Salud.</w:t>
      </w:r>
    </w:p>
    <w:p w14:paraId="6F145981" w14:textId="7A36902E" w:rsidR="003B5BC3" w:rsidRDefault="00D66C2F" w:rsidP="003B5BC3">
      <w:pPr>
        <w:pStyle w:val="Prrafodelista"/>
        <w:numPr>
          <w:ilvl w:val="0"/>
          <w:numId w:val="37"/>
        </w:numPr>
        <w:pBdr>
          <w:top w:val="nil"/>
          <w:left w:val="nil"/>
          <w:bottom w:val="nil"/>
          <w:right w:val="nil"/>
          <w:between w:val="nil"/>
        </w:pBdr>
        <w:spacing w:after="0" w:line="240" w:lineRule="auto"/>
        <w:jc w:val="both"/>
        <w:rPr>
          <w:rFonts w:ascii="Montserrat" w:hAnsi="Montserrat"/>
          <w:sz w:val="20"/>
          <w:szCs w:val="20"/>
        </w:rPr>
      </w:pPr>
      <w:r>
        <w:rPr>
          <w:rFonts w:ascii="Montserrat" w:hAnsi="Montserrat"/>
          <w:sz w:val="20"/>
          <w:szCs w:val="20"/>
        </w:rPr>
        <w:t xml:space="preserve">El </w:t>
      </w:r>
      <w:r w:rsidR="00692576" w:rsidRPr="00692576">
        <w:rPr>
          <w:rFonts w:ascii="Montserrat" w:hAnsi="Montserrat"/>
          <w:b/>
          <w:sz w:val="20"/>
          <w:szCs w:val="20"/>
        </w:rPr>
        <w:t>ADMINISTRADOR DEL CONTRATO</w:t>
      </w:r>
      <w:r>
        <w:rPr>
          <w:rFonts w:ascii="Montserrat" w:hAnsi="Montserrat"/>
          <w:sz w:val="20"/>
          <w:szCs w:val="20"/>
        </w:rPr>
        <w:t xml:space="preserve"> </w:t>
      </w:r>
      <w:r w:rsidR="00E2453B">
        <w:rPr>
          <w:rFonts w:ascii="Montserrat" w:hAnsi="Montserrat"/>
          <w:sz w:val="20"/>
          <w:szCs w:val="20"/>
        </w:rPr>
        <w:t>enviará</w:t>
      </w:r>
      <w:r w:rsidR="001F57C0">
        <w:rPr>
          <w:rFonts w:ascii="Montserrat" w:hAnsi="Montserrat"/>
          <w:sz w:val="20"/>
          <w:szCs w:val="20"/>
        </w:rPr>
        <w:t xml:space="preserve"> los formatos de </w:t>
      </w:r>
      <w:r w:rsidR="00F81A60" w:rsidRPr="00F81A60">
        <w:rPr>
          <w:rFonts w:ascii="Montserrat" w:hAnsi="Montserrat"/>
          <w:b/>
          <w:bCs/>
          <w:sz w:val="20"/>
          <w:szCs w:val="20"/>
        </w:rPr>
        <w:t>ORDEN DE SERVICIO</w:t>
      </w:r>
      <w:r>
        <w:rPr>
          <w:rFonts w:ascii="Montserrat" w:hAnsi="Montserrat"/>
          <w:b/>
          <w:bCs/>
          <w:sz w:val="20"/>
          <w:szCs w:val="20"/>
        </w:rPr>
        <w:t xml:space="preserve"> </w:t>
      </w:r>
      <w:r w:rsidR="00270687" w:rsidRPr="00270687">
        <w:rPr>
          <w:rFonts w:ascii="Montserrat" w:hAnsi="Montserrat"/>
          <w:sz w:val="20"/>
          <w:szCs w:val="20"/>
        </w:rPr>
        <w:t xml:space="preserve">autorizados </w:t>
      </w:r>
      <w:r>
        <w:rPr>
          <w:rFonts w:ascii="Montserrat" w:hAnsi="Montserrat"/>
          <w:sz w:val="20"/>
          <w:szCs w:val="20"/>
        </w:rPr>
        <w:t xml:space="preserve">por medio electrónico al </w:t>
      </w:r>
      <w:r w:rsidR="00F81A60" w:rsidRPr="00F81A60">
        <w:rPr>
          <w:rFonts w:ascii="Montserrat" w:hAnsi="Montserrat"/>
          <w:b/>
          <w:bCs/>
          <w:sz w:val="20"/>
          <w:szCs w:val="20"/>
        </w:rPr>
        <w:t>PROVEEDOR</w:t>
      </w:r>
      <w:r>
        <w:rPr>
          <w:rFonts w:ascii="Montserrat" w:hAnsi="Montserrat"/>
          <w:sz w:val="20"/>
          <w:szCs w:val="20"/>
        </w:rPr>
        <w:t xml:space="preserve"> </w:t>
      </w:r>
      <w:r w:rsidR="003B5BC3">
        <w:rPr>
          <w:rFonts w:ascii="Montserrat" w:hAnsi="Montserrat"/>
          <w:sz w:val="20"/>
          <w:szCs w:val="20"/>
        </w:rPr>
        <w:t xml:space="preserve">con al menos </w:t>
      </w:r>
      <w:r w:rsidR="009E3D6B">
        <w:rPr>
          <w:rFonts w:ascii="Montserrat" w:hAnsi="Montserrat"/>
          <w:sz w:val="20"/>
          <w:szCs w:val="20"/>
        </w:rPr>
        <w:t>9</w:t>
      </w:r>
      <w:r w:rsidR="003B5BC3">
        <w:rPr>
          <w:rFonts w:ascii="Montserrat" w:hAnsi="Montserrat"/>
          <w:sz w:val="20"/>
          <w:szCs w:val="20"/>
        </w:rPr>
        <w:t>6 horas de anticipación al inicio de la prestación de los servicios requeridos</w:t>
      </w:r>
      <w:r w:rsidR="0077728D">
        <w:rPr>
          <w:rFonts w:ascii="Montserrat" w:hAnsi="Montserrat"/>
          <w:sz w:val="20"/>
          <w:szCs w:val="20"/>
        </w:rPr>
        <w:t xml:space="preserve"> para reubicación</w:t>
      </w:r>
      <w:r w:rsidR="003B5BC3">
        <w:rPr>
          <w:rFonts w:ascii="Montserrat" w:hAnsi="Montserrat"/>
          <w:sz w:val="20"/>
          <w:szCs w:val="20"/>
        </w:rPr>
        <w:t>.</w:t>
      </w:r>
    </w:p>
    <w:p w14:paraId="7ABA8F8A" w14:textId="15B326DA" w:rsidR="003B5BC3" w:rsidRDefault="003B5BC3" w:rsidP="003B5BC3">
      <w:pPr>
        <w:pStyle w:val="Prrafodelista"/>
        <w:numPr>
          <w:ilvl w:val="0"/>
          <w:numId w:val="37"/>
        </w:numPr>
        <w:pBdr>
          <w:top w:val="nil"/>
          <w:left w:val="nil"/>
          <w:bottom w:val="nil"/>
          <w:right w:val="nil"/>
          <w:between w:val="nil"/>
        </w:pBdr>
        <w:spacing w:after="0" w:line="240" w:lineRule="auto"/>
        <w:jc w:val="both"/>
        <w:rPr>
          <w:rFonts w:ascii="Montserrat" w:hAnsi="Montserrat"/>
          <w:sz w:val="20"/>
          <w:szCs w:val="20"/>
        </w:rPr>
      </w:pPr>
      <w:r>
        <w:rPr>
          <w:rFonts w:ascii="Montserrat" w:hAnsi="Montserrat"/>
          <w:sz w:val="20"/>
          <w:szCs w:val="20"/>
        </w:rPr>
        <w:t xml:space="preserve">El </w:t>
      </w:r>
      <w:r w:rsidR="00F81A60" w:rsidRPr="00F81A60">
        <w:rPr>
          <w:rFonts w:ascii="Montserrat" w:hAnsi="Montserrat"/>
          <w:b/>
          <w:bCs/>
          <w:sz w:val="20"/>
          <w:szCs w:val="20"/>
        </w:rPr>
        <w:t>PROVEEDOR</w:t>
      </w:r>
      <w:r>
        <w:rPr>
          <w:rFonts w:ascii="Montserrat" w:hAnsi="Montserrat"/>
          <w:sz w:val="20"/>
          <w:szCs w:val="20"/>
        </w:rPr>
        <w:t xml:space="preserve"> </w:t>
      </w:r>
      <w:r w:rsidR="00767C13">
        <w:rPr>
          <w:rFonts w:ascii="Montserrat" w:hAnsi="Montserrat"/>
          <w:sz w:val="20"/>
          <w:szCs w:val="20"/>
        </w:rPr>
        <w:t xml:space="preserve">deberá informar la confirmación </w:t>
      </w:r>
      <w:r w:rsidR="00463B5C">
        <w:rPr>
          <w:rFonts w:ascii="Montserrat" w:hAnsi="Montserrat"/>
          <w:sz w:val="20"/>
          <w:szCs w:val="20"/>
        </w:rPr>
        <w:t>de la</w:t>
      </w:r>
      <w:r>
        <w:rPr>
          <w:rFonts w:ascii="Montserrat" w:hAnsi="Montserrat"/>
          <w:sz w:val="20"/>
          <w:szCs w:val="20"/>
        </w:rPr>
        <w:t xml:space="preserve"> prestación de los servicios requeridos en un plazo máximo de </w:t>
      </w:r>
      <w:r w:rsidR="009E3D6B">
        <w:rPr>
          <w:rFonts w:ascii="Montserrat" w:hAnsi="Montserrat"/>
          <w:sz w:val="20"/>
          <w:szCs w:val="20"/>
        </w:rPr>
        <w:t>72</w:t>
      </w:r>
      <w:r>
        <w:rPr>
          <w:rFonts w:ascii="Montserrat" w:hAnsi="Montserrat"/>
          <w:sz w:val="20"/>
          <w:szCs w:val="20"/>
        </w:rPr>
        <w:t xml:space="preserve"> horas contados a partir de la solicitud que le haya hecho el </w:t>
      </w:r>
      <w:r w:rsidR="00F81A60" w:rsidRPr="00F81A60">
        <w:rPr>
          <w:rFonts w:ascii="Montserrat" w:hAnsi="Montserrat"/>
          <w:b/>
          <w:sz w:val="20"/>
          <w:szCs w:val="20"/>
        </w:rPr>
        <w:t>ADMINISTRADOR DEL CONTRATO</w:t>
      </w:r>
      <w:r>
        <w:rPr>
          <w:rFonts w:ascii="Montserrat" w:hAnsi="Montserrat"/>
          <w:sz w:val="20"/>
          <w:szCs w:val="20"/>
        </w:rPr>
        <w:t>.</w:t>
      </w:r>
    </w:p>
    <w:p w14:paraId="62218DB4" w14:textId="738A5D8D" w:rsidR="003B5BC3" w:rsidRPr="008B44DB" w:rsidRDefault="003B5BC3" w:rsidP="003B5BC3">
      <w:pPr>
        <w:pStyle w:val="Prrafodelista"/>
        <w:numPr>
          <w:ilvl w:val="0"/>
          <w:numId w:val="37"/>
        </w:numPr>
        <w:pBdr>
          <w:top w:val="nil"/>
          <w:left w:val="nil"/>
          <w:bottom w:val="nil"/>
          <w:right w:val="nil"/>
          <w:between w:val="nil"/>
        </w:pBdr>
        <w:spacing w:after="0" w:line="240" w:lineRule="auto"/>
        <w:jc w:val="both"/>
        <w:rPr>
          <w:rFonts w:ascii="Montserrat" w:hAnsi="Montserrat"/>
          <w:sz w:val="20"/>
          <w:szCs w:val="20"/>
        </w:rPr>
      </w:pPr>
      <w:r w:rsidRPr="008B44DB">
        <w:rPr>
          <w:rFonts w:ascii="Montserrat" w:hAnsi="Montserrat"/>
          <w:sz w:val="20"/>
          <w:szCs w:val="20"/>
        </w:rPr>
        <w:t xml:space="preserve">El </w:t>
      </w:r>
      <w:r w:rsidR="00F81A60" w:rsidRPr="00F81A60">
        <w:rPr>
          <w:rFonts w:ascii="Montserrat" w:hAnsi="Montserrat"/>
          <w:b/>
          <w:bCs/>
          <w:sz w:val="20"/>
          <w:szCs w:val="20"/>
        </w:rPr>
        <w:t>ADMINISTRADOR DEL CONTRATO</w:t>
      </w:r>
      <w:r w:rsidRPr="008B44DB">
        <w:rPr>
          <w:rFonts w:ascii="Montserrat" w:hAnsi="Montserrat"/>
          <w:sz w:val="20"/>
          <w:szCs w:val="20"/>
        </w:rPr>
        <w:t xml:space="preserve"> comunicará </w:t>
      </w:r>
      <w:r>
        <w:rPr>
          <w:rFonts w:ascii="Montserrat" w:hAnsi="Montserrat"/>
          <w:sz w:val="20"/>
          <w:szCs w:val="20"/>
        </w:rPr>
        <w:t xml:space="preserve">por medio electrónico </w:t>
      </w:r>
      <w:r w:rsidRPr="008B44DB">
        <w:rPr>
          <w:rFonts w:ascii="Montserrat" w:hAnsi="Montserrat"/>
          <w:sz w:val="20"/>
          <w:szCs w:val="20"/>
        </w:rPr>
        <w:t xml:space="preserve">la aceptación del servicio y los detalles del mismo al </w:t>
      </w:r>
      <w:r w:rsidRPr="008B44DB">
        <w:rPr>
          <w:rFonts w:ascii="Montserrat" w:hAnsi="Montserrat"/>
          <w:b/>
          <w:bCs/>
          <w:sz w:val="20"/>
          <w:szCs w:val="20"/>
        </w:rPr>
        <w:t>Área Técnica de la UAS</w:t>
      </w:r>
      <w:r w:rsidRPr="008B44DB">
        <w:rPr>
          <w:rFonts w:ascii="Montserrat" w:hAnsi="Montserrat"/>
          <w:sz w:val="20"/>
          <w:szCs w:val="20"/>
        </w:rPr>
        <w:t xml:space="preserve"> </w:t>
      </w:r>
      <w:r>
        <w:rPr>
          <w:rFonts w:ascii="Montserrat" w:hAnsi="Montserrat"/>
          <w:sz w:val="20"/>
          <w:szCs w:val="20"/>
        </w:rPr>
        <w:t xml:space="preserve">con al menos </w:t>
      </w:r>
      <w:r w:rsidR="009E3D6B">
        <w:rPr>
          <w:rFonts w:ascii="Montserrat" w:hAnsi="Montserrat"/>
          <w:sz w:val="20"/>
          <w:szCs w:val="20"/>
        </w:rPr>
        <w:t>48</w:t>
      </w:r>
      <w:r>
        <w:rPr>
          <w:rFonts w:ascii="Montserrat" w:hAnsi="Montserrat"/>
          <w:sz w:val="20"/>
          <w:szCs w:val="20"/>
        </w:rPr>
        <w:t xml:space="preserve"> horas previas al inicio de la prestación de los servicios</w:t>
      </w:r>
      <w:r w:rsidR="0077728D">
        <w:rPr>
          <w:rFonts w:ascii="Montserrat" w:hAnsi="Montserrat"/>
          <w:sz w:val="20"/>
          <w:szCs w:val="20"/>
        </w:rPr>
        <w:t xml:space="preserve"> para la reubicación</w:t>
      </w:r>
      <w:r>
        <w:rPr>
          <w:rFonts w:ascii="Montserrat" w:hAnsi="Montserrat"/>
          <w:sz w:val="20"/>
          <w:szCs w:val="20"/>
        </w:rPr>
        <w:t>.</w:t>
      </w:r>
    </w:p>
    <w:p w14:paraId="160A9D0B" w14:textId="77777777" w:rsidR="00D26A5F" w:rsidRPr="00D26A5F" w:rsidRDefault="00D26A5F" w:rsidP="00D26A5F">
      <w:pPr>
        <w:pStyle w:val="Sinespaciado"/>
        <w:ind w:left="10"/>
        <w:rPr>
          <w:rFonts w:ascii="Montserrat" w:hAnsi="Montserrat"/>
          <w:b/>
          <w:sz w:val="20"/>
          <w:szCs w:val="20"/>
          <w:lang w:val="es-MX"/>
        </w:rPr>
      </w:pPr>
    </w:p>
    <w:p w14:paraId="4FAB1209" w14:textId="32CFFCCE" w:rsidR="009E3D6B" w:rsidRDefault="009E3D6B" w:rsidP="009E3D6B">
      <w:pPr>
        <w:pStyle w:val="Prrafodelista"/>
        <w:pBdr>
          <w:top w:val="nil"/>
          <w:left w:val="nil"/>
          <w:bottom w:val="nil"/>
          <w:right w:val="nil"/>
          <w:between w:val="nil"/>
        </w:pBdr>
        <w:spacing w:after="0" w:line="240" w:lineRule="auto"/>
        <w:ind w:left="10"/>
        <w:jc w:val="both"/>
        <w:rPr>
          <w:rFonts w:ascii="Montserrat" w:hAnsi="Montserrat"/>
          <w:sz w:val="20"/>
          <w:szCs w:val="20"/>
        </w:rPr>
      </w:pPr>
      <w:r>
        <w:rPr>
          <w:rFonts w:ascii="Montserrat" w:hAnsi="Montserrat"/>
          <w:sz w:val="20"/>
          <w:szCs w:val="20"/>
        </w:rPr>
        <w:t xml:space="preserve">En la Etapa de extracción, para la solicitud de servicios a favor de </w:t>
      </w:r>
      <w:r w:rsidR="001329CF">
        <w:rPr>
          <w:rFonts w:ascii="Montserrat" w:hAnsi="Montserrat"/>
          <w:sz w:val="20"/>
          <w:szCs w:val="20"/>
        </w:rPr>
        <w:t xml:space="preserve">los </w:t>
      </w:r>
      <w:r>
        <w:rPr>
          <w:rFonts w:ascii="Montserrat" w:hAnsi="Montserrat"/>
          <w:sz w:val="20"/>
          <w:szCs w:val="20"/>
        </w:rPr>
        <w:t>Profesional</w:t>
      </w:r>
      <w:r w:rsidR="001329CF">
        <w:rPr>
          <w:rFonts w:ascii="Montserrat" w:hAnsi="Montserrat"/>
          <w:sz w:val="20"/>
          <w:szCs w:val="20"/>
        </w:rPr>
        <w:t>es</w:t>
      </w:r>
      <w:r>
        <w:rPr>
          <w:rFonts w:ascii="Montserrat" w:hAnsi="Montserrat"/>
          <w:sz w:val="20"/>
          <w:szCs w:val="20"/>
        </w:rPr>
        <w:t xml:space="preserve"> de la Salud asignado</w:t>
      </w:r>
      <w:r w:rsidR="001329CF">
        <w:rPr>
          <w:rFonts w:ascii="Montserrat" w:hAnsi="Montserrat"/>
          <w:sz w:val="20"/>
          <w:szCs w:val="20"/>
        </w:rPr>
        <w:t>s</w:t>
      </w:r>
      <w:r>
        <w:rPr>
          <w:rFonts w:ascii="Montserrat" w:hAnsi="Montserrat"/>
          <w:sz w:val="20"/>
          <w:szCs w:val="20"/>
        </w:rPr>
        <w:t>, deberán observarse los siguientes pasos:</w:t>
      </w:r>
    </w:p>
    <w:p w14:paraId="70DFB876" w14:textId="73D4FD43" w:rsidR="009E3D6B" w:rsidRDefault="009E3D6B" w:rsidP="009E3D6B">
      <w:pPr>
        <w:pStyle w:val="Prrafodelista"/>
        <w:numPr>
          <w:ilvl w:val="0"/>
          <w:numId w:val="38"/>
        </w:numPr>
        <w:pBdr>
          <w:top w:val="nil"/>
          <w:left w:val="nil"/>
          <w:bottom w:val="nil"/>
          <w:right w:val="nil"/>
          <w:between w:val="nil"/>
        </w:pBdr>
        <w:spacing w:after="0" w:line="240" w:lineRule="auto"/>
        <w:jc w:val="both"/>
        <w:rPr>
          <w:rFonts w:ascii="Montserrat" w:hAnsi="Montserrat"/>
          <w:sz w:val="20"/>
          <w:szCs w:val="20"/>
        </w:rPr>
      </w:pPr>
      <w:r>
        <w:rPr>
          <w:rFonts w:ascii="Montserrat" w:hAnsi="Montserrat"/>
          <w:sz w:val="20"/>
          <w:szCs w:val="20"/>
        </w:rPr>
        <w:t xml:space="preserve">El </w:t>
      </w:r>
      <w:r>
        <w:rPr>
          <w:rFonts w:ascii="Montserrat" w:hAnsi="Montserrat"/>
          <w:b/>
          <w:bCs/>
          <w:sz w:val="20"/>
          <w:szCs w:val="20"/>
        </w:rPr>
        <w:t xml:space="preserve">Área Técnica de la UAS </w:t>
      </w:r>
      <w:r>
        <w:rPr>
          <w:rFonts w:ascii="Montserrat" w:hAnsi="Montserrat"/>
          <w:sz w:val="20"/>
          <w:szCs w:val="20"/>
        </w:rPr>
        <w:t xml:space="preserve">elaborará los formatos de </w:t>
      </w:r>
      <w:r w:rsidR="001F57C0" w:rsidRPr="00F81A60">
        <w:rPr>
          <w:rFonts w:ascii="Montserrat" w:hAnsi="Montserrat"/>
          <w:b/>
          <w:sz w:val="20"/>
          <w:szCs w:val="20"/>
        </w:rPr>
        <w:t>ORDEN DE SERVICIO</w:t>
      </w:r>
      <w:r w:rsidR="001F57C0">
        <w:rPr>
          <w:rFonts w:ascii="Montserrat" w:hAnsi="Montserrat"/>
          <w:sz w:val="20"/>
          <w:szCs w:val="20"/>
        </w:rPr>
        <w:t xml:space="preserve"> necesarios en los que incluya los requerimientos de transporte terrestre, hospedaje y/o alimentación para los Profesionales de la Salud asignados </w:t>
      </w:r>
      <w:r>
        <w:rPr>
          <w:rFonts w:ascii="Montserrat" w:hAnsi="Montserrat"/>
          <w:sz w:val="20"/>
          <w:szCs w:val="20"/>
        </w:rPr>
        <w:t xml:space="preserve">a algún Hospital y/o Unidad Médica del </w:t>
      </w:r>
      <w:r w:rsidR="00F81A60" w:rsidRPr="00F81A60">
        <w:rPr>
          <w:rFonts w:ascii="Montserrat" w:hAnsi="Montserrat"/>
          <w:b/>
          <w:sz w:val="20"/>
          <w:szCs w:val="20"/>
        </w:rPr>
        <w:t>IMSS-Bienestar</w:t>
      </w:r>
      <w:r>
        <w:rPr>
          <w:rFonts w:ascii="Montserrat" w:hAnsi="Montserrat"/>
          <w:sz w:val="20"/>
          <w:szCs w:val="20"/>
        </w:rPr>
        <w:t xml:space="preserve"> y solicitará al </w:t>
      </w:r>
      <w:r w:rsidR="00F81A60" w:rsidRPr="00F81A60">
        <w:rPr>
          <w:rFonts w:ascii="Montserrat" w:hAnsi="Montserrat"/>
          <w:b/>
          <w:bCs/>
          <w:sz w:val="20"/>
          <w:szCs w:val="20"/>
        </w:rPr>
        <w:t>ADMINISTRADOR DEL CONTRATO</w:t>
      </w:r>
      <w:r>
        <w:rPr>
          <w:rFonts w:ascii="Montserrat" w:hAnsi="Montserrat"/>
          <w:sz w:val="20"/>
          <w:szCs w:val="20"/>
        </w:rPr>
        <w:t xml:space="preserve"> la autorización correspondiente con al menos </w:t>
      </w:r>
      <w:r w:rsidR="0077728D">
        <w:rPr>
          <w:rFonts w:ascii="Montserrat" w:hAnsi="Montserrat"/>
          <w:sz w:val="20"/>
          <w:szCs w:val="20"/>
        </w:rPr>
        <w:t>14 días</w:t>
      </w:r>
      <w:r>
        <w:rPr>
          <w:rFonts w:ascii="Montserrat" w:hAnsi="Montserrat"/>
          <w:sz w:val="20"/>
          <w:szCs w:val="20"/>
        </w:rPr>
        <w:t xml:space="preserve"> de anticipación previo </w:t>
      </w:r>
      <w:r w:rsidR="0077728D">
        <w:rPr>
          <w:rFonts w:ascii="Montserrat" w:hAnsi="Montserrat"/>
          <w:sz w:val="20"/>
          <w:szCs w:val="20"/>
        </w:rPr>
        <w:t>a la concentración de Profesionales de la Salud en el punto de embarque internacional.</w:t>
      </w:r>
    </w:p>
    <w:p w14:paraId="51B48053" w14:textId="44C1E5F4" w:rsidR="009E3D6B" w:rsidRDefault="00D66C2F" w:rsidP="009E3D6B">
      <w:pPr>
        <w:pStyle w:val="Prrafodelista"/>
        <w:numPr>
          <w:ilvl w:val="0"/>
          <w:numId w:val="38"/>
        </w:numPr>
        <w:pBdr>
          <w:top w:val="nil"/>
          <w:left w:val="nil"/>
          <w:bottom w:val="nil"/>
          <w:right w:val="nil"/>
          <w:between w:val="nil"/>
        </w:pBdr>
        <w:spacing w:after="0" w:line="240" w:lineRule="auto"/>
        <w:jc w:val="both"/>
        <w:rPr>
          <w:rFonts w:ascii="Montserrat" w:hAnsi="Montserrat"/>
          <w:sz w:val="20"/>
          <w:szCs w:val="20"/>
        </w:rPr>
      </w:pPr>
      <w:r>
        <w:rPr>
          <w:rFonts w:ascii="Montserrat" w:hAnsi="Montserrat"/>
          <w:sz w:val="20"/>
          <w:szCs w:val="20"/>
        </w:rPr>
        <w:t xml:space="preserve">El </w:t>
      </w:r>
      <w:r w:rsidR="00692576" w:rsidRPr="00692576">
        <w:rPr>
          <w:rFonts w:ascii="Montserrat" w:hAnsi="Montserrat"/>
          <w:b/>
          <w:sz w:val="20"/>
          <w:szCs w:val="20"/>
        </w:rPr>
        <w:t>ADMINISTRADOR DEL CONTRATO</w:t>
      </w:r>
      <w:r>
        <w:rPr>
          <w:rFonts w:ascii="Montserrat" w:hAnsi="Montserrat"/>
          <w:sz w:val="20"/>
          <w:szCs w:val="20"/>
        </w:rPr>
        <w:t xml:space="preserve"> </w:t>
      </w:r>
      <w:r w:rsidR="00E2453B">
        <w:rPr>
          <w:rFonts w:ascii="Montserrat" w:hAnsi="Montserrat"/>
          <w:sz w:val="20"/>
          <w:szCs w:val="20"/>
        </w:rPr>
        <w:t>enviará</w:t>
      </w:r>
      <w:r>
        <w:rPr>
          <w:rFonts w:ascii="Montserrat" w:hAnsi="Montserrat"/>
          <w:sz w:val="20"/>
          <w:szCs w:val="20"/>
        </w:rPr>
        <w:t xml:space="preserve"> </w:t>
      </w:r>
      <w:r w:rsidR="001F57C0">
        <w:rPr>
          <w:rFonts w:ascii="Montserrat" w:hAnsi="Montserrat"/>
          <w:sz w:val="20"/>
          <w:szCs w:val="20"/>
        </w:rPr>
        <w:t>los formatos de</w:t>
      </w:r>
      <w:r>
        <w:rPr>
          <w:rFonts w:ascii="Montserrat" w:hAnsi="Montserrat"/>
          <w:sz w:val="20"/>
          <w:szCs w:val="20"/>
        </w:rPr>
        <w:t xml:space="preserve"> </w:t>
      </w:r>
      <w:r w:rsidR="00F81A60" w:rsidRPr="00F81A60">
        <w:rPr>
          <w:rFonts w:ascii="Montserrat" w:hAnsi="Montserrat"/>
          <w:b/>
          <w:bCs/>
          <w:sz w:val="20"/>
          <w:szCs w:val="20"/>
        </w:rPr>
        <w:t>ORDEN DE SERVICIO</w:t>
      </w:r>
      <w:r>
        <w:rPr>
          <w:rFonts w:ascii="Montserrat" w:hAnsi="Montserrat"/>
          <w:b/>
          <w:bCs/>
          <w:sz w:val="20"/>
          <w:szCs w:val="20"/>
        </w:rPr>
        <w:t xml:space="preserve"> </w:t>
      </w:r>
      <w:r w:rsidR="00270687" w:rsidRPr="00270687">
        <w:rPr>
          <w:rFonts w:ascii="Montserrat" w:hAnsi="Montserrat"/>
          <w:sz w:val="20"/>
          <w:szCs w:val="20"/>
        </w:rPr>
        <w:t>autorizados</w:t>
      </w:r>
      <w:r w:rsidRPr="00332495">
        <w:rPr>
          <w:rFonts w:ascii="Montserrat" w:hAnsi="Montserrat"/>
          <w:sz w:val="20"/>
        </w:rPr>
        <w:t xml:space="preserve"> </w:t>
      </w:r>
      <w:r>
        <w:rPr>
          <w:rFonts w:ascii="Montserrat" w:hAnsi="Montserrat"/>
          <w:sz w:val="20"/>
          <w:szCs w:val="20"/>
        </w:rPr>
        <w:t xml:space="preserve">por medio electrónico al </w:t>
      </w:r>
      <w:r w:rsidR="00F81A60" w:rsidRPr="00F81A60">
        <w:rPr>
          <w:rFonts w:ascii="Montserrat" w:hAnsi="Montserrat"/>
          <w:b/>
          <w:bCs/>
          <w:sz w:val="20"/>
          <w:szCs w:val="20"/>
        </w:rPr>
        <w:t>PROVEEDOR</w:t>
      </w:r>
      <w:r>
        <w:rPr>
          <w:rFonts w:ascii="Montserrat" w:hAnsi="Montserrat"/>
          <w:sz w:val="20"/>
          <w:szCs w:val="20"/>
        </w:rPr>
        <w:t xml:space="preserve"> </w:t>
      </w:r>
      <w:r w:rsidR="009E3D6B">
        <w:rPr>
          <w:rFonts w:ascii="Montserrat" w:hAnsi="Montserrat"/>
          <w:sz w:val="20"/>
          <w:szCs w:val="20"/>
        </w:rPr>
        <w:t xml:space="preserve">con al menos </w:t>
      </w:r>
      <w:r w:rsidR="0077728D">
        <w:rPr>
          <w:rFonts w:ascii="Montserrat" w:hAnsi="Montserrat"/>
          <w:sz w:val="20"/>
          <w:szCs w:val="20"/>
        </w:rPr>
        <w:t>11</w:t>
      </w:r>
      <w:r w:rsidR="009E3D6B">
        <w:rPr>
          <w:rFonts w:ascii="Montserrat" w:hAnsi="Montserrat"/>
          <w:sz w:val="20"/>
          <w:szCs w:val="20"/>
        </w:rPr>
        <w:t xml:space="preserve"> </w:t>
      </w:r>
      <w:r w:rsidR="0077728D">
        <w:rPr>
          <w:rFonts w:ascii="Montserrat" w:hAnsi="Montserrat"/>
          <w:sz w:val="20"/>
          <w:szCs w:val="20"/>
        </w:rPr>
        <w:t>días</w:t>
      </w:r>
      <w:r w:rsidR="009E3D6B">
        <w:rPr>
          <w:rFonts w:ascii="Montserrat" w:hAnsi="Montserrat"/>
          <w:sz w:val="20"/>
          <w:szCs w:val="20"/>
        </w:rPr>
        <w:t xml:space="preserve"> de anticipación al inicio de la prestación de los servicios requeridos</w:t>
      </w:r>
      <w:r w:rsidR="0077728D">
        <w:rPr>
          <w:rFonts w:ascii="Montserrat" w:hAnsi="Montserrat"/>
          <w:sz w:val="20"/>
          <w:szCs w:val="20"/>
        </w:rPr>
        <w:t xml:space="preserve"> para extracción</w:t>
      </w:r>
      <w:r w:rsidR="009E3D6B">
        <w:rPr>
          <w:rFonts w:ascii="Montserrat" w:hAnsi="Montserrat"/>
          <w:sz w:val="20"/>
          <w:szCs w:val="20"/>
        </w:rPr>
        <w:t>.</w:t>
      </w:r>
    </w:p>
    <w:p w14:paraId="14ABDAEE" w14:textId="5632713A" w:rsidR="009E3D6B" w:rsidRDefault="009E3D6B" w:rsidP="009E3D6B">
      <w:pPr>
        <w:pStyle w:val="Prrafodelista"/>
        <w:numPr>
          <w:ilvl w:val="0"/>
          <w:numId w:val="38"/>
        </w:numPr>
        <w:pBdr>
          <w:top w:val="nil"/>
          <w:left w:val="nil"/>
          <w:bottom w:val="nil"/>
          <w:right w:val="nil"/>
          <w:between w:val="nil"/>
        </w:pBdr>
        <w:spacing w:after="0" w:line="240" w:lineRule="auto"/>
        <w:jc w:val="both"/>
        <w:rPr>
          <w:rFonts w:ascii="Montserrat" w:hAnsi="Montserrat"/>
          <w:sz w:val="20"/>
          <w:szCs w:val="20"/>
        </w:rPr>
      </w:pPr>
      <w:r>
        <w:rPr>
          <w:rFonts w:ascii="Montserrat" w:hAnsi="Montserrat"/>
          <w:sz w:val="20"/>
          <w:szCs w:val="20"/>
        </w:rPr>
        <w:t xml:space="preserve">El </w:t>
      </w:r>
      <w:r w:rsidR="00F81A60" w:rsidRPr="00F81A60">
        <w:rPr>
          <w:rFonts w:ascii="Montserrat" w:hAnsi="Montserrat"/>
          <w:b/>
          <w:bCs/>
          <w:sz w:val="20"/>
          <w:szCs w:val="20"/>
        </w:rPr>
        <w:t>PROVEEDOR</w:t>
      </w:r>
      <w:r>
        <w:rPr>
          <w:rFonts w:ascii="Montserrat" w:hAnsi="Montserrat"/>
          <w:sz w:val="20"/>
          <w:szCs w:val="20"/>
        </w:rPr>
        <w:t xml:space="preserve"> </w:t>
      </w:r>
      <w:r w:rsidR="00767C13">
        <w:rPr>
          <w:rFonts w:ascii="Montserrat" w:hAnsi="Montserrat"/>
          <w:sz w:val="20"/>
          <w:szCs w:val="20"/>
        </w:rPr>
        <w:t xml:space="preserve">deberá informar la confirmación de  </w:t>
      </w:r>
      <w:r>
        <w:rPr>
          <w:rFonts w:ascii="Montserrat" w:hAnsi="Montserrat"/>
          <w:sz w:val="20"/>
          <w:szCs w:val="20"/>
        </w:rPr>
        <w:t xml:space="preserve">la prestación de los servicios requeridos en un plazo máximo de </w:t>
      </w:r>
      <w:r w:rsidR="0077728D">
        <w:rPr>
          <w:rFonts w:ascii="Montserrat" w:hAnsi="Montserrat"/>
          <w:sz w:val="20"/>
          <w:szCs w:val="20"/>
        </w:rPr>
        <w:t>48</w:t>
      </w:r>
      <w:r>
        <w:rPr>
          <w:rFonts w:ascii="Montserrat" w:hAnsi="Montserrat"/>
          <w:sz w:val="20"/>
          <w:szCs w:val="20"/>
        </w:rPr>
        <w:t xml:space="preserve"> horas contados a partir de la solicitud que le haya hecho el </w:t>
      </w:r>
      <w:r w:rsidR="00F81A60" w:rsidRPr="00F81A60">
        <w:rPr>
          <w:rFonts w:ascii="Montserrat" w:hAnsi="Montserrat"/>
          <w:b/>
          <w:sz w:val="20"/>
          <w:szCs w:val="20"/>
        </w:rPr>
        <w:t>ADMINISTRADOR DEL CONTRATO</w:t>
      </w:r>
      <w:r>
        <w:rPr>
          <w:rFonts w:ascii="Montserrat" w:hAnsi="Montserrat"/>
          <w:sz w:val="20"/>
          <w:szCs w:val="20"/>
        </w:rPr>
        <w:t>.</w:t>
      </w:r>
    </w:p>
    <w:p w14:paraId="1FFA89B8" w14:textId="4FDCD0A2" w:rsidR="009E3D6B" w:rsidRPr="008B44DB" w:rsidRDefault="009E3D6B" w:rsidP="009E3D6B">
      <w:pPr>
        <w:pStyle w:val="Prrafodelista"/>
        <w:numPr>
          <w:ilvl w:val="0"/>
          <w:numId w:val="38"/>
        </w:numPr>
        <w:pBdr>
          <w:top w:val="nil"/>
          <w:left w:val="nil"/>
          <w:bottom w:val="nil"/>
          <w:right w:val="nil"/>
          <w:between w:val="nil"/>
        </w:pBdr>
        <w:spacing w:after="0" w:line="240" w:lineRule="auto"/>
        <w:jc w:val="both"/>
        <w:rPr>
          <w:rFonts w:ascii="Montserrat" w:hAnsi="Montserrat"/>
          <w:sz w:val="20"/>
          <w:szCs w:val="20"/>
        </w:rPr>
      </w:pPr>
      <w:r w:rsidRPr="008B44DB">
        <w:rPr>
          <w:rFonts w:ascii="Montserrat" w:hAnsi="Montserrat"/>
          <w:sz w:val="20"/>
          <w:szCs w:val="20"/>
        </w:rPr>
        <w:t xml:space="preserve">El </w:t>
      </w:r>
      <w:r w:rsidR="00F81A60" w:rsidRPr="00F81A60">
        <w:rPr>
          <w:rFonts w:ascii="Montserrat" w:hAnsi="Montserrat"/>
          <w:b/>
          <w:bCs/>
          <w:sz w:val="20"/>
          <w:szCs w:val="20"/>
        </w:rPr>
        <w:t>ADMINISTRADOR DEL CONTRATO</w:t>
      </w:r>
      <w:r w:rsidRPr="008B44DB">
        <w:rPr>
          <w:rFonts w:ascii="Montserrat" w:hAnsi="Montserrat"/>
          <w:sz w:val="20"/>
          <w:szCs w:val="20"/>
        </w:rPr>
        <w:t xml:space="preserve"> comunicará </w:t>
      </w:r>
      <w:r>
        <w:rPr>
          <w:rFonts w:ascii="Montserrat" w:hAnsi="Montserrat"/>
          <w:sz w:val="20"/>
          <w:szCs w:val="20"/>
        </w:rPr>
        <w:t xml:space="preserve">por medio electrónico </w:t>
      </w:r>
      <w:r w:rsidRPr="008B44DB">
        <w:rPr>
          <w:rFonts w:ascii="Montserrat" w:hAnsi="Montserrat"/>
          <w:sz w:val="20"/>
          <w:szCs w:val="20"/>
        </w:rPr>
        <w:t xml:space="preserve">la aceptación del servicio y los detalles del mismo al </w:t>
      </w:r>
      <w:r w:rsidRPr="008B44DB">
        <w:rPr>
          <w:rFonts w:ascii="Montserrat" w:hAnsi="Montserrat"/>
          <w:b/>
          <w:bCs/>
          <w:sz w:val="20"/>
          <w:szCs w:val="20"/>
        </w:rPr>
        <w:t>Área Técnica de la UAS</w:t>
      </w:r>
      <w:r w:rsidRPr="008B44DB">
        <w:rPr>
          <w:rFonts w:ascii="Montserrat" w:hAnsi="Montserrat"/>
          <w:sz w:val="20"/>
          <w:szCs w:val="20"/>
        </w:rPr>
        <w:t xml:space="preserve"> </w:t>
      </w:r>
      <w:r>
        <w:rPr>
          <w:rFonts w:ascii="Montserrat" w:hAnsi="Montserrat"/>
          <w:sz w:val="20"/>
          <w:szCs w:val="20"/>
        </w:rPr>
        <w:t xml:space="preserve">con al menos </w:t>
      </w:r>
      <w:r w:rsidR="0077728D">
        <w:rPr>
          <w:rFonts w:ascii="Montserrat" w:hAnsi="Montserrat"/>
          <w:sz w:val="20"/>
          <w:szCs w:val="20"/>
        </w:rPr>
        <w:t>8 días</w:t>
      </w:r>
      <w:r>
        <w:rPr>
          <w:rFonts w:ascii="Montserrat" w:hAnsi="Montserrat"/>
          <w:sz w:val="20"/>
          <w:szCs w:val="20"/>
        </w:rPr>
        <w:t xml:space="preserve"> previ</w:t>
      </w:r>
      <w:r w:rsidR="0077728D">
        <w:rPr>
          <w:rFonts w:ascii="Montserrat" w:hAnsi="Montserrat"/>
          <w:sz w:val="20"/>
          <w:szCs w:val="20"/>
        </w:rPr>
        <w:t>o</w:t>
      </w:r>
      <w:r>
        <w:rPr>
          <w:rFonts w:ascii="Montserrat" w:hAnsi="Montserrat"/>
          <w:sz w:val="20"/>
          <w:szCs w:val="20"/>
        </w:rPr>
        <w:t>s al inicio de la prestación de los servicios</w:t>
      </w:r>
      <w:r w:rsidR="0077728D">
        <w:rPr>
          <w:rFonts w:ascii="Montserrat" w:hAnsi="Montserrat"/>
          <w:sz w:val="20"/>
          <w:szCs w:val="20"/>
        </w:rPr>
        <w:t xml:space="preserve"> para la extracción</w:t>
      </w:r>
      <w:r>
        <w:rPr>
          <w:rFonts w:ascii="Montserrat" w:hAnsi="Montserrat"/>
          <w:sz w:val="20"/>
          <w:szCs w:val="20"/>
        </w:rPr>
        <w:t>.</w:t>
      </w:r>
    </w:p>
    <w:p w14:paraId="26E5761B" w14:textId="77777777" w:rsidR="000A082D" w:rsidRDefault="000A082D" w:rsidP="00C74C15">
      <w:pPr>
        <w:pStyle w:val="Sinespaciado"/>
        <w:rPr>
          <w:rFonts w:ascii="Montserrat" w:hAnsi="Montserrat"/>
          <w:b/>
          <w:sz w:val="20"/>
          <w:szCs w:val="20"/>
          <w:lang w:val="es-MX"/>
        </w:rPr>
      </w:pPr>
    </w:p>
    <w:p w14:paraId="54F34F3B" w14:textId="19E74FDB" w:rsidR="0077728D" w:rsidRDefault="0077728D" w:rsidP="0077728D">
      <w:pPr>
        <w:pStyle w:val="Prrafodelista"/>
        <w:pBdr>
          <w:top w:val="nil"/>
          <w:left w:val="nil"/>
          <w:bottom w:val="nil"/>
          <w:right w:val="nil"/>
          <w:between w:val="nil"/>
        </w:pBdr>
        <w:spacing w:after="0" w:line="240" w:lineRule="auto"/>
        <w:ind w:left="10"/>
        <w:jc w:val="both"/>
        <w:rPr>
          <w:rFonts w:ascii="Montserrat" w:hAnsi="Montserrat"/>
          <w:sz w:val="20"/>
          <w:szCs w:val="20"/>
        </w:rPr>
      </w:pPr>
      <w:r>
        <w:rPr>
          <w:rFonts w:ascii="Montserrat" w:hAnsi="Montserrat"/>
          <w:sz w:val="20"/>
          <w:szCs w:val="20"/>
        </w:rPr>
        <w:t>En situaciones emergentes, para la solicitud de servicios a favor de Profesional de la Salud asignado, deberán observarse los siguientes pasos:</w:t>
      </w:r>
    </w:p>
    <w:p w14:paraId="1533761C" w14:textId="39340EF7" w:rsidR="0077728D" w:rsidRDefault="00E2453B" w:rsidP="0077728D">
      <w:pPr>
        <w:pStyle w:val="Prrafodelista"/>
        <w:numPr>
          <w:ilvl w:val="0"/>
          <w:numId w:val="39"/>
        </w:numPr>
        <w:pBdr>
          <w:top w:val="nil"/>
          <w:left w:val="nil"/>
          <w:bottom w:val="nil"/>
          <w:right w:val="nil"/>
          <w:between w:val="nil"/>
        </w:pBdr>
        <w:spacing w:after="0" w:line="240" w:lineRule="auto"/>
        <w:jc w:val="both"/>
        <w:rPr>
          <w:rFonts w:ascii="Montserrat" w:hAnsi="Montserrat"/>
          <w:sz w:val="20"/>
          <w:szCs w:val="20"/>
        </w:rPr>
      </w:pPr>
      <w:r>
        <w:rPr>
          <w:rFonts w:ascii="Montserrat" w:hAnsi="Montserrat"/>
          <w:sz w:val="20"/>
          <w:szCs w:val="20"/>
        </w:rPr>
        <w:t xml:space="preserve">El </w:t>
      </w:r>
      <w:r>
        <w:rPr>
          <w:rFonts w:ascii="Montserrat" w:hAnsi="Montserrat"/>
          <w:b/>
          <w:bCs/>
          <w:sz w:val="20"/>
          <w:szCs w:val="20"/>
        </w:rPr>
        <w:t xml:space="preserve">Área Técnica de la UAS </w:t>
      </w:r>
      <w:r>
        <w:rPr>
          <w:rFonts w:ascii="Montserrat" w:hAnsi="Montserrat"/>
          <w:sz w:val="20"/>
          <w:szCs w:val="20"/>
        </w:rPr>
        <w:t xml:space="preserve">elaborará los formatos de </w:t>
      </w:r>
      <w:r w:rsidRPr="00F81A60">
        <w:rPr>
          <w:rFonts w:ascii="Montserrat" w:hAnsi="Montserrat"/>
          <w:b/>
          <w:sz w:val="20"/>
          <w:szCs w:val="20"/>
        </w:rPr>
        <w:t>ORDEN DE SERVICIO</w:t>
      </w:r>
      <w:r>
        <w:rPr>
          <w:rFonts w:ascii="Montserrat" w:hAnsi="Montserrat"/>
          <w:sz w:val="20"/>
          <w:szCs w:val="20"/>
        </w:rPr>
        <w:t xml:space="preserve"> necesarios en los que incluya los requerimientos de transporte terrestre, hospedaje y/o alimentación para los Profesionales de la Salud asignados a algún Hospital y/o Unidad Médica</w:t>
      </w:r>
      <w:r w:rsidR="0077728D">
        <w:rPr>
          <w:rFonts w:ascii="Montserrat" w:hAnsi="Montserrat"/>
          <w:sz w:val="20"/>
          <w:szCs w:val="20"/>
        </w:rPr>
        <w:t xml:space="preserve"> del </w:t>
      </w:r>
      <w:r w:rsidR="00F81A60" w:rsidRPr="00F81A60">
        <w:rPr>
          <w:rFonts w:ascii="Montserrat" w:hAnsi="Montserrat"/>
          <w:b/>
          <w:sz w:val="20"/>
          <w:szCs w:val="20"/>
        </w:rPr>
        <w:t>IMSS-Bienestar</w:t>
      </w:r>
      <w:r w:rsidR="0077728D">
        <w:rPr>
          <w:rFonts w:ascii="Montserrat" w:hAnsi="Montserrat"/>
          <w:sz w:val="20"/>
          <w:szCs w:val="20"/>
        </w:rPr>
        <w:t xml:space="preserve"> </w:t>
      </w:r>
      <w:r w:rsidR="0077728D">
        <w:rPr>
          <w:rFonts w:ascii="Montserrat" w:hAnsi="Montserrat"/>
          <w:sz w:val="20"/>
          <w:szCs w:val="20"/>
        </w:rPr>
        <w:lastRenderedPageBreak/>
        <w:t xml:space="preserve">y solicitará al </w:t>
      </w:r>
      <w:r w:rsidR="00F81A60" w:rsidRPr="00F81A60">
        <w:rPr>
          <w:rFonts w:ascii="Montserrat" w:hAnsi="Montserrat"/>
          <w:b/>
          <w:bCs/>
          <w:sz w:val="20"/>
          <w:szCs w:val="20"/>
        </w:rPr>
        <w:t>ADMINISTRADOR DEL CONTRATO</w:t>
      </w:r>
      <w:r w:rsidR="0077728D">
        <w:rPr>
          <w:rFonts w:ascii="Montserrat" w:hAnsi="Montserrat"/>
          <w:sz w:val="20"/>
          <w:szCs w:val="20"/>
        </w:rPr>
        <w:t xml:space="preserve"> la autorización correspondiente en cuanto tenga conocimiento de la materialización de algún hecho o acontecimiento que requiera de la atención urgente de los servicios de transporte terrestre, hospedaje y/o alimentación.</w:t>
      </w:r>
    </w:p>
    <w:p w14:paraId="7246C452" w14:textId="5D9FAB37" w:rsidR="0077728D" w:rsidRDefault="00D66C2F" w:rsidP="0077728D">
      <w:pPr>
        <w:pStyle w:val="Prrafodelista"/>
        <w:numPr>
          <w:ilvl w:val="0"/>
          <w:numId w:val="39"/>
        </w:numPr>
        <w:pBdr>
          <w:top w:val="nil"/>
          <w:left w:val="nil"/>
          <w:bottom w:val="nil"/>
          <w:right w:val="nil"/>
          <w:between w:val="nil"/>
        </w:pBdr>
        <w:spacing w:after="0" w:line="240" w:lineRule="auto"/>
        <w:jc w:val="both"/>
        <w:rPr>
          <w:rFonts w:ascii="Montserrat" w:hAnsi="Montserrat"/>
          <w:sz w:val="20"/>
          <w:szCs w:val="20"/>
        </w:rPr>
      </w:pPr>
      <w:r>
        <w:rPr>
          <w:rFonts w:ascii="Montserrat" w:hAnsi="Montserrat"/>
          <w:sz w:val="20"/>
          <w:szCs w:val="20"/>
        </w:rPr>
        <w:t xml:space="preserve">El </w:t>
      </w:r>
      <w:r w:rsidR="00692576" w:rsidRPr="00692576">
        <w:rPr>
          <w:rFonts w:ascii="Montserrat" w:hAnsi="Montserrat"/>
          <w:b/>
          <w:sz w:val="20"/>
          <w:szCs w:val="20"/>
        </w:rPr>
        <w:t>ADMINISTRADOR DEL CONTRATO</w:t>
      </w:r>
      <w:r>
        <w:rPr>
          <w:rFonts w:ascii="Montserrat" w:hAnsi="Montserrat"/>
          <w:sz w:val="20"/>
          <w:szCs w:val="20"/>
        </w:rPr>
        <w:t xml:space="preserve"> </w:t>
      </w:r>
      <w:r w:rsidR="00E2453B">
        <w:rPr>
          <w:rFonts w:ascii="Montserrat" w:hAnsi="Montserrat"/>
          <w:sz w:val="20"/>
          <w:szCs w:val="20"/>
        </w:rPr>
        <w:t xml:space="preserve">enviará </w:t>
      </w:r>
      <w:r w:rsidR="001F57C0">
        <w:rPr>
          <w:rFonts w:ascii="Montserrat" w:hAnsi="Montserrat"/>
          <w:sz w:val="20"/>
          <w:szCs w:val="20"/>
        </w:rPr>
        <w:t xml:space="preserve">los formatos de </w:t>
      </w:r>
      <w:r w:rsidR="001F57C0">
        <w:rPr>
          <w:rFonts w:ascii="Montserrat" w:hAnsi="Montserrat"/>
          <w:b/>
          <w:bCs/>
          <w:sz w:val="20"/>
          <w:szCs w:val="20"/>
        </w:rPr>
        <w:t xml:space="preserve">ORDEN DE SERVICIO </w:t>
      </w:r>
      <w:r w:rsidR="00270687" w:rsidRPr="00270687">
        <w:rPr>
          <w:rFonts w:ascii="Montserrat" w:hAnsi="Montserrat"/>
          <w:sz w:val="20"/>
          <w:szCs w:val="20"/>
        </w:rPr>
        <w:t xml:space="preserve">autorizados </w:t>
      </w:r>
      <w:r>
        <w:rPr>
          <w:rFonts w:ascii="Montserrat" w:hAnsi="Montserrat"/>
          <w:sz w:val="20"/>
          <w:szCs w:val="20"/>
        </w:rPr>
        <w:t xml:space="preserve">por medio electrónico al </w:t>
      </w:r>
      <w:r w:rsidR="00F81A60" w:rsidRPr="00F81A60">
        <w:rPr>
          <w:rFonts w:ascii="Montserrat" w:hAnsi="Montserrat"/>
          <w:b/>
          <w:bCs/>
          <w:sz w:val="20"/>
          <w:szCs w:val="20"/>
        </w:rPr>
        <w:t>PROVEEDOR</w:t>
      </w:r>
      <w:r>
        <w:rPr>
          <w:rFonts w:ascii="Montserrat" w:hAnsi="Montserrat"/>
          <w:sz w:val="20"/>
          <w:szCs w:val="20"/>
        </w:rPr>
        <w:t xml:space="preserve"> </w:t>
      </w:r>
      <w:r w:rsidR="0077728D">
        <w:rPr>
          <w:rFonts w:ascii="Montserrat" w:hAnsi="Montserrat"/>
          <w:sz w:val="20"/>
          <w:szCs w:val="20"/>
        </w:rPr>
        <w:t>de manera expedita.</w:t>
      </w:r>
    </w:p>
    <w:p w14:paraId="1FE667D1" w14:textId="179B5683" w:rsidR="0077728D" w:rsidRDefault="0077728D" w:rsidP="0077728D">
      <w:pPr>
        <w:pStyle w:val="Prrafodelista"/>
        <w:numPr>
          <w:ilvl w:val="0"/>
          <w:numId w:val="39"/>
        </w:numPr>
        <w:pBdr>
          <w:top w:val="nil"/>
          <w:left w:val="nil"/>
          <w:bottom w:val="nil"/>
          <w:right w:val="nil"/>
          <w:between w:val="nil"/>
        </w:pBdr>
        <w:spacing w:after="0" w:line="240" w:lineRule="auto"/>
        <w:jc w:val="both"/>
        <w:rPr>
          <w:rFonts w:ascii="Montserrat" w:hAnsi="Montserrat"/>
          <w:sz w:val="20"/>
          <w:szCs w:val="20"/>
        </w:rPr>
      </w:pPr>
      <w:r>
        <w:rPr>
          <w:rFonts w:ascii="Montserrat" w:hAnsi="Montserrat"/>
          <w:sz w:val="20"/>
          <w:szCs w:val="20"/>
        </w:rPr>
        <w:t xml:space="preserve">El </w:t>
      </w:r>
      <w:r w:rsidR="00F81A60" w:rsidRPr="00F81A60">
        <w:rPr>
          <w:rFonts w:ascii="Montserrat" w:hAnsi="Montserrat"/>
          <w:b/>
          <w:bCs/>
          <w:sz w:val="20"/>
          <w:szCs w:val="20"/>
        </w:rPr>
        <w:t>PROVEEDOR</w:t>
      </w:r>
      <w:r>
        <w:rPr>
          <w:rFonts w:ascii="Montserrat" w:hAnsi="Montserrat"/>
          <w:sz w:val="20"/>
          <w:szCs w:val="20"/>
        </w:rPr>
        <w:t xml:space="preserve"> </w:t>
      </w:r>
      <w:r w:rsidR="00767C13">
        <w:rPr>
          <w:rFonts w:ascii="Montserrat" w:hAnsi="Montserrat"/>
          <w:sz w:val="20"/>
          <w:szCs w:val="20"/>
        </w:rPr>
        <w:t xml:space="preserve">deberá informar la confirmación de  </w:t>
      </w:r>
      <w:r>
        <w:rPr>
          <w:rFonts w:ascii="Montserrat" w:hAnsi="Montserrat"/>
          <w:sz w:val="20"/>
          <w:szCs w:val="20"/>
        </w:rPr>
        <w:t xml:space="preserve">la prestación de los servicios requeridos a la brevedad posible al </w:t>
      </w:r>
      <w:r w:rsidR="00F81A60" w:rsidRPr="00F81A60">
        <w:rPr>
          <w:rFonts w:ascii="Montserrat" w:hAnsi="Montserrat"/>
          <w:b/>
          <w:sz w:val="20"/>
          <w:szCs w:val="20"/>
        </w:rPr>
        <w:t>ADMINISTRADOR DEL CONTRATO</w:t>
      </w:r>
      <w:r>
        <w:rPr>
          <w:rFonts w:ascii="Montserrat" w:hAnsi="Montserrat"/>
          <w:sz w:val="20"/>
          <w:szCs w:val="20"/>
        </w:rPr>
        <w:t>.</w:t>
      </w:r>
    </w:p>
    <w:p w14:paraId="1FA340A2" w14:textId="6FE52321" w:rsidR="0077728D" w:rsidRPr="00B33856" w:rsidRDefault="0077728D" w:rsidP="00C74C15">
      <w:pPr>
        <w:pStyle w:val="Prrafodelista"/>
        <w:numPr>
          <w:ilvl w:val="0"/>
          <w:numId w:val="39"/>
        </w:numPr>
        <w:pBdr>
          <w:top w:val="nil"/>
          <w:left w:val="nil"/>
          <w:bottom w:val="nil"/>
          <w:right w:val="nil"/>
          <w:between w:val="nil"/>
        </w:pBdr>
        <w:spacing w:after="0" w:line="240" w:lineRule="auto"/>
        <w:jc w:val="both"/>
        <w:rPr>
          <w:rFonts w:ascii="Montserrat" w:hAnsi="Montserrat"/>
          <w:b/>
          <w:sz w:val="20"/>
          <w:szCs w:val="20"/>
        </w:rPr>
      </w:pPr>
      <w:r w:rsidRPr="0077728D">
        <w:rPr>
          <w:rFonts w:ascii="Montserrat" w:hAnsi="Montserrat"/>
          <w:sz w:val="20"/>
          <w:szCs w:val="20"/>
        </w:rPr>
        <w:t xml:space="preserve">El </w:t>
      </w:r>
      <w:r w:rsidR="00F81A60" w:rsidRPr="00F81A60">
        <w:rPr>
          <w:rFonts w:ascii="Montserrat" w:hAnsi="Montserrat"/>
          <w:b/>
          <w:bCs/>
          <w:sz w:val="20"/>
          <w:szCs w:val="20"/>
        </w:rPr>
        <w:t>ADMINISTRADOR DEL CONTRATO</w:t>
      </w:r>
      <w:r w:rsidRPr="0077728D">
        <w:rPr>
          <w:rFonts w:ascii="Montserrat" w:hAnsi="Montserrat"/>
          <w:sz w:val="20"/>
          <w:szCs w:val="20"/>
        </w:rPr>
        <w:t xml:space="preserve"> comunicará</w:t>
      </w:r>
      <w:r>
        <w:rPr>
          <w:rFonts w:ascii="Montserrat" w:hAnsi="Montserrat"/>
          <w:sz w:val="20"/>
          <w:szCs w:val="20"/>
        </w:rPr>
        <w:t xml:space="preserve"> inmediatamente</w:t>
      </w:r>
      <w:r w:rsidRPr="0077728D">
        <w:rPr>
          <w:rFonts w:ascii="Montserrat" w:hAnsi="Montserrat"/>
          <w:sz w:val="20"/>
          <w:szCs w:val="20"/>
        </w:rPr>
        <w:t xml:space="preserve"> por cualquier medio la confirmación del servicio y los detalles del mismo al </w:t>
      </w:r>
      <w:r w:rsidRPr="0077728D">
        <w:rPr>
          <w:rFonts w:ascii="Montserrat" w:hAnsi="Montserrat"/>
          <w:b/>
          <w:bCs/>
          <w:sz w:val="20"/>
          <w:szCs w:val="20"/>
        </w:rPr>
        <w:t>Área Técnica de la UAS</w:t>
      </w:r>
      <w:r>
        <w:rPr>
          <w:rFonts w:ascii="Montserrat" w:hAnsi="Montserrat"/>
          <w:sz w:val="20"/>
          <w:szCs w:val="20"/>
        </w:rPr>
        <w:t>.</w:t>
      </w:r>
    </w:p>
    <w:p w14:paraId="127801BC" w14:textId="77777777" w:rsidR="00B33856" w:rsidRPr="00B33856" w:rsidRDefault="00B33856" w:rsidP="00B33856">
      <w:pPr>
        <w:pBdr>
          <w:top w:val="nil"/>
          <w:left w:val="nil"/>
          <w:bottom w:val="nil"/>
          <w:right w:val="nil"/>
          <w:between w:val="nil"/>
        </w:pBdr>
        <w:jc w:val="both"/>
        <w:rPr>
          <w:rFonts w:ascii="Montserrat" w:hAnsi="Montserrat"/>
          <w:b/>
          <w:sz w:val="20"/>
          <w:szCs w:val="20"/>
        </w:rPr>
      </w:pPr>
    </w:p>
    <w:p w14:paraId="45660AF5" w14:textId="5752AA74" w:rsidR="00145A5C" w:rsidRDefault="00145A5C" w:rsidP="004F39CF">
      <w:pPr>
        <w:pStyle w:val="Sinespaciado"/>
        <w:numPr>
          <w:ilvl w:val="1"/>
          <w:numId w:val="1"/>
        </w:numPr>
        <w:ind w:left="567" w:hanging="557"/>
        <w:jc w:val="both"/>
        <w:rPr>
          <w:rFonts w:ascii="Montserrat" w:hAnsi="Montserrat"/>
          <w:b/>
          <w:sz w:val="20"/>
          <w:szCs w:val="20"/>
        </w:rPr>
      </w:pPr>
      <w:r>
        <w:rPr>
          <w:rFonts w:ascii="Montserrat" w:hAnsi="Montserrat"/>
          <w:b/>
          <w:sz w:val="20"/>
          <w:szCs w:val="20"/>
        </w:rPr>
        <w:t>COMPROBACIÓN</w:t>
      </w:r>
      <w:r w:rsidR="002226D5">
        <w:rPr>
          <w:rFonts w:ascii="Montserrat" w:hAnsi="Montserrat"/>
          <w:b/>
          <w:sz w:val="20"/>
          <w:szCs w:val="20"/>
        </w:rPr>
        <w:t xml:space="preserve"> Y VALIDACIÓN</w:t>
      </w:r>
      <w:r>
        <w:rPr>
          <w:rFonts w:ascii="Montserrat" w:hAnsi="Montserrat"/>
          <w:b/>
          <w:sz w:val="20"/>
          <w:szCs w:val="20"/>
        </w:rPr>
        <w:t xml:space="preserve"> DE LOS SERVICIOS</w:t>
      </w:r>
    </w:p>
    <w:p w14:paraId="3AD1DCE9" w14:textId="6C278195" w:rsidR="00356E40" w:rsidRDefault="00145A5C" w:rsidP="00356E40">
      <w:pPr>
        <w:pStyle w:val="Sinespaciado"/>
        <w:ind w:left="10"/>
        <w:jc w:val="both"/>
        <w:rPr>
          <w:rFonts w:ascii="Montserrat" w:hAnsi="Montserrat"/>
          <w:bCs/>
          <w:sz w:val="20"/>
          <w:szCs w:val="20"/>
        </w:rPr>
      </w:pPr>
      <w:r>
        <w:rPr>
          <w:rFonts w:ascii="Montserrat" w:hAnsi="Montserrat"/>
          <w:bCs/>
          <w:sz w:val="20"/>
          <w:szCs w:val="20"/>
        </w:rPr>
        <w:t>L</w:t>
      </w:r>
      <w:r w:rsidRPr="00145A5C">
        <w:rPr>
          <w:rFonts w:ascii="Montserrat" w:hAnsi="Montserrat"/>
          <w:bCs/>
          <w:sz w:val="20"/>
          <w:szCs w:val="20"/>
        </w:rPr>
        <w:t xml:space="preserve">os </w:t>
      </w:r>
      <w:r>
        <w:rPr>
          <w:rFonts w:ascii="Montserrat" w:hAnsi="Montserrat"/>
          <w:bCs/>
          <w:sz w:val="20"/>
          <w:szCs w:val="20"/>
        </w:rPr>
        <w:t xml:space="preserve">servicios efectivamente prestados </w:t>
      </w:r>
      <w:r w:rsidR="00510BEE">
        <w:rPr>
          <w:rFonts w:ascii="Montserrat" w:hAnsi="Montserrat"/>
          <w:bCs/>
          <w:sz w:val="20"/>
          <w:szCs w:val="20"/>
        </w:rPr>
        <w:t>por el</w:t>
      </w:r>
      <w:r>
        <w:rPr>
          <w:rFonts w:ascii="Montserrat" w:hAnsi="Montserrat"/>
          <w:bCs/>
          <w:sz w:val="20"/>
          <w:szCs w:val="20"/>
        </w:rPr>
        <w:t xml:space="preserve"> </w:t>
      </w:r>
      <w:r w:rsidR="00F81A60" w:rsidRPr="00F81A60">
        <w:rPr>
          <w:rFonts w:ascii="Montserrat" w:hAnsi="Montserrat"/>
          <w:b/>
          <w:bCs/>
          <w:sz w:val="20"/>
          <w:szCs w:val="20"/>
        </w:rPr>
        <w:t>PROVEEDOR</w:t>
      </w:r>
      <w:r>
        <w:rPr>
          <w:rFonts w:ascii="Montserrat" w:hAnsi="Montserrat"/>
          <w:bCs/>
          <w:sz w:val="20"/>
          <w:szCs w:val="20"/>
        </w:rPr>
        <w:t xml:space="preserve"> serán </w:t>
      </w:r>
      <w:r w:rsidR="00356E40">
        <w:rPr>
          <w:rFonts w:ascii="Montserrat" w:hAnsi="Montserrat"/>
          <w:bCs/>
          <w:sz w:val="20"/>
          <w:szCs w:val="20"/>
        </w:rPr>
        <w:t xml:space="preserve">contabilizados </w:t>
      </w:r>
      <w:r w:rsidR="00552796">
        <w:rPr>
          <w:rFonts w:ascii="Montserrat" w:hAnsi="Montserrat"/>
          <w:bCs/>
          <w:sz w:val="20"/>
          <w:szCs w:val="20"/>
        </w:rPr>
        <w:t xml:space="preserve">a mes vencido, conforme a meses calendario, </w:t>
      </w:r>
      <w:r w:rsidR="00356E40">
        <w:rPr>
          <w:rFonts w:ascii="Montserrat" w:hAnsi="Montserrat"/>
          <w:bCs/>
          <w:sz w:val="20"/>
          <w:szCs w:val="20"/>
        </w:rPr>
        <w:t>por partida, para efectos del trámite de pago. El procedimiento deberá observar lo siguiente:</w:t>
      </w:r>
    </w:p>
    <w:p w14:paraId="5F7F4CDF" w14:textId="5346323D" w:rsidR="003E033A" w:rsidRDefault="001F57C0" w:rsidP="00356E40">
      <w:pPr>
        <w:pStyle w:val="Sinespaciado"/>
        <w:numPr>
          <w:ilvl w:val="0"/>
          <w:numId w:val="40"/>
        </w:numPr>
        <w:jc w:val="both"/>
        <w:rPr>
          <w:rFonts w:ascii="Montserrat" w:hAnsi="Montserrat"/>
          <w:bCs/>
          <w:sz w:val="20"/>
          <w:szCs w:val="20"/>
        </w:rPr>
      </w:pPr>
      <w:r>
        <w:rPr>
          <w:rFonts w:ascii="Montserrat" w:hAnsi="Montserrat"/>
          <w:bCs/>
          <w:sz w:val="20"/>
          <w:szCs w:val="20"/>
        </w:rPr>
        <w:t>E</w:t>
      </w:r>
      <w:r w:rsidR="003E033A">
        <w:rPr>
          <w:rFonts w:ascii="Montserrat" w:hAnsi="Montserrat"/>
          <w:bCs/>
          <w:sz w:val="20"/>
          <w:szCs w:val="20"/>
        </w:rPr>
        <w:t xml:space="preserve">l </w:t>
      </w:r>
      <w:r w:rsidR="00F81A60" w:rsidRPr="00F81A60">
        <w:rPr>
          <w:rFonts w:ascii="Montserrat" w:hAnsi="Montserrat"/>
          <w:b/>
          <w:bCs/>
          <w:sz w:val="20"/>
          <w:szCs w:val="20"/>
        </w:rPr>
        <w:t>PROVEEDOR</w:t>
      </w:r>
      <w:r w:rsidR="003E033A">
        <w:rPr>
          <w:rFonts w:ascii="Montserrat" w:hAnsi="Montserrat"/>
          <w:bCs/>
          <w:sz w:val="20"/>
          <w:szCs w:val="20"/>
        </w:rPr>
        <w:t xml:space="preserve"> </w:t>
      </w:r>
      <w:r>
        <w:rPr>
          <w:rFonts w:ascii="Montserrat" w:hAnsi="Montserrat"/>
          <w:bCs/>
          <w:sz w:val="20"/>
          <w:szCs w:val="20"/>
        </w:rPr>
        <w:t xml:space="preserve">remitirá mensualmente a los Hospitales y/o Unidades Médicas del </w:t>
      </w:r>
      <w:r w:rsidRPr="00F81A60">
        <w:rPr>
          <w:rFonts w:ascii="Montserrat" w:hAnsi="Montserrat"/>
          <w:b/>
          <w:bCs/>
          <w:sz w:val="20"/>
          <w:szCs w:val="20"/>
        </w:rPr>
        <w:t>IMSS-Bienestar</w:t>
      </w:r>
      <w:r>
        <w:rPr>
          <w:rFonts w:ascii="Montserrat" w:hAnsi="Montserrat"/>
          <w:sz w:val="20"/>
          <w:szCs w:val="20"/>
        </w:rPr>
        <w:t xml:space="preserve">, </w:t>
      </w:r>
      <w:r w:rsidR="009D2477">
        <w:rPr>
          <w:rFonts w:ascii="Montserrat" w:hAnsi="Montserrat"/>
          <w:bCs/>
          <w:sz w:val="20"/>
          <w:szCs w:val="20"/>
        </w:rPr>
        <w:t>un reporte de los</w:t>
      </w:r>
      <w:r>
        <w:rPr>
          <w:rFonts w:ascii="Montserrat" w:hAnsi="Montserrat"/>
          <w:sz w:val="20"/>
          <w:szCs w:val="20"/>
        </w:rPr>
        <w:t xml:space="preserve"> </w:t>
      </w:r>
      <w:r w:rsidR="009D2477">
        <w:rPr>
          <w:rFonts w:ascii="Montserrat" w:hAnsi="Montserrat"/>
          <w:sz w:val="20"/>
          <w:szCs w:val="20"/>
        </w:rPr>
        <w:t xml:space="preserve">servicios brindados a </w:t>
      </w:r>
      <w:r>
        <w:rPr>
          <w:rFonts w:ascii="Montserrat" w:hAnsi="Montserrat"/>
          <w:sz w:val="20"/>
          <w:szCs w:val="20"/>
        </w:rPr>
        <w:t xml:space="preserve">los </w:t>
      </w:r>
      <w:r w:rsidRPr="00332495">
        <w:rPr>
          <w:rFonts w:ascii="Montserrat" w:hAnsi="Montserrat"/>
          <w:b/>
          <w:sz w:val="20"/>
        </w:rPr>
        <w:t>Profesionales de la Salud</w:t>
      </w:r>
      <w:r>
        <w:rPr>
          <w:rFonts w:ascii="Montserrat" w:hAnsi="Montserrat"/>
          <w:sz w:val="20"/>
          <w:szCs w:val="20"/>
        </w:rPr>
        <w:t xml:space="preserve"> que prestan sus servicios en dichas instalaciones, quienes a través de firma autógrafa validarán </w:t>
      </w:r>
      <w:r w:rsidR="003E033A">
        <w:rPr>
          <w:rFonts w:ascii="Montserrat" w:hAnsi="Montserrat"/>
          <w:bCs/>
          <w:sz w:val="20"/>
          <w:szCs w:val="20"/>
        </w:rPr>
        <w:t>los servicios recibidos</w:t>
      </w:r>
      <w:r>
        <w:rPr>
          <w:rFonts w:ascii="Montserrat" w:hAnsi="Montserrat"/>
          <w:bCs/>
          <w:sz w:val="20"/>
          <w:szCs w:val="20"/>
        </w:rPr>
        <w:t>.</w:t>
      </w:r>
    </w:p>
    <w:p w14:paraId="02E2CB67" w14:textId="7550B475" w:rsidR="003E033A" w:rsidRPr="00A05935" w:rsidRDefault="003E033A" w:rsidP="00356E40">
      <w:pPr>
        <w:pStyle w:val="Sinespaciado"/>
        <w:numPr>
          <w:ilvl w:val="0"/>
          <w:numId w:val="40"/>
        </w:numPr>
        <w:jc w:val="both"/>
        <w:rPr>
          <w:rFonts w:ascii="Montserrat" w:hAnsi="Montserrat"/>
          <w:bCs/>
          <w:sz w:val="20"/>
          <w:szCs w:val="20"/>
        </w:rPr>
      </w:pPr>
      <w:r w:rsidRPr="00A05935">
        <w:rPr>
          <w:rFonts w:ascii="Montserrat" w:hAnsi="Montserrat"/>
          <w:bCs/>
          <w:sz w:val="20"/>
          <w:szCs w:val="20"/>
        </w:rPr>
        <w:t xml:space="preserve">Cuando se </w:t>
      </w:r>
      <w:r w:rsidR="00F61004" w:rsidRPr="00A05935">
        <w:rPr>
          <w:rFonts w:ascii="Montserrat" w:hAnsi="Montserrat"/>
          <w:bCs/>
          <w:sz w:val="20"/>
          <w:szCs w:val="20"/>
        </w:rPr>
        <w:t>registr</w:t>
      </w:r>
      <w:r w:rsidR="00F61004">
        <w:rPr>
          <w:rFonts w:ascii="Montserrat" w:hAnsi="Montserrat"/>
          <w:bCs/>
          <w:sz w:val="20"/>
          <w:szCs w:val="20"/>
        </w:rPr>
        <w:t>e</w:t>
      </w:r>
      <w:r w:rsidR="00F61004" w:rsidRPr="00A05935">
        <w:rPr>
          <w:rFonts w:ascii="Montserrat" w:hAnsi="Montserrat"/>
          <w:bCs/>
          <w:sz w:val="20"/>
          <w:szCs w:val="20"/>
        </w:rPr>
        <w:t xml:space="preserve"> </w:t>
      </w:r>
      <w:r w:rsidRPr="00A05935">
        <w:rPr>
          <w:rFonts w:ascii="Montserrat" w:hAnsi="Montserrat"/>
          <w:bCs/>
          <w:sz w:val="20"/>
          <w:szCs w:val="20"/>
        </w:rPr>
        <w:t xml:space="preserve">alguna incidencia en la recepción de los servicios por parte del Profesional de la Salud, éste deberá reportarla a través del </w:t>
      </w:r>
      <w:r w:rsidRPr="00A05935">
        <w:rPr>
          <w:rFonts w:ascii="Montserrat" w:hAnsi="Montserrat"/>
          <w:b/>
          <w:sz w:val="20"/>
          <w:szCs w:val="20"/>
        </w:rPr>
        <w:t>FORMATO DE INCIDENCIAS</w:t>
      </w:r>
      <w:r w:rsidRPr="00A05935">
        <w:rPr>
          <w:rFonts w:ascii="Montserrat" w:hAnsi="Montserrat"/>
          <w:bCs/>
          <w:sz w:val="20"/>
          <w:szCs w:val="20"/>
        </w:rPr>
        <w:t xml:space="preserve"> (</w:t>
      </w:r>
      <w:r w:rsidR="00897B73" w:rsidRPr="00FF0770">
        <w:rPr>
          <w:rFonts w:ascii="Montserrat" w:hAnsi="Montserrat"/>
          <w:b/>
          <w:sz w:val="20"/>
          <w:szCs w:val="20"/>
        </w:rPr>
        <w:t xml:space="preserve">APÉNDICE </w:t>
      </w:r>
      <w:r w:rsidR="00A05935" w:rsidRPr="00FF0770">
        <w:rPr>
          <w:rFonts w:ascii="Montserrat" w:hAnsi="Montserrat"/>
          <w:b/>
          <w:sz w:val="20"/>
          <w:szCs w:val="20"/>
        </w:rPr>
        <w:t>2</w:t>
      </w:r>
      <w:r w:rsidR="00D66C2F" w:rsidRPr="00A05935">
        <w:rPr>
          <w:rFonts w:ascii="Montserrat" w:hAnsi="Montserrat"/>
          <w:bCs/>
          <w:sz w:val="20"/>
          <w:szCs w:val="20"/>
        </w:rPr>
        <w:t>)</w:t>
      </w:r>
      <w:r w:rsidRPr="00A05935">
        <w:rPr>
          <w:rFonts w:ascii="Montserrat" w:hAnsi="Montserrat"/>
          <w:bCs/>
          <w:sz w:val="20"/>
          <w:szCs w:val="20"/>
        </w:rPr>
        <w:t>,</w:t>
      </w:r>
      <w:r w:rsidR="00D66C2F" w:rsidRPr="00A05935">
        <w:rPr>
          <w:rFonts w:ascii="Montserrat" w:hAnsi="Montserrat"/>
          <w:bCs/>
          <w:sz w:val="20"/>
          <w:szCs w:val="20"/>
        </w:rPr>
        <w:t xml:space="preserve"> que será proporcionado </w:t>
      </w:r>
      <w:r w:rsidR="00510BEE" w:rsidRPr="00A05935">
        <w:rPr>
          <w:rFonts w:ascii="Montserrat" w:hAnsi="Montserrat"/>
          <w:bCs/>
          <w:sz w:val="20"/>
          <w:szCs w:val="20"/>
        </w:rPr>
        <w:t>por el</w:t>
      </w:r>
      <w:r w:rsidR="00D66C2F" w:rsidRPr="00A05935">
        <w:rPr>
          <w:rFonts w:ascii="Montserrat" w:hAnsi="Montserrat"/>
          <w:bCs/>
          <w:sz w:val="20"/>
          <w:szCs w:val="20"/>
        </w:rPr>
        <w:t xml:space="preserve"> Hospital y/o Unidad Médica del </w:t>
      </w:r>
      <w:r w:rsidR="00F81A60" w:rsidRPr="00A05935">
        <w:rPr>
          <w:rFonts w:ascii="Montserrat" w:hAnsi="Montserrat"/>
          <w:b/>
          <w:bCs/>
          <w:sz w:val="20"/>
          <w:szCs w:val="20"/>
        </w:rPr>
        <w:t>IMSS-Bienestar</w:t>
      </w:r>
      <w:r w:rsidR="00D66C2F" w:rsidRPr="00A05935">
        <w:rPr>
          <w:rFonts w:ascii="Montserrat" w:hAnsi="Montserrat"/>
          <w:bCs/>
          <w:sz w:val="20"/>
          <w:szCs w:val="20"/>
        </w:rPr>
        <w:t xml:space="preserve"> y deberá llenarse a mano y firmarse de manera autógrafa </w:t>
      </w:r>
      <w:r w:rsidR="00510BEE" w:rsidRPr="00A05935">
        <w:rPr>
          <w:rFonts w:ascii="Montserrat" w:hAnsi="Montserrat"/>
          <w:bCs/>
          <w:sz w:val="20"/>
          <w:szCs w:val="20"/>
        </w:rPr>
        <w:t>por el</w:t>
      </w:r>
      <w:r w:rsidR="00D66C2F" w:rsidRPr="00A05935">
        <w:rPr>
          <w:rFonts w:ascii="Montserrat" w:hAnsi="Montserrat"/>
          <w:bCs/>
          <w:sz w:val="20"/>
          <w:szCs w:val="20"/>
        </w:rPr>
        <w:t xml:space="preserve"> </w:t>
      </w:r>
      <w:r w:rsidR="00D66C2F" w:rsidRPr="00332495">
        <w:rPr>
          <w:rFonts w:ascii="Montserrat" w:hAnsi="Montserrat"/>
          <w:b/>
          <w:sz w:val="20"/>
        </w:rPr>
        <w:t>Profesional de la Salud</w:t>
      </w:r>
      <w:r w:rsidR="00D66C2F" w:rsidRPr="00A05935">
        <w:rPr>
          <w:rFonts w:ascii="Montserrat" w:hAnsi="Montserrat"/>
          <w:bCs/>
          <w:sz w:val="20"/>
          <w:szCs w:val="20"/>
        </w:rPr>
        <w:t xml:space="preserve"> que reporte la incidencia.</w:t>
      </w:r>
    </w:p>
    <w:p w14:paraId="2AAAAD07" w14:textId="51783432" w:rsidR="00413429" w:rsidRPr="00A05935" w:rsidRDefault="00413429" w:rsidP="00356E40">
      <w:pPr>
        <w:pStyle w:val="Sinespaciado"/>
        <w:numPr>
          <w:ilvl w:val="0"/>
          <w:numId w:val="40"/>
        </w:numPr>
        <w:jc w:val="both"/>
        <w:rPr>
          <w:rFonts w:ascii="Montserrat" w:hAnsi="Montserrat"/>
          <w:bCs/>
          <w:sz w:val="20"/>
          <w:szCs w:val="20"/>
        </w:rPr>
      </w:pPr>
      <w:r w:rsidRPr="00A05935">
        <w:rPr>
          <w:rFonts w:ascii="Montserrat" w:hAnsi="Montserrat"/>
          <w:bCs/>
          <w:sz w:val="20"/>
          <w:szCs w:val="20"/>
        </w:rPr>
        <w:t xml:space="preserve">El Hospital y/o Unidad Médica del </w:t>
      </w:r>
      <w:r w:rsidR="00F81A60" w:rsidRPr="00A05935">
        <w:rPr>
          <w:rFonts w:ascii="Montserrat" w:hAnsi="Montserrat"/>
          <w:b/>
          <w:bCs/>
          <w:sz w:val="20"/>
          <w:szCs w:val="20"/>
        </w:rPr>
        <w:t>IMSS-Bienestar</w:t>
      </w:r>
      <w:r w:rsidRPr="00A05935">
        <w:rPr>
          <w:rFonts w:ascii="Montserrat" w:hAnsi="Montserrat"/>
          <w:bCs/>
          <w:sz w:val="20"/>
          <w:szCs w:val="20"/>
        </w:rPr>
        <w:t xml:space="preserve"> remitirá a la </w:t>
      </w:r>
      <w:r w:rsidR="00F81A60" w:rsidRPr="00A05935">
        <w:rPr>
          <w:rFonts w:ascii="Montserrat" w:hAnsi="Montserrat"/>
          <w:b/>
          <w:bCs/>
          <w:sz w:val="20"/>
          <w:szCs w:val="20"/>
        </w:rPr>
        <w:t>COORDINACIÓN ESTATAL</w:t>
      </w:r>
      <w:r w:rsidRPr="00A05935">
        <w:rPr>
          <w:rFonts w:ascii="Montserrat" w:hAnsi="Montserrat"/>
          <w:bCs/>
          <w:sz w:val="20"/>
          <w:szCs w:val="20"/>
        </w:rPr>
        <w:t xml:space="preserve"> </w:t>
      </w:r>
      <w:r w:rsidR="009D2477">
        <w:rPr>
          <w:rFonts w:ascii="Montserrat" w:hAnsi="Montserrat"/>
          <w:bCs/>
          <w:sz w:val="20"/>
          <w:szCs w:val="20"/>
        </w:rPr>
        <w:t>los reportes individuales de servicios prestados a</w:t>
      </w:r>
      <w:r w:rsidRPr="00A05935">
        <w:rPr>
          <w:rFonts w:ascii="Montserrat" w:hAnsi="Montserrat"/>
          <w:bCs/>
          <w:sz w:val="20"/>
          <w:szCs w:val="20"/>
        </w:rPr>
        <w:t xml:space="preserve"> los </w:t>
      </w:r>
      <w:r w:rsidRPr="00332495">
        <w:rPr>
          <w:rFonts w:ascii="Montserrat" w:hAnsi="Montserrat"/>
          <w:b/>
          <w:sz w:val="20"/>
        </w:rPr>
        <w:t>Profesionales de la Salud</w:t>
      </w:r>
      <w:r w:rsidRPr="00A05935">
        <w:rPr>
          <w:rFonts w:ascii="Montserrat" w:hAnsi="Montserrat"/>
          <w:bCs/>
          <w:sz w:val="20"/>
          <w:szCs w:val="20"/>
        </w:rPr>
        <w:t xml:space="preserve"> asignados a esa instalació</w:t>
      </w:r>
      <w:r w:rsidR="009D2477">
        <w:rPr>
          <w:rFonts w:ascii="Montserrat" w:hAnsi="Montserrat"/>
          <w:bCs/>
          <w:sz w:val="20"/>
          <w:szCs w:val="20"/>
        </w:rPr>
        <w:t xml:space="preserve">n (proporcionados por el </w:t>
      </w:r>
      <w:r w:rsidR="009D2477" w:rsidRPr="009D2477">
        <w:rPr>
          <w:rFonts w:ascii="Montserrat" w:hAnsi="Montserrat"/>
          <w:b/>
          <w:sz w:val="20"/>
          <w:szCs w:val="20"/>
        </w:rPr>
        <w:t>PROVEEDOR</w:t>
      </w:r>
      <w:r w:rsidR="009D2477">
        <w:rPr>
          <w:rFonts w:ascii="Montserrat" w:hAnsi="Montserrat"/>
          <w:bCs/>
          <w:sz w:val="20"/>
          <w:szCs w:val="20"/>
        </w:rPr>
        <w:t xml:space="preserve"> y </w:t>
      </w:r>
      <w:r w:rsidR="00D06A64">
        <w:rPr>
          <w:rFonts w:ascii="Montserrat" w:hAnsi="Montserrat"/>
          <w:bCs/>
          <w:sz w:val="20"/>
          <w:szCs w:val="20"/>
        </w:rPr>
        <w:t xml:space="preserve">debidamente </w:t>
      </w:r>
      <w:r w:rsidR="009D2477">
        <w:rPr>
          <w:rFonts w:ascii="Montserrat" w:hAnsi="Montserrat"/>
          <w:bCs/>
          <w:sz w:val="20"/>
          <w:szCs w:val="20"/>
        </w:rPr>
        <w:t xml:space="preserve">validados por el </w:t>
      </w:r>
      <w:r w:rsidR="009D2477" w:rsidRPr="00332495">
        <w:rPr>
          <w:rFonts w:ascii="Montserrat" w:hAnsi="Montserrat"/>
          <w:b/>
          <w:sz w:val="20"/>
        </w:rPr>
        <w:t>Profesional de la Salud</w:t>
      </w:r>
      <w:r w:rsidR="009D2477">
        <w:rPr>
          <w:rFonts w:ascii="Montserrat" w:hAnsi="Montserrat"/>
          <w:bCs/>
          <w:sz w:val="20"/>
          <w:szCs w:val="20"/>
        </w:rPr>
        <w:t xml:space="preserve"> correspondiente) así como los </w:t>
      </w:r>
      <w:r w:rsidR="009D2477" w:rsidRPr="009D2477">
        <w:rPr>
          <w:rFonts w:ascii="Montserrat" w:hAnsi="Montserrat"/>
          <w:b/>
          <w:sz w:val="20"/>
          <w:szCs w:val="20"/>
        </w:rPr>
        <w:t>FORMATOS DE INCIDENCIAS</w:t>
      </w:r>
      <w:r w:rsidR="009D2477">
        <w:rPr>
          <w:rFonts w:ascii="Montserrat" w:hAnsi="Montserrat"/>
          <w:bCs/>
          <w:sz w:val="20"/>
          <w:szCs w:val="20"/>
        </w:rPr>
        <w:t xml:space="preserve"> que hayan sido presentados</w:t>
      </w:r>
      <w:r w:rsidRPr="00A05935">
        <w:rPr>
          <w:rFonts w:ascii="Montserrat" w:hAnsi="Montserrat"/>
          <w:bCs/>
          <w:sz w:val="20"/>
          <w:szCs w:val="20"/>
        </w:rPr>
        <w:t xml:space="preserve">, </w:t>
      </w:r>
      <w:r w:rsidR="009D2477">
        <w:rPr>
          <w:rFonts w:ascii="Montserrat" w:hAnsi="Montserrat"/>
          <w:bCs/>
          <w:sz w:val="20"/>
          <w:szCs w:val="20"/>
        </w:rPr>
        <w:t>mismos</w:t>
      </w:r>
      <w:r w:rsidRPr="00A05935">
        <w:rPr>
          <w:rFonts w:ascii="Montserrat" w:hAnsi="Montserrat"/>
          <w:bCs/>
          <w:sz w:val="20"/>
          <w:szCs w:val="20"/>
        </w:rPr>
        <w:t xml:space="preserve"> que deberán contener la firma del </w:t>
      </w:r>
      <w:r w:rsidRPr="00332495">
        <w:rPr>
          <w:rFonts w:ascii="Montserrat" w:hAnsi="Montserrat"/>
          <w:b/>
          <w:sz w:val="20"/>
        </w:rPr>
        <w:t>Profesional de la Salud</w:t>
      </w:r>
      <w:r w:rsidRPr="00A05935">
        <w:rPr>
          <w:rFonts w:ascii="Montserrat" w:hAnsi="Montserrat"/>
          <w:bCs/>
          <w:sz w:val="20"/>
          <w:szCs w:val="20"/>
        </w:rPr>
        <w:t xml:space="preserve"> asignado</w:t>
      </w:r>
      <w:r w:rsidR="009D2477">
        <w:rPr>
          <w:rFonts w:ascii="Montserrat" w:hAnsi="Montserrat"/>
          <w:bCs/>
          <w:sz w:val="20"/>
          <w:szCs w:val="20"/>
        </w:rPr>
        <w:t>.</w:t>
      </w:r>
    </w:p>
    <w:p w14:paraId="5D592C2C" w14:textId="3FD56850" w:rsidR="00356E40" w:rsidRDefault="00413429" w:rsidP="00356E40">
      <w:pPr>
        <w:pStyle w:val="Sinespaciado"/>
        <w:numPr>
          <w:ilvl w:val="0"/>
          <w:numId w:val="40"/>
        </w:numPr>
        <w:jc w:val="both"/>
        <w:rPr>
          <w:rFonts w:ascii="Montserrat" w:hAnsi="Montserrat"/>
          <w:bCs/>
          <w:sz w:val="20"/>
          <w:szCs w:val="20"/>
        </w:rPr>
      </w:pPr>
      <w:r w:rsidRPr="00A05935">
        <w:rPr>
          <w:rFonts w:ascii="Montserrat" w:hAnsi="Montserrat"/>
          <w:bCs/>
          <w:sz w:val="20"/>
          <w:szCs w:val="20"/>
        </w:rPr>
        <w:t xml:space="preserve">La </w:t>
      </w:r>
      <w:r w:rsidR="00F81A60" w:rsidRPr="00A05935">
        <w:rPr>
          <w:rFonts w:ascii="Montserrat" w:hAnsi="Montserrat"/>
          <w:b/>
          <w:bCs/>
          <w:sz w:val="20"/>
          <w:szCs w:val="20"/>
        </w:rPr>
        <w:t>COORDINACIÓN ESTATAL</w:t>
      </w:r>
      <w:r w:rsidR="00356E40" w:rsidRPr="00A05935">
        <w:rPr>
          <w:rFonts w:ascii="Montserrat" w:hAnsi="Montserrat"/>
          <w:bCs/>
          <w:sz w:val="20"/>
          <w:szCs w:val="20"/>
        </w:rPr>
        <w:t xml:space="preserve"> integrará </w:t>
      </w:r>
      <w:r w:rsidR="009D2477">
        <w:rPr>
          <w:rFonts w:ascii="Montserrat" w:hAnsi="Montserrat"/>
          <w:bCs/>
          <w:sz w:val="20"/>
          <w:szCs w:val="20"/>
        </w:rPr>
        <w:t>los reportes individuales de servicios</w:t>
      </w:r>
      <w:r w:rsidR="00356E40" w:rsidRPr="00A05935">
        <w:rPr>
          <w:rFonts w:ascii="Montserrat" w:hAnsi="Montserrat"/>
          <w:bCs/>
          <w:sz w:val="20"/>
          <w:szCs w:val="20"/>
        </w:rPr>
        <w:t xml:space="preserve"> </w:t>
      </w:r>
      <w:r w:rsidR="00D66C2F" w:rsidRPr="00A05935">
        <w:rPr>
          <w:rFonts w:ascii="Montserrat" w:hAnsi="Montserrat"/>
          <w:bCs/>
          <w:sz w:val="20"/>
          <w:szCs w:val="20"/>
        </w:rPr>
        <w:t xml:space="preserve">y </w:t>
      </w:r>
      <w:r w:rsidR="00692576" w:rsidRPr="00A05935">
        <w:rPr>
          <w:rFonts w:ascii="Montserrat" w:hAnsi="Montserrat"/>
          <w:b/>
          <w:bCs/>
          <w:sz w:val="20"/>
          <w:szCs w:val="20"/>
        </w:rPr>
        <w:t>FORMATOS DE INCIDENCIAS</w:t>
      </w:r>
      <w:r w:rsidR="00D66C2F" w:rsidRPr="00A05935">
        <w:rPr>
          <w:rFonts w:ascii="Montserrat" w:hAnsi="Montserrat"/>
          <w:bCs/>
          <w:sz w:val="20"/>
          <w:szCs w:val="20"/>
        </w:rPr>
        <w:t xml:space="preserve"> </w:t>
      </w:r>
      <w:r w:rsidRPr="00A05935">
        <w:rPr>
          <w:rFonts w:ascii="Montserrat" w:hAnsi="Montserrat"/>
          <w:bCs/>
          <w:sz w:val="20"/>
          <w:szCs w:val="20"/>
        </w:rPr>
        <w:t>remitidas por c</w:t>
      </w:r>
      <w:r w:rsidR="00356E40" w:rsidRPr="00A05935">
        <w:rPr>
          <w:rFonts w:ascii="Montserrat" w:hAnsi="Montserrat"/>
          <w:bCs/>
          <w:sz w:val="20"/>
          <w:szCs w:val="20"/>
        </w:rPr>
        <w:t xml:space="preserve">ada Hospital y/o Unidad Médica del </w:t>
      </w:r>
      <w:r w:rsidR="00F81A60" w:rsidRPr="00A05935">
        <w:rPr>
          <w:rFonts w:ascii="Montserrat" w:hAnsi="Montserrat"/>
          <w:b/>
          <w:bCs/>
          <w:sz w:val="20"/>
          <w:szCs w:val="20"/>
        </w:rPr>
        <w:t>IMSS-Bienestar</w:t>
      </w:r>
      <w:r w:rsidRPr="00A05935">
        <w:rPr>
          <w:rFonts w:ascii="Montserrat" w:hAnsi="Montserrat"/>
          <w:bCs/>
          <w:sz w:val="20"/>
          <w:szCs w:val="20"/>
        </w:rPr>
        <w:t xml:space="preserve"> en la </w:t>
      </w:r>
      <w:r w:rsidR="00A82454" w:rsidRPr="00B4058C">
        <w:rPr>
          <w:rFonts w:ascii="Montserrat" w:hAnsi="Montserrat"/>
          <w:sz w:val="20"/>
          <w:szCs w:val="20"/>
        </w:rPr>
        <w:t>Entidad Federativa</w:t>
      </w:r>
      <w:r w:rsidRPr="00A05935">
        <w:rPr>
          <w:rFonts w:ascii="Montserrat" w:hAnsi="Montserrat"/>
          <w:bCs/>
          <w:sz w:val="20"/>
          <w:szCs w:val="20"/>
        </w:rPr>
        <w:t xml:space="preserve"> que cuente con </w:t>
      </w:r>
      <w:r w:rsidR="001329CF">
        <w:rPr>
          <w:rFonts w:ascii="Montserrat" w:hAnsi="Montserrat"/>
          <w:bCs/>
          <w:sz w:val="20"/>
          <w:szCs w:val="20"/>
        </w:rPr>
        <w:t xml:space="preserve">los </w:t>
      </w:r>
      <w:r w:rsidRPr="00332495">
        <w:rPr>
          <w:rFonts w:ascii="Montserrat" w:hAnsi="Montserrat"/>
          <w:b/>
          <w:sz w:val="20"/>
        </w:rPr>
        <w:t>Profesionales de la Salud</w:t>
      </w:r>
      <w:r w:rsidRPr="00A05935">
        <w:rPr>
          <w:rFonts w:ascii="Montserrat" w:hAnsi="Montserrat"/>
          <w:bCs/>
          <w:sz w:val="20"/>
          <w:szCs w:val="20"/>
        </w:rPr>
        <w:t xml:space="preserve"> asignados</w:t>
      </w:r>
      <w:r w:rsidR="00356E40" w:rsidRPr="00A05935">
        <w:rPr>
          <w:rFonts w:ascii="Montserrat" w:hAnsi="Montserrat"/>
          <w:bCs/>
          <w:sz w:val="20"/>
          <w:szCs w:val="20"/>
        </w:rPr>
        <w:t>,</w:t>
      </w:r>
      <w:r w:rsidR="0048201F">
        <w:rPr>
          <w:rFonts w:ascii="Montserrat" w:hAnsi="Montserrat"/>
          <w:bCs/>
          <w:sz w:val="20"/>
          <w:szCs w:val="20"/>
        </w:rPr>
        <w:t xml:space="preserve"> </w:t>
      </w:r>
      <w:r w:rsidR="00552796" w:rsidRPr="00A05935">
        <w:rPr>
          <w:rFonts w:ascii="Montserrat" w:hAnsi="Montserrat"/>
          <w:bCs/>
          <w:sz w:val="20"/>
          <w:szCs w:val="20"/>
        </w:rPr>
        <w:t>mismo</w:t>
      </w:r>
      <w:r w:rsidR="0048201F">
        <w:rPr>
          <w:rFonts w:ascii="Montserrat" w:hAnsi="Montserrat"/>
          <w:bCs/>
          <w:sz w:val="20"/>
          <w:szCs w:val="20"/>
        </w:rPr>
        <w:t>s</w:t>
      </w:r>
      <w:r w:rsidR="00552796" w:rsidRPr="00A05935">
        <w:rPr>
          <w:rFonts w:ascii="Montserrat" w:hAnsi="Montserrat"/>
          <w:bCs/>
          <w:sz w:val="20"/>
          <w:szCs w:val="20"/>
        </w:rPr>
        <w:t xml:space="preserve"> que será</w:t>
      </w:r>
      <w:r w:rsidR="0048201F">
        <w:rPr>
          <w:rFonts w:ascii="Montserrat" w:hAnsi="Montserrat"/>
          <w:bCs/>
          <w:sz w:val="20"/>
          <w:szCs w:val="20"/>
        </w:rPr>
        <w:t>n</w:t>
      </w:r>
      <w:r w:rsidR="00552796" w:rsidRPr="00A05935">
        <w:rPr>
          <w:rFonts w:ascii="Montserrat" w:hAnsi="Montserrat"/>
          <w:bCs/>
          <w:sz w:val="20"/>
          <w:szCs w:val="20"/>
        </w:rPr>
        <w:t xml:space="preserve"> remitido</w:t>
      </w:r>
      <w:r w:rsidR="0048201F">
        <w:rPr>
          <w:rFonts w:ascii="Montserrat" w:hAnsi="Montserrat"/>
          <w:bCs/>
          <w:sz w:val="20"/>
          <w:szCs w:val="20"/>
        </w:rPr>
        <w:t>s</w:t>
      </w:r>
      <w:r w:rsidR="00552796" w:rsidRPr="00A05935">
        <w:rPr>
          <w:rFonts w:ascii="Montserrat" w:hAnsi="Montserrat"/>
          <w:bCs/>
          <w:sz w:val="20"/>
          <w:szCs w:val="20"/>
        </w:rPr>
        <w:t xml:space="preserve"> al </w:t>
      </w:r>
      <w:r w:rsidR="00F81A60" w:rsidRPr="00A05935">
        <w:rPr>
          <w:rFonts w:ascii="Montserrat" w:hAnsi="Montserrat"/>
          <w:b/>
          <w:bCs/>
          <w:sz w:val="20"/>
          <w:szCs w:val="20"/>
        </w:rPr>
        <w:t>ADMINISTRADOR DEL CONTRATO</w:t>
      </w:r>
      <w:r w:rsidR="00552796" w:rsidRPr="00A05935">
        <w:rPr>
          <w:rFonts w:ascii="Montserrat" w:hAnsi="Montserrat"/>
          <w:bCs/>
          <w:sz w:val="20"/>
          <w:szCs w:val="20"/>
        </w:rPr>
        <w:t xml:space="preserve"> </w:t>
      </w:r>
      <w:r w:rsidR="0048201F">
        <w:rPr>
          <w:rFonts w:ascii="Montserrat" w:hAnsi="Montserrat"/>
          <w:bCs/>
          <w:sz w:val="20"/>
          <w:szCs w:val="20"/>
        </w:rPr>
        <w:t>mediante ofici</w:t>
      </w:r>
      <w:r w:rsidR="009D2477">
        <w:rPr>
          <w:rFonts w:ascii="Montserrat" w:hAnsi="Montserrat"/>
          <w:bCs/>
          <w:sz w:val="20"/>
          <w:szCs w:val="20"/>
        </w:rPr>
        <w:t>o</w:t>
      </w:r>
      <w:r w:rsidR="00370D6A" w:rsidRPr="00A05935">
        <w:rPr>
          <w:rFonts w:ascii="Montserrat" w:hAnsi="Montserrat"/>
          <w:bCs/>
          <w:sz w:val="20"/>
          <w:szCs w:val="20"/>
        </w:rPr>
        <w:t xml:space="preserve">, </w:t>
      </w:r>
      <w:r w:rsidR="0048201F">
        <w:rPr>
          <w:rFonts w:ascii="Montserrat" w:hAnsi="Montserrat"/>
          <w:bCs/>
          <w:sz w:val="20"/>
          <w:szCs w:val="20"/>
        </w:rPr>
        <w:t>los cuales</w:t>
      </w:r>
      <w:r w:rsidR="00370D6A" w:rsidRPr="00A05935">
        <w:rPr>
          <w:rFonts w:ascii="Montserrat" w:hAnsi="Montserrat"/>
          <w:bCs/>
          <w:sz w:val="20"/>
          <w:szCs w:val="20"/>
        </w:rPr>
        <w:t xml:space="preserve"> se utilizará</w:t>
      </w:r>
      <w:r w:rsidR="0048201F">
        <w:rPr>
          <w:rFonts w:ascii="Montserrat" w:hAnsi="Montserrat"/>
          <w:bCs/>
          <w:sz w:val="20"/>
          <w:szCs w:val="20"/>
        </w:rPr>
        <w:t>n</w:t>
      </w:r>
      <w:r w:rsidR="00370D6A" w:rsidRPr="00A05935">
        <w:rPr>
          <w:rFonts w:ascii="Montserrat" w:hAnsi="Montserrat"/>
          <w:bCs/>
          <w:sz w:val="20"/>
          <w:szCs w:val="20"/>
        </w:rPr>
        <w:t xml:space="preserve"> para la determinación de los costos del</w:t>
      </w:r>
      <w:r w:rsidR="00370D6A">
        <w:rPr>
          <w:rFonts w:ascii="Montserrat" w:hAnsi="Montserrat"/>
          <w:bCs/>
          <w:sz w:val="20"/>
          <w:szCs w:val="20"/>
        </w:rPr>
        <w:t xml:space="preserve"> servicio mensual por los servicios efectivamente recibidos</w:t>
      </w:r>
      <w:r w:rsidR="0048201F">
        <w:rPr>
          <w:rFonts w:ascii="Montserrat" w:hAnsi="Montserrat"/>
          <w:bCs/>
          <w:sz w:val="20"/>
          <w:szCs w:val="20"/>
        </w:rPr>
        <w:t xml:space="preserve"> en cada </w:t>
      </w:r>
      <w:r w:rsidR="00A82454">
        <w:rPr>
          <w:rFonts w:ascii="Montserrat" w:hAnsi="Montserrat"/>
          <w:bCs/>
          <w:sz w:val="20"/>
          <w:szCs w:val="20"/>
        </w:rPr>
        <w:t>Entidad Federativa</w:t>
      </w:r>
      <w:r w:rsidR="0048201F">
        <w:rPr>
          <w:rFonts w:ascii="Montserrat" w:hAnsi="Montserrat"/>
          <w:bCs/>
          <w:sz w:val="20"/>
          <w:szCs w:val="20"/>
        </w:rPr>
        <w:t>.</w:t>
      </w:r>
    </w:p>
    <w:p w14:paraId="660C0FF5" w14:textId="77CB0EDD" w:rsidR="00356E40" w:rsidRPr="00552796" w:rsidRDefault="00356E40" w:rsidP="006E2F99">
      <w:pPr>
        <w:pStyle w:val="Sinespaciado"/>
        <w:numPr>
          <w:ilvl w:val="0"/>
          <w:numId w:val="40"/>
        </w:numPr>
        <w:jc w:val="both"/>
        <w:rPr>
          <w:rFonts w:ascii="Montserrat" w:hAnsi="Montserrat"/>
          <w:bCs/>
          <w:sz w:val="20"/>
          <w:szCs w:val="20"/>
        </w:rPr>
      </w:pPr>
      <w:r w:rsidRPr="00552796">
        <w:rPr>
          <w:rFonts w:ascii="Montserrat" w:hAnsi="Montserrat"/>
          <w:bCs/>
          <w:sz w:val="20"/>
          <w:szCs w:val="20"/>
        </w:rPr>
        <w:t xml:space="preserve">El </w:t>
      </w:r>
      <w:r w:rsidR="00F81A60" w:rsidRPr="00F81A60">
        <w:rPr>
          <w:rFonts w:ascii="Montserrat" w:hAnsi="Montserrat"/>
          <w:b/>
          <w:bCs/>
          <w:sz w:val="20"/>
          <w:szCs w:val="20"/>
        </w:rPr>
        <w:t>PROVEEDOR</w:t>
      </w:r>
      <w:r w:rsidRPr="00552796">
        <w:rPr>
          <w:rFonts w:ascii="Montserrat" w:hAnsi="Montserrat"/>
          <w:bCs/>
          <w:sz w:val="20"/>
          <w:szCs w:val="20"/>
        </w:rPr>
        <w:t xml:space="preserve"> realizará un </w:t>
      </w:r>
      <w:r w:rsidRPr="00552796">
        <w:rPr>
          <w:rFonts w:ascii="Montserrat" w:hAnsi="Montserrat"/>
          <w:b/>
          <w:sz w:val="20"/>
          <w:szCs w:val="20"/>
        </w:rPr>
        <w:t xml:space="preserve">REPORTE DE SERVICIOS </w:t>
      </w:r>
      <w:r w:rsidR="00552796" w:rsidRPr="00552796">
        <w:rPr>
          <w:rFonts w:ascii="Montserrat" w:hAnsi="Montserrat"/>
          <w:b/>
          <w:sz w:val="20"/>
          <w:szCs w:val="20"/>
        </w:rPr>
        <w:t>POR PARTIDA</w:t>
      </w:r>
      <w:r w:rsidR="00552796" w:rsidRPr="00552796">
        <w:rPr>
          <w:rFonts w:ascii="Montserrat" w:hAnsi="Montserrat"/>
          <w:bCs/>
          <w:sz w:val="20"/>
          <w:szCs w:val="20"/>
        </w:rPr>
        <w:t xml:space="preserve">, en formato previamente acordado con el </w:t>
      </w:r>
      <w:r w:rsidR="00F81A60" w:rsidRPr="00F81A60">
        <w:rPr>
          <w:rFonts w:ascii="Montserrat" w:hAnsi="Montserrat"/>
          <w:b/>
          <w:bCs/>
          <w:sz w:val="20"/>
          <w:szCs w:val="20"/>
        </w:rPr>
        <w:t>ADMINISTRADOR DEL CONTRATO</w:t>
      </w:r>
      <w:r w:rsidR="00552796" w:rsidRPr="00552796">
        <w:rPr>
          <w:rFonts w:ascii="Montserrat" w:hAnsi="Montserrat"/>
          <w:bCs/>
          <w:sz w:val="20"/>
          <w:szCs w:val="20"/>
        </w:rPr>
        <w:t>,</w:t>
      </w:r>
      <w:r w:rsidRPr="00552796">
        <w:rPr>
          <w:rFonts w:ascii="Montserrat" w:hAnsi="Montserrat"/>
          <w:bCs/>
          <w:sz w:val="20"/>
          <w:szCs w:val="20"/>
        </w:rPr>
        <w:t xml:space="preserve"> </w:t>
      </w:r>
      <w:r w:rsidR="00552796" w:rsidRPr="00552796">
        <w:rPr>
          <w:rFonts w:ascii="Montserrat" w:hAnsi="Montserrat"/>
          <w:bCs/>
          <w:sz w:val="20"/>
          <w:szCs w:val="20"/>
        </w:rPr>
        <w:t xml:space="preserve">en el que incluya los servicios prestados por </w:t>
      </w:r>
      <w:r w:rsidR="00A82454" w:rsidRPr="00A82454">
        <w:rPr>
          <w:rFonts w:ascii="Montserrat" w:hAnsi="Montserrat"/>
          <w:bCs/>
          <w:sz w:val="20"/>
          <w:szCs w:val="20"/>
        </w:rPr>
        <w:t>Entidad Federativa</w:t>
      </w:r>
      <w:r w:rsidR="00552796" w:rsidRPr="00552796">
        <w:rPr>
          <w:rFonts w:ascii="Montserrat" w:hAnsi="Montserrat"/>
          <w:bCs/>
          <w:sz w:val="20"/>
          <w:szCs w:val="20"/>
        </w:rPr>
        <w:t xml:space="preserve"> a los Profesionales de la Salud asignados en cada </w:t>
      </w:r>
      <w:r w:rsidRPr="00552796">
        <w:rPr>
          <w:rFonts w:ascii="Montserrat" w:hAnsi="Montserrat"/>
          <w:bCs/>
          <w:sz w:val="20"/>
          <w:szCs w:val="20"/>
        </w:rPr>
        <w:t xml:space="preserve">Hospital y/o Unidad Médica del </w:t>
      </w:r>
      <w:r w:rsidR="00F81A60" w:rsidRPr="00F81A60">
        <w:rPr>
          <w:rFonts w:ascii="Montserrat" w:hAnsi="Montserrat"/>
          <w:b/>
          <w:bCs/>
          <w:sz w:val="20"/>
          <w:szCs w:val="20"/>
        </w:rPr>
        <w:t>IMSS-Bienestar</w:t>
      </w:r>
      <w:r w:rsidR="00552796">
        <w:rPr>
          <w:rFonts w:ascii="Montserrat" w:hAnsi="Montserrat"/>
          <w:bCs/>
          <w:sz w:val="20"/>
          <w:szCs w:val="20"/>
        </w:rPr>
        <w:t>, el costo unitario de cada servicio y el importe tot</w:t>
      </w:r>
      <w:r w:rsidR="00370D6A">
        <w:rPr>
          <w:rFonts w:ascii="Montserrat" w:hAnsi="Montserrat"/>
          <w:bCs/>
          <w:sz w:val="20"/>
          <w:szCs w:val="20"/>
        </w:rPr>
        <w:t xml:space="preserve">al </w:t>
      </w:r>
      <w:r w:rsidR="00510BEE">
        <w:rPr>
          <w:rFonts w:ascii="Montserrat" w:hAnsi="Montserrat"/>
          <w:bCs/>
          <w:sz w:val="20"/>
          <w:szCs w:val="20"/>
        </w:rPr>
        <w:t>por el</w:t>
      </w:r>
      <w:r w:rsidR="00370D6A">
        <w:rPr>
          <w:rFonts w:ascii="Montserrat" w:hAnsi="Montserrat"/>
          <w:bCs/>
          <w:sz w:val="20"/>
          <w:szCs w:val="20"/>
        </w:rPr>
        <w:t xml:space="preserve"> periodo de facturación</w:t>
      </w:r>
      <w:r w:rsidR="00552796">
        <w:rPr>
          <w:rFonts w:ascii="Montserrat" w:hAnsi="Montserrat"/>
          <w:bCs/>
          <w:sz w:val="20"/>
          <w:szCs w:val="20"/>
        </w:rPr>
        <w:t xml:space="preserve"> y será presentado al </w:t>
      </w:r>
      <w:r w:rsidR="00F81A60" w:rsidRPr="00F81A60">
        <w:rPr>
          <w:rFonts w:ascii="Montserrat" w:hAnsi="Montserrat"/>
          <w:b/>
          <w:bCs/>
          <w:sz w:val="20"/>
          <w:szCs w:val="20"/>
        </w:rPr>
        <w:t>ADMINISTRADOR DEL CONTRATO</w:t>
      </w:r>
      <w:r w:rsidR="00552796">
        <w:rPr>
          <w:rFonts w:ascii="Montserrat" w:hAnsi="Montserrat"/>
          <w:bCs/>
          <w:sz w:val="20"/>
          <w:szCs w:val="20"/>
        </w:rPr>
        <w:t xml:space="preserve"> para </w:t>
      </w:r>
      <w:r w:rsidR="00370D6A">
        <w:rPr>
          <w:rFonts w:ascii="Montserrat" w:hAnsi="Montserrat"/>
          <w:bCs/>
          <w:sz w:val="20"/>
          <w:szCs w:val="20"/>
        </w:rPr>
        <w:t>validación y, en su caso, aceptación a fin de proceder a emitir los CFDI correspondientes al periodo, en un plazo no mayor a 3 días hábiles</w:t>
      </w:r>
      <w:r w:rsidR="003E033A">
        <w:rPr>
          <w:rFonts w:ascii="Montserrat" w:hAnsi="Montserrat"/>
          <w:bCs/>
          <w:sz w:val="20"/>
          <w:szCs w:val="20"/>
        </w:rPr>
        <w:t xml:space="preserve"> después de que haya sido comunicada la aceptación del </w:t>
      </w:r>
      <w:r w:rsidR="003E033A" w:rsidRPr="0095094D">
        <w:rPr>
          <w:rFonts w:ascii="Montserrat" w:hAnsi="Montserrat"/>
          <w:b/>
          <w:sz w:val="20"/>
          <w:szCs w:val="20"/>
        </w:rPr>
        <w:t>REPORTE DE SERVICIOS POR PARTIDA</w:t>
      </w:r>
      <w:r w:rsidR="003E033A">
        <w:rPr>
          <w:rFonts w:ascii="Montserrat" w:hAnsi="Montserrat"/>
          <w:bCs/>
          <w:sz w:val="20"/>
          <w:szCs w:val="20"/>
        </w:rPr>
        <w:t>.</w:t>
      </w:r>
      <w:r w:rsidR="00B22C80">
        <w:rPr>
          <w:rFonts w:ascii="Montserrat" w:hAnsi="Montserrat"/>
          <w:bCs/>
          <w:sz w:val="20"/>
          <w:szCs w:val="20"/>
        </w:rPr>
        <w:t xml:space="preserve"> </w:t>
      </w:r>
      <w:r w:rsidR="00B22C80" w:rsidRPr="00B22C80">
        <w:rPr>
          <w:rFonts w:ascii="Montserrat" w:hAnsi="Montserrat"/>
          <w:bCs/>
          <w:sz w:val="20"/>
          <w:szCs w:val="20"/>
        </w:rPr>
        <w:t>D</w:t>
      </w:r>
      <w:r w:rsidR="00B22C80">
        <w:rPr>
          <w:rFonts w:ascii="Montserrat" w:hAnsi="Montserrat"/>
          <w:bCs/>
          <w:sz w:val="20"/>
          <w:szCs w:val="20"/>
        </w:rPr>
        <w:t>icho reporte se entregará d</w:t>
      </w:r>
      <w:r w:rsidR="00B22C80" w:rsidRPr="00B22C80">
        <w:rPr>
          <w:rFonts w:ascii="Montserrat" w:hAnsi="Montserrat"/>
          <w:bCs/>
          <w:sz w:val="20"/>
          <w:szCs w:val="20"/>
        </w:rPr>
        <w:t>e forma mensual, dentro de los primeros 5 (cinco) días hábiles del mes posterior al que se prestaron los servicios.</w:t>
      </w:r>
    </w:p>
    <w:p w14:paraId="4F04E3F6" w14:textId="48AB2767" w:rsidR="00D66C2F" w:rsidRDefault="00370D6A" w:rsidP="00D66C2F">
      <w:pPr>
        <w:pStyle w:val="Sinespaciado"/>
        <w:numPr>
          <w:ilvl w:val="0"/>
          <w:numId w:val="40"/>
        </w:numPr>
        <w:jc w:val="both"/>
        <w:rPr>
          <w:rFonts w:ascii="Montserrat" w:hAnsi="Montserrat"/>
          <w:bCs/>
          <w:sz w:val="20"/>
          <w:szCs w:val="20"/>
        </w:rPr>
      </w:pPr>
      <w:r>
        <w:rPr>
          <w:rFonts w:ascii="Montserrat" w:hAnsi="Montserrat"/>
          <w:bCs/>
          <w:sz w:val="20"/>
          <w:szCs w:val="20"/>
        </w:rPr>
        <w:t xml:space="preserve">Cuando existan diferencias entre el </w:t>
      </w:r>
      <w:r w:rsidRPr="0095094D">
        <w:rPr>
          <w:rFonts w:ascii="Montserrat" w:hAnsi="Montserrat"/>
          <w:b/>
          <w:sz w:val="20"/>
          <w:szCs w:val="20"/>
        </w:rPr>
        <w:t>REPORTE DE SERVICIOS POR PARTIDA</w:t>
      </w:r>
      <w:r>
        <w:rPr>
          <w:rFonts w:ascii="Montserrat" w:hAnsi="Montserrat"/>
          <w:bCs/>
          <w:sz w:val="20"/>
          <w:szCs w:val="20"/>
        </w:rPr>
        <w:t xml:space="preserve"> presentado </w:t>
      </w:r>
      <w:r w:rsidR="00510BEE">
        <w:rPr>
          <w:rFonts w:ascii="Montserrat" w:hAnsi="Montserrat"/>
          <w:bCs/>
          <w:sz w:val="20"/>
          <w:szCs w:val="20"/>
        </w:rPr>
        <w:t>por el</w:t>
      </w:r>
      <w:r>
        <w:rPr>
          <w:rFonts w:ascii="Montserrat" w:hAnsi="Montserrat"/>
          <w:bCs/>
          <w:sz w:val="20"/>
          <w:szCs w:val="20"/>
        </w:rPr>
        <w:t xml:space="preserve"> </w:t>
      </w:r>
      <w:r w:rsidR="00F81A60" w:rsidRPr="00F81A60">
        <w:rPr>
          <w:rFonts w:ascii="Montserrat" w:hAnsi="Montserrat"/>
          <w:b/>
          <w:bCs/>
          <w:sz w:val="20"/>
          <w:szCs w:val="20"/>
        </w:rPr>
        <w:t>PROVEEDOR</w:t>
      </w:r>
      <w:r>
        <w:rPr>
          <w:rFonts w:ascii="Montserrat" w:hAnsi="Montserrat"/>
          <w:bCs/>
          <w:sz w:val="20"/>
          <w:szCs w:val="20"/>
        </w:rPr>
        <w:t xml:space="preserve"> y </w:t>
      </w:r>
      <w:r w:rsidR="009D2477">
        <w:rPr>
          <w:rFonts w:ascii="Montserrat" w:hAnsi="Montserrat"/>
          <w:bCs/>
          <w:sz w:val="20"/>
          <w:szCs w:val="20"/>
        </w:rPr>
        <w:t>la información</w:t>
      </w:r>
      <w:r>
        <w:rPr>
          <w:rFonts w:ascii="Montserrat" w:hAnsi="Montserrat"/>
          <w:bCs/>
          <w:sz w:val="20"/>
          <w:szCs w:val="20"/>
        </w:rPr>
        <w:t xml:space="preserve"> enviad</w:t>
      </w:r>
      <w:r w:rsidR="009D2477">
        <w:rPr>
          <w:rFonts w:ascii="Montserrat" w:hAnsi="Montserrat"/>
          <w:bCs/>
          <w:sz w:val="20"/>
          <w:szCs w:val="20"/>
        </w:rPr>
        <w:t>a</w:t>
      </w:r>
      <w:r>
        <w:rPr>
          <w:rFonts w:ascii="Montserrat" w:hAnsi="Montserrat"/>
          <w:bCs/>
          <w:sz w:val="20"/>
          <w:szCs w:val="20"/>
        </w:rPr>
        <w:t xml:space="preserve"> por la </w:t>
      </w:r>
      <w:r w:rsidR="00F81A60" w:rsidRPr="00F81A60">
        <w:rPr>
          <w:rFonts w:ascii="Montserrat" w:hAnsi="Montserrat"/>
          <w:b/>
          <w:bCs/>
          <w:sz w:val="20"/>
          <w:szCs w:val="20"/>
        </w:rPr>
        <w:t>COORDINACIÓN ESTATAL</w:t>
      </w:r>
      <w:r>
        <w:rPr>
          <w:rFonts w:ascii="Montserrat" w:hAnsi="Montserrat"/>
          <w:bCs/>
          <w:sz w:val="20"/>
          <w:szCs w:val="20"/>
        </w:rPr>
        <w:t xml:space="preserve">, el </w:t>
      </w:r>
      <w:r w:rsidR="00F81A60" w:rsidRPr="00F81A60">
        <w:rPr>
          <w:rFonts w:ascii="Montserrat" w:hAnsi="Montserrat"/>
          <w:b/>
          <w:bCs/>
          <w:sz w:val="20"/>
          <w:szCs w:val="20"/>
        </w:rPr>
        <w:t>ADMINISTRADOR DEL CONTRATO</w:t>
      </w:r>
      <w:r>
        <w:rPr>
          <w:rFonts w:ascii="Montserrat" w:hAnsi="Montserrat"/>
          <w:bCs/>
          <w:sz w:val="20"/>
          <w:szCs w:val="20"/>
        </w:rPr>
        <w:t xml:space="preserve"> convocará a una reunión de revisión con el EJECUTIVO DE CUENTA o, en su caso, con el Coordinador del Servicio por parte del </w:t>
      </w:r>
      <w:r w:rsidR="00F81A60" w:rsidRPr="00F81A60">
        <w:rPr>
          <w:rFonts w:ascii="Montserrat" w:hAnsi="Montserrat"/>
          <w:b/>
          <w:bCs/>
          <w:sz w:val="20"/>
          <w:szCs w:val="20"/>
        </w:rPr>
        <w:t>PROVEEDOR</w:t>
      </w:r>
      <w:r>
        <w:rPr>
          <w:rFonts w:ascii="Montserrat" w:hAnsi="Montserrat"/>
          <w:bCs/>
          <w:sz w:val="20"/>
          <w:szCs w:val="20"/>
        </w:rPr>
        <w:t xml:space="preserve"> para </w:t>
      </w:r>
      <w:r>
        <w:rPr>
          <w:rFonts w:ascii="Montserrat" w:hAnsi="Montserrat"/>
          <w:bCs/>
          <w:sz w:val="20"/>
          <w:szCs w:val="20"/>
        </w:rPr>
        <w:lastRenderedPageBreak/>
        <w:t xml:space="preserve">determinar los montos de facturación y, en su caso, de las penalizaciones del periodo.  El resultado de la revisión será comunicado al </w:t>
      </w:r>
      <w:r w:rsidR="00F81A60" w:rsidRPr="00F81A60">
        <w:rPr>
          <w:rFonts w:ascii="Montserrat" w:hAnsi="Montserrat"/>
          <w:b/>
          <w:bCs/>
          <w:sz w:val="20"/>
          <w:szCs w:val="20"/>
        </w:rPr>
        <w:t>PROVEEDOR</w:t>
      </w:r>
      <w:r>
        <w:rPr>
          <w:rFonts w:ascii="Montserrat" w:hAnsi="Montserrat"/>
          <w:bCs/>
          <w:sz w:val="20"/>
          <w:szCs w:val="20"/>
        </w:rPr>
        <w:t xml:space="preserve"> en un periodo no mayor a 24 horas después de celebrada la reunión de revisión y el </w:t>
      </w:r>
      <w:r w:rsidR="00F81A60" w:rsidRPr="00F81A60">
        <w:rPr>
          <w:rFonts w:ascii="Montserrat" w:hAnsi="Montserrat"/>
          <w:b/>
          <w:bCs/>
          <w:sz w:val="20"/>
          <w:szCs w:val="20"/>
        </w:rPr>
        <w:t>PROVEEDOR</w:t>
      </w:r>
      <w:r>
        <w:rPr>
          <w:rFonts w:ascii="Montserrat" w:hAnsi="Montserrat"/>
          <w:bCs/>
          <w:sz w:val="20"/>
          <w:szCs w:val="20"/>
        </w:rPr>
        <w:t xml:space="preserve"> contará con</w:t>
      </w:r>
      <w:r w:rsidR="003E033A">
        <w:rPr>
          <w:rFonts w:ascii="Montserrat" w:hAnsi="Montserrat"/>
          <w:bCs/>
          <w:sz w:val="20"/>
          <w:szCs w:val="20"/>
        </w:rPr>
        <w:t xml:space="preserve"> un plazo no mayor a</w:t>
      </w:r>
      <w:r>
        <w:rPr>
          <w:rFonts w:ascii="Montserrat" w:hAnsi="Montserrat"/>
          <w:bCs/>
          <w:sz w:val="20"/>
          <w:szCs w:val="20"/>
        </w:rPr>
        <w:t xml:space="preserve"> 3 días hábiles para emitir </w:t>
      </w:r>
      <w:r w:rsidR="003E033A">
        <w:rPr>
          <w:rFonts w:ascii="Montserrat" w:hAnsi="Montserrat"/>
          <w:bCs/>
          <w:sz w:val="20"/>
          <w:szCs w:val="20"/>
        </w:rPr>
        <w:t>el (</w:t>
      </w:r>
      <w:r>
        <w:rPr>
          <w:rFonts w:ascii="Montserrat" w:hAnsi="Montserrat"/>
          <w:bCs/>
          <w:sz w:val="20"/>
          <w:szCs w:val="20"/>
        </w:rPr>
        <w:t>los</w:t>
      </w:r>
      <w:r w:rsidR="003E033A">
        <w:rPr>
          <w:rFonts w:ascii="Montserrat" w:hAnsi="Montserrat"/>
          <w:bCs/>
          <w:sz w:val="20"/>
          <w:szCs w:val="20"/>
        </w:rPr>
        <w:t>)</w:t>
      </w:r>
      <w:r>
        <w:rPr>
          <w:rFonts w:ascii="Montserrat" w:hAnsi="Montserrat"/>
          <w:bCs/>
          <w:sz w:val="20"/>
          <w:szCs w:val="20"/>
        </w:rPr>
        <w:t xml:space="preserve"> CFDI correspondiente</w:t>
      </w:r>
      <w:r w:rsidR="003E033A">
        <w:rPr>
          <w:rFonts w:ascii="Montserrat" w:hAnsi="Montserrat"/>
          <w:bCs/>
          <w:sz w:val="20"/>
          <w:szCs w:val="20"/>
        </w:rPr>
        <w:t>(</w:t>
      </w:r>
      <w:r>
        <w:rPr>
          <w:rFonts w:ascii="Montserrat" w:hAnsi="Montserrat"/>
          <w:bCs/>
          <w:sz w:val="20"/>
          <w:szCs w:val="20"/>
        </w:rPr>
        <w:t>s</w:t>
      </w:r>
      <w:r w:rsidR="003E033A">
        <w:rPr>
          <w:rFonts w:ascii="Montserrat" w:hAnsi="Montserrat"/>
          <w:bCs/>
          <w:sz w:val="20"/>
          <w:szCs w:val="20"/>
        </w:rPr>
        <w:t>)</w:t>
      </w:r>
      <w:r>
        <w:rPr>
          <w:rFonts w:ascii="Montserrat" w:hAnsi="Montserrat"/>
          <w:bCs/>
          <w:sz w:val="20"/>
          <w:szCs w:val="20"/>
        </w:rPr>
        <w:t xml:space="preserve"> al periodo</w:t>
      </w:r>
      <w:r w:rsidR="00D66C2F">
        <w:rPr>
          <w:rFonts w:ascii="Montserrat" w:hAnsi="Montserrat"/>
          <w:bCs/>
          <w:sz w:val="20"/>
          <w:szCs w:val="20"/>
        </w:rPr>
        <w:t>.</w:t>
      </w:r>
    </w:p>
    <w:p w14:paraId="38D5246C" w14:textId="77777777" w:rsidR="00B33856" w:rsidRPr="00D66C2F" w:rsidRDefault="00B33856" w:rsidP="00C5609D">
      <w:pPr>
        <w:pStyle w:val="Sinespaciado"/>
        <w:jc w:val="both"/>
        <w:rPr>
          <w:rFonts w:ascii="Montserrat" w:hAnsi="Montserrat"/>
          <w:bCs/>
          <w:sz w:val="20"/>
          <w:szCs w:val="20"/>
        </w:rPr>
      </w:pPr>
    </w:p>
    <w:p w14:paraId="1400BF42" w14:textId="77777777" w:rsidR="00B33856" w:rsidRPr="00145A5C" w:rsidRDefault="00B33856" w:rsidP="00B33856">
      <w:pPr>
        <w:pStyle w:val="Sinespaciado"/>
        <w:rPr>
          <w:rFonts w:ascii="Montserrat" w:hAnsi="Montserrat"/>
          <w:bCs/>
          <w:sz w:val="20"/>
          <w:szCs w:val="20"/>
        </w:rPr>
      </w:pPr>
    </w:p>
    <w:p w14:paraId="2EBEB8A4" w14:textId="717FD44A" w:rsidR="00694028" w:rsidRPr="00B33856" w:rsidRDefault="00F61A99" w:rsidP="00C74C15">
      <w:pPr>
        <w:pStyle w:val="Sinespaciado"/>
        <w:numPr>
          <w:ilvl w:val="0"/>
          <w:numId w:val="1"/>
        </w:numPr>
        <w:rPr>
          <w:rFonts w:ascii="Montserrat" w:hAnsi="Montserrat"/>
          <w:b/>
          <w:sz w:val="20"/>
          <w:szCs w:val="20"/>
        </w:rPr>
      </w:pPr>
      <w:bookmarkStart w:id="20" w:name="OLE_LINK19"/>
      <w:bookmarkStart w:id="21" w:name="OLE_LINK20"/>
      <w:r w:rsidRPr="00B33856">
        <w:rPr>
          <w:rFonts w:ascii="Montserrat" w:hAnsi="Montserrat"/>
          <w:b/>
          <w:sz w:val="20"/>
          <w:szCs w:val="20"/>
        </w:rPr>
        <w:t>PARTIDAS</w:t>
      </w:r>
    </w:p>
    <w:p w14:paraId="65BE3D06" w14:textId="083ADD7A" w:rsidR="00694028" w:rsidRPr="00B33856" w:rsidRDefault="00694028" w:rsidP="00537391">
      <w:pPr>
        <w:jc w:val="both"/>
        <w:rPr>
          <w:rFonts w:ascii="Montserrat" w:eastAsia="Montserrat" w:hAnsi="Montserrat" w:cs="Montserrat"/>
          <w:sz w:val="20"/>
          <w:szCs w:val="20"/>
        </w:rPr>
      </w:pPr>
    </w:p>
    <w:p w14:paraId="7444C296" w14:textId="38EAA999" w:rsidR="00086899" w:rsidRPr="00412140" w:rsidRDefault="00086899" w:rsidP="00537391">
      <w:pPr>
        <w:jc w:val="both"/>
        <w:rPr>
          <w:rFonts w:ascii="Montserrat" w:hAnsi="Montserrat"/>
          <w:sz w:val="20"/>
          <w:szCs w:val="20"/>
        </w:rPr>
      </w:pPr>
      <w:r w:rsidRPr="00B33856">
        <w:rPr>
          <w:rFonts w:ascii="Montserrat" w:hAnsi="Montserrat"/>
          <w:sz w:val="20"/>
          <w:szCs w:val="20"/>
        </w:rPr>
        <w:t xml:space="preserve">El </w:t>
      </w:r>
      <w:r w:rsidRPr="00B33856">
        <w:rPr>
          <w:rFonts w:ascii="Montserrat" w:hAnsi="Montserrat"/>
          <w:b/>
          <w:bCs/>
          <w:sz w:val="20"/>
          <w:szCs w:val="20"/>
        </w:rPr>
        <w:t>SERVICIO</w:t>
      </w:r>
      <w:r w:rsidRPr="00B33856">
        <w:rPr>
          <w:rFonts w:ascii="Montserrat" w:hAnsi="Montserrat"/>
          <w:sz w:val="20"/>
          <w:szCs w:val="20"/>
        </w:rPr>
        <w:t xml:space="preserve"> deberá ser prestado en las instalaciones de los </w:t>
      </w:r>
      <w:r w:rsidR="002417DC" w:rsidRPr="00B33856">
        <w:rPr>
          <w:rFonts w:ascii="Montserrat" w:eastAsia="Montserrat" w:hAnsi="Montserrat" w:cs="Montserrat"/>
          <w:sz w:val="20"/>
          <w:szCs w:val="20"/>
        </w:rPr>
        <w:t>Hospitales</w:t>
      </w:r>
      <w:r w:rsidR="00D06A64" w:rsidRPr="00A05935">
        <w:rPr>
          <w:rFonts w:ascii="Montserrat" w:hAnsi="Montserrat"/>
          <w:bCs/>
          <w:sz w:val="20"/>
          <w:szCs w:val="20"/>
        </w:rPr>
        <w:t xml:space="preserve"> y/o</w:t>
      </w:r>
      <w:r w:rsidR="002417DC" w:rsidRPr="00B33856">
        <w:rPr>
          <w:rFonts w:ascii="Montserrat" w:eastAsia="Montserrat" w:hAnsi="Montserrat" w:cs="Montserrat"/>
          <w:sz w:val="20"/>
          <w:szCs w:val="20"/>
        </w:rPr>
        <w:t xml:space="preserve"> Unidades Médicas </w:t>
      </w:r>
      <w:r w:rsidR="00D06A64" w:rsidRPr="00A05935">
        <w:rPr>
          <w:rFonts w:ascii="Montserrat" w:hAnsi="Montserrat"/>
          <w:bCs/>
          <w:sz w:val="20"/>
          <w:szCs w:val="20"/>
        </w:rPr>
        <w:t xml:space="preserve">del </w:t>
      </w:r>
      <w:r w:rsidR="00D06A64" w:rsidRPr="00A05935">
        <w:rPr>
          <w:rFonts w:ascii="Montserrat" w:hAnsi="Montserrat"/>
          <w:b/>
          <w:bCs/>
          <w:sz w:val="20"/>
          <w:szCs w:val="20"/>
        </w:rPr>
        <w:t>IMSS-Bienestar</w:t>
      </w:r>
      <w:r w:rsidR="00D06A64" w:rsidRPr="00A05935">
        <w:rPr>
          <w:rFonts w:ascii="Montserrat" w:hAnsi="Montserrat"/>
          <w:bCs/>
          <w:sz w:val="20"/>
          <w:szCs w:val="20"/>
        </w:rPr>
        <w:t xml:space="preserve"> </w:t>
      </w:r>
      <w:r w:rsidR="00D06A64">
        <w:rPr>
          <w:rFonts w:ascii="Montserrat" w:hAnsi="Montserrat"/>
          <w:bCs/>
          <w:sz w:val="20"/>
          <w:szCs w:val="20"/>
        </w:rPr>
        <w:t xml:space="preserve">que cuenten con </w:t>
      </w:r>
      <w:r w:rsidR="00D06A64">
        <w:rPr>
          <w:rFonts w:ascii="Montserrat" w:hAnsi="Montserrat"/>
          <w:b/>
          <w:sz w:val="20"/>
          <w:szCs w:val="20"/>
        </w:rPr>
        <w:t xml:space="preserve">Profesionales de la Salud </w:t>
      </w:r>
      <w:r w:rsidR="00D06A64">
        <w:rPr>
          <w:rFonts w:ascii="Montserrat" w:hAnsi="Montserrat"/>
          <w:bCs/>
          <w:sz w:val="20"/>
          <w:szCs w:val="20"/>
        </w:rPr>
        <w:t>asignados</w:t>
      </w:r>
      <w:r w:rsidRPr="00B33856">
        <w:rPr>
          <w:rFonts w:ascii="Montserrat" w:hAnsi="Montserrat"/>
          <w:sz w:val="20"/>
          <w:szCs w:val="20"/>
        </w:rPr>
        <w:t xml:space="preserve"> de conformidad con la</w:t>
      </w:r>
      <w:r w:rsidR="007B699E" w:rsidRPr="00B33856">
        <w:rPr>
          <w:rFonts w:ascii="Montserrat" w:hAnsi="Montserrat"/>
          <w:sz w:val="20"/>
          <w:szCs w:val="20"/>
        </w:rPr>
        <w:t>(s)</w:t>
      </w:r>
      <w:r w:rsidRPr="00B33856">
        <w:rPr>
          <w:rFonts w:ascii="Montserrat" w:hAnsi="Montserrat"/>
          <w:sz w:val="20"/>
          <w:szCs w:val="20"/>
        </w:rPr>
        <w:t xml:space="preserve"> siguiente</w:t>
      </w:r>
      <w:r w:rsidR="007B699E" w:rsidRPr="00B33856">
        <w:rPr>
          <w:rFonts w:ascii="Montserrat" w:hAnsi="Montserrat"/>
          <w:sz w:val="20"/>
          <w:szCs w:val="20"/>
        </w:rPr>
        <w:t>(s)</w:t>
      </w:r>
      <w:r w:rsidRPr="00B33856">
        <w:rPr>
          <w:rFonts w:ascii="Montserrat" w:hAnsi="Montserrat"/>
          <w:sz w:val="20"/>
          <w:szCs w:val="20"/>
        </w:rPr>
        <w:t xml:space="preserve"> partida</w:t>
      </w:r>
      <w:r w:rsidR="007B699E" w:rsidRPr="00B33856">
        <w:rPr>
          <w:rFonts w:ascii="Montserrat" w:hAnsi="Montserrat"/>
          <w:sz w:val="20"/>
          <w:szCs w:val="20"/>
        </w:rPr>
        <w:t>(s)</w:t>
      </w:r>
      <w:r w:rsidRPr="00B33856">
        <w:rPr>
          <w:rFonts w:ascii="Montserrat" w:hAnsi="Montserrat"/>
          <w:sz w:val="20"/>
          <w:szCs w:val="20"/>
        </w:rPr>
        <w:t>:</w:t>
      </w:r>
    </w:p>
    <w:bookmarkEnd w:id="20"/>
    <w:bookmarkEnd w:id="21"/>
    <w:p w14:paraId="547FB921" w14:textId="77777777" w:rsidR="005E66F4" w:rsidRDefault="005E66F4" w:rsidP="00537391">
      <w:pPr>
        <w:jc w:val="both"/>
        <w:rPr>
          <w:rFonts w:ascii="Montserrat" w:eastAsia="Montserrat" w:hAnsi="Montserrat" w:cs="Montserrat"/>
          <w:sz w:val="18"/>
          <w:szCs w:val="18"/>
        </w:rPr>
      </w:pPr>
    </w:p>
    <w:tbl>
      <w:tblPr>
        <w:tblpPr w:leftFromText="141" w:rightFromText="141" w:vertAnchor="text" w:tblpY="1"/>
        <w:tblOverlap w:val="never"/>
        <w:tblW w:w="95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134"/>
        <w:gridCol w:w="1200"/>
        <w:gridCol w:w="1068"/>
        <w:gridCol w:w="1129"/>
        <w:gridCol w:w="1489"/>
        <w:gridCol w:w="921"/>
        <w:gridCol w:w="922"/>
        <w:gridCol w:w="1701"/>
      </w:tblGrid>
      <w:tr w:rsidR="0012649E" w:rsidRPr="00412140" w14:paraId="11B98D1D" w14:textId="77777777" w:rsidTr="0012649E">
        <w:trPr>
          <w:trHeight w:val="640"/>
          <w:tblHeader/>
        </w:trPr>
        <w:tc>
          <w:tcPr>
            <w:tcW w:w="9564" w:type="dxa"/>
            <w:gridSpan w:val="8"/>
            <w:shd w:val="clear" w:color="auto" w:fill="BFBFBF" w:themeFill="background1" w:themeFillShade="BF"/>
            <w:vAlign w:val="center"/>
          </w:tcPr>
          <w:p w14:paraId="3D4B6DA1" w14:textId="2D0E3ADA" w:rsidR="008C3B93" w:rsidRPr="00532F65" w:rsidRDefault="008C3B93" w:rsidP="0012649E">
            <w:pPr>
              <w:jc w:val="center"/>
              <w:rPr>
                <w:rFonts w:ascii="Montserrat" w:eastAsia="Times New Roman" w:hAnsi="Montserrat" w:cs="Calibri"/>
                <w:b/>
                <w:bCs/>
                <w:color w:val="000000" w:themeColor="text1"/>
                <w:sz w:val="18"/>
                <w:szCs w:val="18"/>
                <w:lang w:val="es-MX"/>
              </w:rPr>
            </w:pPr>
            <w:r w:rsidRPr="00532F65">
              <w:rPr>
                <w:rFonts w:ascii="Montserrat" w:eastAsia="Montserrat" w:hAnsi="Montserrat" w:cs="Montserrat"/>
                <w:b/>
                <w:bCs/>
                <w:color w:val="000000" w:themeColor="text1"/>
                <w:sz w:val="20"/>
                <w:szCs w:val="20"/>
              </w:rPr>
              <w:t>SERVICIO DE HOSPEDAJE, ALIMENTACIÓN Y TRANSPORTE TERRESTRE PARA COLABORADORES EXTERNOS DE SERVICIOS DE SALUD DEL INSTITUTO MEXICANO DEL SEGURO SOCIAL PARA EL BIENESTAR (</w:t>
            </w:r>
            <w:r w:rsidR="00F81A60" w:rsidRPr="00F81A60">
              <w:rPr>
                <w:rFonts w:ascii="Montserrat" w:eastAsia="Montserrat" w:hAnsi="Montserrat" w:cs="Montserrat"/>
                <w:b/>
                <w:bCs/>
                <w:color w:val="000000" w:themeColor="text1"/>
                <w:sz w:val="20"/>
                <w:szCs w:val="20"/>
              </w:rPr>
              <w:t>IMSS-Bienestar</w:t>
            </w:r>
            <w:r w:rsidRPr="00532F65">
              <w:rPr>
                <w:rFonts w:ascii="Montserrat" w:eastAsia="Montserrat" w:hAnsi="Montserrat" w:cs="Montserrat"/>
                <w:b/>
                <w:bCs/>
                <w:color w:val="000000" w:themeColor="text1"/>
                <w:sz w:val="20"/>
                <w:szCs w:val="20"/>
              </w:rPr>
              <w:t>)</w:t>
            </w:r>
          </w:p>
        </w:tc>
      </w:tr>
      <w:tr w:rsidR="00463B5C" w:rsidRPr="00412140" w14:paraId="1D8A2A0E" w14:textId="5CB05679" w:rsidTr="00505984">
        <w:trPr>
          <w:trHeight w:val="640"/>
          <w:tblHeader/>
        </w:trPr>
        <w:tc>
          <w:tcPr>
            <w:tcW w:w="1134" w:type="dxa"/>
            <w:vMerge w:val="restart"/>
            <w:shd w:val="clear" w:color="auto" w:fill="BFBFBF" w:themeFill="background1" w:themeFillShade="BF"/>
            <w:vAlign w:val="center"/>
            <w:hideMark/>
          </w:tcPr>
          <w:p w14:paraId="53B48864" w14:textId="462165E9" w:rsidR="00463B5C" w:rsidRPr="00532F65" w:rsidRDefault="00463B5C" w:rsidP="0012649E">
            <w:pPr>
              <w:jc w:val="center"/>
              <w:rPr>
                <w:rFonts w:ascii="Montserrat" w:eastAsia="Times New Roman" w:hAnsi="Montserrat" w:cs="Calibri"/>
                <w:b/>
                <w:bCs/>
                <w:color w:val="000000" w:themeColor="text1"/>
                <w:sz w:val="18"/>
                <w:szCs w:val="18"/>
                <w:lang w:val="es-MX"/>
              </w:rPr>
            </w:pPr>
            <w:r w:rsidRPr="00532F65">
              <w:rPr>
                <w:rFonts w:ascii="Montserrat" w:eastAsia="Times New Roman" w:hAnsi="Montserrat" w:cs="Calibri"/>
                <w:b/>
                <w:bCs/>
                <w:color w:val="000000" w:themeColor="text1"/>
                <w:sz w:val="18"/>
                <w:szCs w:val="18"/>
                <w:lang w:val="es-MX"/>
              </w:rPr>
              <w:t xml:space="preserve">CLAVE CUCOP </w:t>
            </w:r>
          </w:p>
        </w:tc>
        <w:tc>
          <w:tcPr>
            <w:tcW w:w="1200" w:type="dxa"/>
            <w:vMerge w:val="restart"/>
            <w:shd w:val="clear" w:color="auto" w:fill="auto"/>
            <w:vAlign w:val="center"/>
          </w:tcPr>
          <w:p w14:paraId="42907DD1" w14:textId="5A3F76A7" w:rsidR="00463B5C" w:rsidRPr="00532F65" w:rsidRDefault="00463B5C" w:rsidP="00DE051C">
            <w:pPr>
              <w:jc w:val="center"/>
              <w:rPr>
                <w:rFonts w:ascii="Montserrat" w:eastAsia="Montserrat" w:hAnsi="Montserrat" w:cs="Montserrat"/>
                <w:b/>
                <w:color w:val="000000" w:themeColor="text1"/>
                <w:sz w:val="20"/>
                <w:szCs w:val="20"/>
              </w:rPr>
            </w:pPr>
            <w:r w:rsidRPr="00B33856">
              <w:rPr>
                <w:rFonts w:ascii="Montserrat" w:hAnsi="Montserrat"/>
                <w:sz w:val="20"/>
                <w:szCs w:val="20"/>
              </w:rPr>
              <w:t>44102001</w:t>
            </w:r>
          </w:p>
        </w:tc>
        <w:tc>
          <w:tcPr>
            <w:tcW w:w="2197" w:type="dxa"/>
            <w:gridSpan w:val="2"/>
            <w:shd w:val="clear" w:color="auto" w:fill="BFBFBF" w:themeFill="background1" w:themeFillShade="BF"/>
            <w:vAlign w:val="center"/>
          </w:tcPr>
          <w:p w14:paraId="394E9035" w14:textId="77777777" w:rsidR="00463B5C" w:rsidRPr="007F67DD" w:rsidRDefault="00463B5C" w:rsidP="00DE051C">
            <w:pPr>
              <w:jc w:val="center"/>
              <w:rPr>
                <w:rFonts w:ascii="Montserrat" w:eastAsia="Times New Roman" w:hAnsi="Montserrat" w:cs="Calibri"/>
                <w:b/>
                <w:bCs/>
                <w:color w:val="000000" w:themeColor="text1"/>
                <w:sz w:val="16"/>
                <w:szCs w:val="16"/>
                <w:lang w:val="es-MX"/>
              </w:rPr>
            </w:pPr>
            <w:r w:rsidRPr="007F67DD">
              <w:rPr>
                <w:rFonts w:ascii="Montserrat" w:eastAsia="Times New Roman" w:hAnsi="Montserrat" w:cs="Calibri"/>
                <w:b/>
                <w:bCs/>
                <w:color w:val="000000" w:themeColor="text1"/>
                <w:sz w:val="16"/>
                <w:szCs w:val="16"/>
                <w:lang w:val="es-MX"/>
              </w:rPr>
              <w:t>UNIDAD DE MEDIDA</w:t>
            </w:r>
          </w:p>
          <w:p w14:paraId="5928AD1B" w14:textId="78C8AD10" w:rsidR="00463B5C" w:rsidRPr="007F67DD" w:rsidRDefault="00463B5C" w:rsidP="00DE051C">
            <w:pPr>
              <w:jc w:val="center"/>
              <w:rPr>
                <w:rFonts w:ascii="Montserrat" w:eastAsia="Times New Roman" w:hAnsi="Montserrat" w:cs="Calibri"/>
                <w:b/>
                <w:bCs/>
                <w:color w:val="000000" w:themeColor="text1"/>
                <w:sz w:val="16"/>
                <w:szCs w:val="16"/>
                <w:lang w:val="es-MX"/>
              </w:rPr>
            </w:pPr>
            <w:r w:rsidRPr="007F67DD">
              <w:rPr>
                <w:rFonts w:ascii="Montserrat" w:eastAsia="Times New Roman" w:hAnsi="Montserrat" w:cs="Calibri"/>
                <w:b/>
                <w:bCs/>
                <w:color w:val="000000" w:themeColor="text1"/>
                <w:sz w:val="16"/>
                <w:szCs w:val="16"/>
                <w:lang w:val="es-MX"/>
              </w:rPr>
              <w:t>HOSPEDAJE</w:t>
            </w:r>
          </w:p>
        </w:tc>
        <w:tc>
          <w:tcPr>
            <w:tcW w:w="2410" w:type="dxa"/>
            <w:gridSpan w:val="2"/>
            <w:shd w:val="clear" w:color="auto" w:fill="BFBFBF" w:themeFill="background1" w:themeFillShade="BF"/>
            <w:vAlign w:val="center"/>
          </w:tcPr>
          <w:p w14:paraId="35BB4EB4" w14:textId="77777777" w:rsidR="00463B5C" w:rsidRPr="007F67DD" w:rsidRDefault="00463B5C" w:rsidP="00DE051C">
            <w:pPr>
              <w:jc w:val="center"/>
              <w:rPr>
                <w:rFonts w:ascii="Montserrat" w:eastAsia="Times New Roman" w:hAnsi="Montserrat" w:cs="Calibri"/>
                <w:b/>
                <w:bCs/>
                <w:color w:val="000000" w:themeColor="text1"/>
                <w:sz w:val="16"/>
                <w:szCs w:val="16"/>
                <w:lang w:val="es-MX"/>
              </w:rPr>
            </w:pPr>
            <w:r w:rsidRPr="007F67DD">
              <w:rPr>
                <w:rFonts w:ascii="Montserrat" w:eastAsia="Times New Roman" w:hAnsi="Montserrat" w:cs="Calibri"/>
                <w:b/>
                <w:bCs/>
                <w:color w:val="000000" w:themeColor="text1"/>
                <w:sz w:val="16"/>
                <w:szCs w:val="16"/>
                <w:lang w:val="es-MX"/>
              </w:rPr>
              <w:t>UNIDAD DE MEDIDA</w:t>
            </w:r>
          </w:p>
          <w:p w14:paraId="7C4F09CB" w14:textId="371E03E7" w:rsidR="00463B5C" w:rsidRPr="007F67DD" w:rsidRDefault="00463B5C" w:rsidP="00DE051C">
            <w:pPr>
              <w:jc w:val="center"/>
              <w:rPr>
                <w:rFonts w:ascii="Montserrat" w:eastAsia="Times New Roman" w:hAnsi="Montserrat" w:cs="Calibri"/>
                <w:b/>
                <w:bCs/>
                <w:color w:val="000000" w:themeColor="text1"/>
                <w:sz w:val="16"/>
                <w:szCs w:val="16"/>
                <w:lang w:val="es-MX"/>
              </w:rPr>
            </w:pPr>
            <w:r w:rsidRPr="007F67DD">
              <w:rPr>
                <w:rFonts w:ascii="Montserrat" w:eastAsia="Times New Roman" w:hAnsi="Montserrat" w:cs="Calibri"/>
                <w:b/>
                <w:bCs/>
                <w:color w:val="000000" w:themeColor="text1"/>
                <w:sz w:val="16"/>
                <w:szCs w:val="16"/>
                <w:lang w:val="es-MX"/>
              </w:rPr>
              <w:t>ALIMENTACIÓN</w:t>
            </w:r>
          </w:p>
        </w:tc>
        <w:tc>
          <w:tcPr>
            <w:tcW w:w="2623" w:type="dxa"/>
            <w:gridSpan w:val="2"/>
            <w:shd w:val="clear" w:color="auto" w:fill="BFBFBF" w:themeFill="background1" w:themeFillShade="BF"/>
            <w:vAlign w:val="center"/>
          </w:tcPr>
          <w:p w14:paraId="312A4D8C" w14:textId="77777777" w:rsidR="00463B5C" w:rsidRPr="007F67DD" w:rsidRDefault="00463B5C" w:rsidP="00DE051C">
            <w:pPr>
              <w:jc w:val="center"/>
              <w:rPr>
                <w:rFonts w:ascii="Montserrat" w:eastAsia="Times New Roman" w:hAnsi="Montserrat" w:cs="Calibri"/>
                <w:b/>
                <w:bCs/>
                <w:color w:val="000000" w:themeColor="text1"/>
                <w:sz w:val="16"/>
                <w:szCs w:val="16"/>
                <w:lang w:val="es-MX"/>
              </w:rPr>
            </w:pPr>
            <w:r w:rsidRPr="007F67DD">
              <w:rPr>
                <w:rFonts w:ascii="Montserrat" w:eastAsia="Times New Roman" w:hAnsi="Montserrat" w:cs="Calibri"/>
                <w:b/>
                <w:bCs/>
                <w:color w:val="000000" w:themeColor="text1"/>
                <w:sz w:val="16"/>
                <w:szCs w:val="16"/>
                <w:lang w:val="es-MX"/>
              </w:rPr>
              <w:t>UNIDAD DE MEDIDA</w:t>
            </w:r>
          </w:p>
          <w:p w14:paraId="73F23E4A" w14:textId="5C662BCA" w:rsidR="00463B5C" w:rsidRPr="007F67DD" w:rsidRDefault="00463B5C" w:rsidP="00DE051C">
            <w:pPr>
              <w:jc w:val="center"/>
              <w:rPr>
                <w:rFonts w:ascii="Montserrat" w:eastAsia="Times New Roman" w:hAnsi="Montserrat" w:cs="Calibri"/>
                <w:b/>
                <w:bCs/>
                <w:color w:val="000000" w:themeColor="text1"/>
                <w:sz w:val="16"/>
                <w:szCs w:val="16"/>
                <w:lang w:val="es-MX"/>
              </w:rPr>
            </w:pPr>
            <w:r w:rsidRPr="007F67DD">
              <w:rPr>
                <w:rFonts w:ascii="Montserrat" w:eastAsia="Times New Roman" w:hAnsi="Montserrat" w:cs="Calibri"/>
                <w:b/>
                <w:bCs/>
                <w:color w:val="000000" w:themeColor="text1"/>
                <w:sz w:val="16"/>
                <w:szCs w:val="16"/>
                <w:lang w:val="es-MX"/>
              </w:rPr>
              <w:t>TRANSPORTE</w:t>
            </w:r>
          </w:p>
        </w:tc>
      </w:tr>
      <w:tr w:rsidR="00463B5C" w:rsidRPr="00412140" w14:paraId="701927E8" w14:textId="77777777" w:rsidTr="00505984">
        <w:trPr>
          <w:trHeight w:val="640"/>
          <w:tblHeader/>
        </w:trPr>
        <w:tc>
          <w:tcPr>
            <w:tcW w:w="1134" w:type="dxa"/>
            <w:vMerge/>
            <w:shd w:val="clear" w:color="auto" w:fill="BFBFBF" w:themeFill="background1" w:themeFillShade="BF"/>
            <w:vAlign w:val="center"/>
          </w:tcPr>
          <w:p w14:paraId="58ABE7DB" w14:textId="7F6EEB0E" w:rsidR="00463B5C" w:rsidRPr="00332495" w:rsidRDefault="00463B5C">
            <w:pPr>
              <w:jc w:val="center"/>
              <w:rPr>
                <w:rFonts w:ascii="Montserrat" w:hAnsi="Montserrat"/>
                <w:b/>
                <w:color w:val="000000" w:themeColor="text1"/>
                <w:sz w:val="18"/>
                <w:lang w:val="es-MX"/>
              </w:rPr>
            </w:pPr>
          </w:p>
        </w:tc>
        <w:tc>
          <w:tcPr>
            <w:tcW w:w="1200" w:type="dxa"/>
            <w:vMerge/>
            <w:shd w:val="clear" w:color="auto" w:fill="auto"/>
            <w:vAlign w:val="center"/>
          </w:tcPr>
          <w:p w14:paraId="55EA986B" w14:textId="77777777" w:rsidR="00463B5C" w:rsidRPr="00B33856" w:rsidRDefault="00463B5C" w:rsidP="00DE051C">
            <w:pPr>
              <w:jc w:val="center"/>
              <w:rPr>
                <w:rFonts w:ascii="Montserrat" w:hAnsi="Montserrat"/>
                <w:sz w:val="20"/>
                <w:szCs w:val="20"/>
              </w:rPr>
            </w:pPr>
          </w:p>
        </w:tc>
        <w:tc>
          <w:tcPr>
            <w:tcW w:w="2197" w:type="dxa"/>
            <w:gridSpan w:val="2"/>
            <w:shd w:val="clear" w:color="auto" w:fill="auto"/>
            <w:vAlign w:val="center"/>
          </w:tcPr>
          <w:p w14:paraId="51951C02" w14:textId="18123CB1" w:rsidR="00463B5C" w:rsidRPr="007F67DD" w:rsidRDefault="00463B5C" w:rsidP="00DE051C">
            <w:pPr>
              <w:jc w:val="center"/>
              <w:rPr>
                <w:rFonts w:ascii="Montserrat" w:eastAsia="Times New Roman" w:hAnsi="Montserrat" w:cs="Calibri"/>
                <w:color w:val="000000" w:themeColor="text1"/>
                <w:sz w:val="16"/>
                <w:szCs w:val="16"/>
                <w:lang w:val="es-MX"/>
              </w:rPr>
            </w:pPr>
            <w:r w:rsidRPr="00463B5C">
              <w:rPr>
                <w:rFonts w:ascii="Montserrat" w:eastAsia="Times New Roman" w:hAnsi="Montserrat" w:cs="Calibri"/>
                <w:color w:val="000000" w:themeColor="text1"/>
                <w:sz w:val="16"/>
                <w:szCs w:val="16"/>
                <w:lang w:val="es-MX"/>
              </w:rPr>
              <w:t>SERVICIO PERNOCTA</w:t>
            </w:r>
          </w:p>
        </w:tc>
        <w:tc>
          <w:tcPr>
            <w:tcW w:w="2410" w:type="dxa"/>
            <w:gridSpan w:val="2"/>
            <w:shd w:val="clear" w:color="auto" w:fill="auto"/>
            <w:vAlign w:val="center"/>
          </w:tcPr>
          <w:p w14:paraId="60605111" w14:textId="7BDB5E9C" w:rsidR="00463B5C" w:rsidRPr="007F67DD" w:rsidRDefault="00463B5C" w:rsidP="00DE051C">
            <w:pPr>
              <w:jc w:val="center"/>
              <w:rPr>
                <w:rFonts w:ascii="Montserrat" w:eastAsia="Times New Roman" w:hAnsi="Montserrat" w:cs="Calibri"/>
                <w:color w:val="000000" w:themeColor="text1"/>
                <w:sz w:val="16"/>
                <w:szCs w:val="16"/>
                <w:lang w:val="es-MX"/>
              </w:rPr>
            </w:pPr>
            <w:r w:rsidRPr="007F67DD">
              <w:rPr>
                <w:rFonts w:ascii="Montserrat" w:eastAsia="Times New Roman" w:hAnsi="Montserrat" w:cs="Calibri"/>
                <w:color w:val="000000" w:themeColor="text1"/>
                <w:sz w:val="16"/>
                <w:szCs w:val="16"/>
                <w:lang w:val="es-MX"/>
              </w:rPr>
              <w:t>SERVICIO/DÍA/PERSONA</w:t>
            </w:r>
          </w:p>
        </w:tc>
        <w:tc>
          <w:tcPr>
            <w:tcW w:w="2623" w:type="dxa"/>
            <w:gridSpan w:val="2"/>
            <w:shd w:val="clear" w:color="auto" w:fill="auto"/>
            <w:vAlign w:val="center"/>
          </w:tcPr>
          <w:p w14:paraId="6A12D8EF" w14:textId="32C0F720" w:rsidR="00463B5C" w:rsidRPr="007F67DD" w:rsidRDefault="00463B5C" w:rsidP="00DE051C">
            <w:pPr>
              <w:jc w:val="center"/>
              <w:rPr>
                <w:rFonts w:ascii="Montserrat" w:eastAsia="Times New Roman" w:hAnsi="Montserrat" w:cs="Calibri"/>
                <w:color w:val="000000" w:themeColor="text1"/>
                <w:sz w:val="16"/>
                <w:szCs w:val="16"/>
                <w:lang w:val="es-MX"/>
              </w:rPr>
            </w:pPr>
            <w:r w:rsidRPr="007F67DD">
              <w:rPr>
                <w:rFonts w:ascii="Montserrat" w:eastAsia="Times New Roman" w:hAnsi="Montserrat" w:cs="Calibri"/>
                <w:color w:val="000000" w:themeColor="text1"/>
                <w:sz w:val="16"/>
                <w:szCs w:val="16"/>
                <w:lang w:val="es-MX"/>
              </w:rPr>
              <w:t>SERVICIO/EVENTO/VEHÍCULO</w:t>
            </w:r>
          </w:p>
        </w:tc>
      </w:tr>
      <w:tr w:rsidR="008E55CA" w:rsidRPr="00412140" w14:paraId="492EC552" w14:textId="77777777" w:rsidTr="00505984">
        <w:trPr>
          <w:trHeight w:val="640"/>
          <w:tblHeader/>
        </w:trPr>
        <w:tc>
          <w:tcPr>
            <w:tcW w:w="1134" w:type="dxa"/>
            <w:shd w:val="clear" w:color="auto" w:fill="BFBFBF" w:themeFill="background1" w:themeFillShade="BF"/>
            <w:vAlign w:val="center"/>
          </w:tcPr>
          <w:p w14:paraId="59710D71" w14:textId="1EDBB2FA" w:rsidR="008E55CA" w:rsidRPr="00532F65" w:rsidRDefault="008E55CA" w:rsidP="00DE051C">
            <w:pPr>
              <w:jc w:val="center"/>
              <w:rPr>
                <w:rFonts w:ascii="Montserrat" w:eastAsia="Times New Roman" w:hAnsi="Montserrat" w:cs="Calibri"/>
                <w:b/>
                <w:bCs/>
                <w:color w:val="000000" w:themeColor="text1"/>
                <w:sz w:val="18"/>
                <w:szCs w:val="18"/>
                <w:lang w:val="es-MX"/>
              </w:rPr>
            </w:pPr>
            <w:r w:rsidRPr="00532F65">
              <w:rPr>
                <w:rFonts w:ascii="Montserrat" w:eastAsia="Times New Roman" w:hAnsi="Montserrat" w:cs="Calibri"/>
                <w:b/>
                <w:bCs/>
                <w:color w:val="000000" w:themeColor="text1"/>
                <w:sz w:val="18"/>
                <w:szCs w:val="18"/>
                <w:lang w:val="es-MX"/>
              </w:rPr>
              <w:t>PARTIDA</w:t>
            </w:r>
          </w:p>
        </w:tc>
        <w:tc>
          <w:tcPr>
            <w:tcW w:w="2268" w:type="dxa"/>
            <w:gridSpan w:val="2"/>
            <w:shd w:val="clear" w:color="auto" w:fill="BFBFBF" w:themeFill="background1" w:themeFillShade="BF"/>
            <w:vAlign w:val="center"/>
          </w:tcPr>
          <w:p w14:paraId="611D9033" w14:textId="04F6660B" w:rsidR="008E55CA" w:rsidRPr="008E55CA" w:rsidRDefault="008E55CA" w:rsidP="00DE051C">
            <w:pPr>
              <w:jc w:val="center"/>
              <w:rPr>
                <w:rFonts w:ascii="Montserrat" w:eastAsia="Times New Roman" w:hAnsi="Montserrat" w:cs="Calibri"/>
                <w:b/>
                <w:bCs/>
                <w:color w:val="000000" w:themeColor="text1"/>
                <w:sz w:val="18"/>
                <w:szCs w:val="18"/>
                <w:lang w:val="es-MX"/>
              </w:rPr>
            </w:pPr>
            <w:r w:rsidRPr="00532F65">
              <w:rPr>
                <w:rFonts w:ascii="Montserrat" w:eastAsia="Times New Roman" w:hAnsi="Montserrat" w:cs="Calibri"/>
                <w:b/>
                <w:bCs/>
                <w:color w:val="000000" w:themeColor="text1"/>
                <w:sz w:val="18"/>
                <w:szCs w:val="18"/>
                <w:lang w:val="es-MX"/>
              </w:rPr>
              <w:t>ENTIDAD FEDERATIVA</w:t>
            </w:r>
          </w:p>
        </w:tc>
        <w:tc>
          <w:tcPr>
            <w:tcW w:w="2618" w:type="dxa"/>
            <w:gridSpan w:val="2"/>
            <w:shd w:val="clear" w:color="auto" w:fill="BFBFBF" w:themeFill="background1" w:themeFillShade="BF"/>
            <w:vAlign w:val="center"/>
          </w:tcPr>
          <w:p w14:paraId="4631E0CC" w14:textId="273E83D3" w:rsidR="008E55CA" w:rsidRPr="008E55CA" w:rsidRDefault="008E55CA" w:rsidP="00DE051C">
            <w:pPr>
              <w:jc w:val="center"/>
              <w:rPr>
                <w:rFonts w:ascii="Montserrat" w:eastAsia="Times New Roman" w:hAnsi="Montserrat" w:cs="Calibri"/>
                <w:b/>
                <w:bCs/>
                <w:color w:val="000000" w:themeColor="text1"/>
                <w:sz w:val="18"/>
                <w:szCs w:val="18"/>
                <w:lang w:val="es-MX"/>
              </w:rPr>
            </w:pPr>
            <w:r>
              <w:rPr>
                <w:rFonts w:ascii="Montserrat" w:eastAsia="Times New Roman" w:hAnsi="Montserrat" w:cs="Calibri"/>
                <w:b/>
                <w:bCs/>
                <w:color w:val="000000" w:themeColor="text1"/>
                <w:sz w:val="18"/>
                <w:szCs w:val="18"/>
                <w:lang w:val="es-MX"/>
              </w:rPr>
              <w:t>SUBPARTIDA</w:t>
            </w:r>
            <w:r w:rsidR="00A30E0F">
              <w:rPr>
                <w:rFonts w:ascii="Montserrat" w:eastAsia="Times New Roman" w:hAnsi="Montserrat" w:cs="Calibri"/>
                <w:b/>
                <w:bCs/>
                <w:color w:val="000000" w:themeColor="text1"/>
                <w:sz w:val="18"/>
                <w:szCs w:val="18"/>
                <w:lang w:val="es-MX"/>
              </w:rPr>
              <w:t>S</w:t>
            </w:r>
          </w:p>
        </w:tc>
        <w:tc>
          <w:tcPr>
            <w:tcW w:w="1843" w:type="dxa"/>
            <w:gridSpan w:val="2"/>
            <w:shd w:val="clear" w:color="auto" w:fill="BFBFBF" w:themeFill="background1" w:themeFillShade="BF"/>
            <w:vAlign w:val="center"/>
          </w:tcPr>
          <w:p w14:paraId="0289DE03" w14:textId="23766A3A" w:rsidR="008E55CA" w:rsidRPr="008E55CA" w:rsidRDefault="008E55CA" w:rsidP="00DE051C">
            <w:pPr>
              <w:jc w:val="center"/>
              <w:rPr>
                <w:rFonts w:ascii="Montserrat" w:eastAsia="Times New Roman" w:hAnsi="Montserrat" w:cs="Calibri"/>
                <w:b/>
                <w:bCs/>
                <w:color w:val="000000" w:themeColor="text1"/>
                <w:sz w:val="18"/>
                <w:szCs w:val="18"/>
                <w:lang w:val="es-MX"/>
              </w:rPr>
            </w:pPr>
            <w:r w:rsidRPr="008E55CA">
              <w:rPr>
                <w:rFonts w:ascii="Montserrat" w:eastAsia="Times New Roman" w:hAnsi="Montserrat" w:cs="Calibri"/>
                <w:b/>
                <w:bCs/>
                <w:color w:val="000000" w:themeColor="text1"/>
                <w:sz w:val="14"/>
                <w:szCs w:val="14"/>
                <w:lang w:val="es-MX"/>
              </w:rPr>
              <w:t>CANTIDAD MÍNIMA DE PROFESIONALES DE LA SALUD</w:t>
            </w:r>
          </w:p>
        </w:tc>
        <w:tc>
          <w:tcPr>
            <w:tcW w:w="1701" w:type="dxa"/>
            <w:shd w:val="clear" w:color="auto" w:fill="BFBFBF" w:themeFill="background1" w:themeFillShade="BF"/>
            <w:vAlign w:val="center"/>
          </w:tcPr>
          <w:p w14:paraId="7E16BBC7" w14:textId="3360C0E5" w:rsidR="008E55CA" w:rsidRPr="008E55CA" w:rsidRDefault="008E55CA" w:rsidP="00DE051C">
            <w:pPr>
              <w:jc w:val="center"/>
              <w:rPr>
                <w:rFonts w:ascii="Montserrat" w:eastAsia="Times New Roman" w:hAnsi="Montserrat" w:cs="Calibri"/>
                <w:b/>
                <w:bCs/>
                <w:color w:val="000000" w:themeColor="text1"/>
                <w:sz w:val="18"/>
                <w:szCs w:val="18"/>
                <w:lang w:val="es-MX"/>
              </w:rPr>
            </w:pPr>
            <w:r w:rsidRPr="008E55CA">
              <w:rPr>
                <w:rFonts w:ascii="Montserrat" w:eastAsia="Times New Roman" w:hAnsi="Montserrat" w:cs="Calibri"/>
                <w:b/>
                <w:bCs/>
                <w:color w:val="000000" w:themeColor="text1"/>
                <w:sz w:val="14"/>
                <w:szCs w:val="14"/>
                <w:lang w:val="es-MX"/>
              </w:rPr>
              <w:t xml:space="preserve">CANTIDAD </w:t>
            </w:r>
            <w:r>
              <w:rPr>
                <w:rFonts w:ascii="Montserrat" w:eastAsia="Times New Roman" w:hAnsi="Montserrat" w:cs="Calibri"/>
                <w:b/>
                <w:bCs/>
                <w:color w:val="000000" w:themeColor="text1"/>
                <w:sz w:val="14"/>
                <w:szCs w:val="14"/>
                <w:lang w:val="es-MX"/>
              </w:rPr>
              <w:t>MÁXIMA</w:t>
            </w:r>
            <w:r w:rsidRPr="008E55CA">
              <w:rPr>
                <w:rFonts w:ascii="Montserrat" w:eastAsia="Times New Roman" w:hAnsi="Montserrat" w:cs="Calibri"/>
                <w:b/>
                <w:bCs/>
                <w:color w:val="000000" w:themeColor="text1"/>
                <w:sz w:val="14"/>
                <w:szCs w:val="14"/>
                <w:lang w:val="es-MX"/>
              </w:rPr>
              <w:t xml:space="preserve"> DE PROFESIONALES DE LA SALUD</w:t>
            </w:r>
          </w:p>
        </w:tc>
      </w:tr>
      <w:tr w:rsidR="008E55CA" w:rsidRPr="00412140" w14:paraId="00FC65AF" w14:textId="77777777" w:rsidTr="00505984">
        <w:trPr>
          <w:trHeight w:val="640"/>
        </w:trPr>
        <w:tc>
          <w:tcPr>
            <w:tcW w:w="1134" w:type="dxa"/>
            <w:vMerge w:val="restart"/>
            <w:shd w:val="clear" w:color="auto" w:fill="auto"/>
            <w:vAlign w:val="center"/>
          </w:tcPr>
          <w:p w14:paraId="2AC58A6D" w14:textId="6C3E32DD" w:rsidR="008E55CA" w:rsidRPr="008E55CA" w:rsidRDefault="008E55CA" w:rsidP="00DE051C">
            <w:pPr>
              <w:jc w:val="center"/>
              <w:rPr>
                <w:rFonts w:ascii="Montserrat" w:hAnsi="Montserrat"/>
                <w:sz w:val="20"/>
                <w:szCs w:val="20"/>
              </w:rPr>
            </w:pPr>
            <w:r>
              <w:rPr>
                <w:rFonts w:ascii="Montserrat" w:hAnsi="Montserrat"/>
                <w:sz w:val="20"/>
                <w:szCs w:val="20"/>
              </w:rPr>
              <w:t>1</w:t>
            </w:r>
          </w:p>
        </w:tc>
        <w:tc>
          <w:tcPr>
            <w:tcW w:w="2268" w:type="dxa"/>
            <w:gridSpan w:val="2"/>
            <w:vMerge w:val="restart"/>
            <w:shd w:val="clear" w:color="auto" w:fill="auto"/>
            <w:vAlign w:val="center"/>
          </w:tcPr>
          <w:p w14:paraId="775C5435" w14:textId="249CDDF8" w:rsidR="008E55CA" w:rsidRPr="008E55CA" w:rsidRDefault="008E55CA" w:rsidP="00DE051C">
            <w:pPr>
              <w:jc w:val="center"/>
              <w:rPr>
                <w:rFonts w:ascii="Montserrat" w:hAnsi="Montserrat"/>
                <w:sz w:val="20"/>
                <w:szCs w:val="20"/>
              </w:rPr>
            </w:pPr>
            <w:r w:rsidRPr="00D76D4E">
              <w:rPr>
                <w:rFonts w:ascii="Montserrat" w:hAnsi="Montserrat"/>
                <w:sz w:val="20"/>
                <w:szCs w:val="20"/>
              </w:rPr>
              <w:t>Baja California</w:t>
            </w:r>
          </w:p>
        </w:tc>
        <w:tc>
          <w:tcPr>
            <w:tcW w:w="2618" w:type="dxa"/>
            <w:gridSpan w:val="2"/>
            <w:shd w:val="clear" w:color="auto" w:fill="auto"/>
            <w:vAlign w:val="center"/>
          </w:tcPr>
          <w:p w14:paraId="2C176293" w14:textId="722F6A6A" w:rsidR="008E55CA" w:rsidRPr="008E55CA" w:rsidRDefault="008E55CA" w:rsidP="00DE051C">
            <w:pPr>
              <w:jc w:val="center"/>
              <w:rPr>
                <w:rFonts w:ascii="Montserrat" w:hAnsi="Montserrat"/>
                <w:sz w:val="20"/>
                <w:szCs w:val="20"/>
              </w:rPr>
            </w:pPr>
            <w:r w:rsidRPr="008E55CA">
              <w:rPr>
                <w:rFonts w:ascii="Montserrat" w:hAnsi="Montserrat"/>
                <w:sz w:val="20"/>
                <w:szCs w:val="20"/>
              </w:rPr>
              <w:t>Hospedaje permanente</w:t>
            </w:r>
          </w:p>
        </w:tc>
        <w:tc>
          <w:tcPr>
            <w:tcW w:w="1843" w:type="dxa"/>
            <w:gridSpan w:val="2"/>
            <w:vMerge w:val="restart"/>
            <w:shd w:val="clear" w:color="auto" w:fill="auto"/>
            <w:vAlign w:val="center"/>
          </w:tcPr>
          <w:p w14:paraId="182D7BD8" w14:textId="4CBCF801" w:rsidR="008E55CA" w:rsidRPr="008E55CA" w:rsidRDefault="008E55CA" w:rsidP="00DE051C">
            <w:pPr>
              <w:jc w:val="center"/>
              <w:rPr>
                <w:rFonts w:ascii="Montserrat" w:hAnsi="Montserrat"/>
                <w:sz w:val="20"/>
                <w:szCs w:val="20"/>
              </w:rPr>
            </w:pPr>
            <w:r w:rsidRPr="008E55CA">
              <w:rPr>
                <w:rFonts w:ascii="Montserrat" w:hAnsi="Montserrat"/>
                <w:sz w:val="20"/>
                <w:szCs w:val="20"/>
              </w:rPr>
              <w:t>80</w:t>
            </w:r>
          </w:p>
        </w:tc>
        <w:tc>
          <w:tcPr>
            <w:tcW w:w="1701" w:type="dxa"/>
            <w:vMerge w:val="restart"/>
            <w:shd w:val="clear" w:color="auto" w:fill="auto"/>
            <w:vAlign w:val="center"/>
          </w:tcPr>
          <w:p w14:paraId="23F4CA2A" w14:textId="08830E17" w:rsidR="008E55CA" w:rsidRPr="008E55CA" w:rsidRDefault="008E55CA" w:rsidP="00DE051C">
            <w:pPr>
              <w:jc w:val="center"/>
              <w:rPr>
                <w:rFonts w:ascii="Montserrat" w:hAnsi="Montserrat"/>
                <w:sz w:val="20"/>
                <w:szCs w:val="20"/>
              </w:rPr>
            </w:pPr>
            <w:r w:rsidRPr="008E55CA">
              <w:rPr>
                <w:rFonts w:ascii="Montserrat" w:hAnsi="Montserrat"/>
                <w:sz w:val="20"/>
                <w:szCs w:val="20"/>
              </w:rPr>
              <w:t>200</w:t>
            </w:r>
          </w:p>
        </w:tc>
      </w:tr>
      <w:tr w:rsidR="008E55CA" w:rsidRPr="00412140" w14:paraId="7E3B8C0B" w14:textId="77777777" w:rsidTr="00505984">
        <w:trPr>
          <w:trHeight w:val="640"/>
        </w:trPr>
        <w:tc>
          <w:tcPr>
            <w:tcW w:w="1134" w:type="dxa"/>
            <w:vMerge/>
            <w:shd w:val="clear" w:color="auto" w:fill="auto"/>
            <w:vAlign w:val="center"/>
          </w:tcPr>
          <w:p w14:paraId="3F7BD4B3" w14:textId="77777777" w:rsidR="008E55CA" w:rsidRDefault="008E55CA" w:rsidP="00DE051C">
            <w:pPr>
              <w:jc w:val="center"/>
              <w:rPr>
                <w:rFonts w:ascii="Montserrat" w:hAnsi="Montserrat"/>
                <w:sz w:val="20"/>
                <w:szCs w:val="20"/>
              </w:rPr>
            </w:pPr>
          </w:p>
        </w:tc>
        <w:tc>
          <w:tcPr>
            <w:tcW w:w="2268" w:type="dxa"/>
            <w:gridSpan w:val="2"/>
            <w:vMerge/>
            <w:shd w:val="clear" w:color="auto" w:fill="auto"/>
            <w:vAlign w:val="center"/>
          </w:tcPr>
          <w:p w14:paraId="0C9BB118" w14:textId="77777777" w:rsidR="008E55CA" w:rsidRPr="00D76D4E" w:rsidRDefault="008E55CA" w:rsidP="00DE051C">
            <w:pPr>
              <w:jc w:val="center"/>
              <w:rPr>
                <w:rFonts w:ascii="Montserrat" w:hAnsi="Montserrat"/>
                <w:sz w:val="20"/>
                <w:szCs w:val="20"/>
              </w:rPr>
            </w:pPr>
          </w:p>
        </w:tc>
        <w:tc>
          <w:tcPr>
            <w:tcW w:w="2618" w:type="dxa"/>
            <w:gridSpan w:val="2"/>
            <w:shd w:val="clear" w:color="auto" w:fill="auto"/>
            <w:vAlign w:val="center"/>
          </w:tcPr>
          <w:p w14:paraId="4BE5A5EF" w14:textId="20125FEB" w:rsidR="008E55CA" w:rsidRPr="008E55CA" w:rsidRDefault="008E55CA" w:rsidP="00DE051C">
            <w:pPr>
              <w:jc w:val="center"/>
              <w:rPr>
                <w:rFonts w:ascii="Montserrat" w:hAnsi="Montserrat"/>
                <w:sz w:val="20"/>
                <w:szCs w:val="20"/>
              </w:rPr>
            </w:pPr>
            <w:r w:rsidRPr="008E55CA">
              <w:rPr>
                <w:rFonts w:ascii="Montserrat" w:hAnsi="Montserrat"/>
                <w:sz w:val="20"/>
                <w:szCs w:val="20"/>
              </w:rPr>
              <w:t>Hospedaje temporal</w:t>
            </w:r>
          </w:p>
        </w:tc>
        <w:tc>
          <w:tcPr>
            <w:tcW w:w="1843" w:type="dxa"/>
            <w:gridSpan w:val="2"/>
            <w:vMerge/>
            <w:shd w:val="clear" w:color="auto" w:fill="auto"/>
            <w:vAlign w:val="center"/>
          </w:tcPr>
          <w:p w14:paraId="441B8EDA" w14:textId="77777777" w:rsidR="008E55CA" w:rsidRPr="008E55CA" w:rsidRDefault="008E55CA" w:rsidP="00DE051C">
            <w:pPr>
              <w:jc w:val="center"/>
              <w:rPr>
                <w:rFonts w:ascii="Montserrat" w:hAnsi="Montserrat"/>
                <w:sz w:val="20"/>
                <w:szCs w:val="20"/>
              </w:rPr>
            </w:pPr>
          </w:p>
        </w:tc>
        <w:tc>
          <w:tcPr>
            <w:tcW w:w="1701" w:type="dxa"/>
            <w:vMerge/>
            <w:shd w:val="clear" w:color="auto" w:fill="auto"/>
            <w:vAlign w:val="center"/>
          </w:tcPr>
          <w:p w14:paraId="7044108B" w14:textId="77777777" w:rsidR="008E55CA" w:rsidRPr="008E55CA" w:rsidRDefault="008E55CA" w:rsidP="00DE051C">
            <w:pPr>
              <w:jc w:val="center"/>
              <w:rPr>
                <w:rFonts w:ascii="Montserrat" w:hAnsi="Montserrat"/>
                <w:sz w:val="20"/>
                <w:szCs w:val="20"/>
              </w:rPr>
            </w:pPr>
          </w:p>
        </w:tc>
      </w:tr>
      <w:tr w:rsidR="008E55CA" w:rsidRPr="00412140" w14:paraId="6B47C5E6" w14:textId="77777777" w:rsidTr="00505984">
        <w:trPr>
          <w:trHeight w:val="640"/>
        </w:trPr>
        <w:tc>
          <w:tcPr>
            <w:tcW w:w="1134" w:type="dxa"/>
            <w:vMerge/>
            <w:shd w:val="clear" w:color="auto" w:fill="auto"/>
            <w:vAlign w:val="center"/>
          </w:tcPr>
          <w:p w14:paraId="75D9CC78" w14:textId="77777777" w:rsidR="008E55CA" w:rsidRDefault="008E55CA" w:rsidP="00DE051C">
            <w:pPr>
              <w:jc w:val="center"/>
              <w:rPr>
                <w:rFonts w:ascii="Montserrat" w:hAnsi="Montserrat"/>
                <w:sz w:val="20"/>
                <w:szCs w:val="20"/>
              </w:rPr>
            </w:pPr>
          </w:p>
        </w:tc>
        <w:tc>
          <w:tcPr>
            <w:tcW w:w="2268" w:type="dxa"/>
            <w:gridSpan w:val="2"/>
            <w:vMerge/>
            <w:shd w:val="clear" w:color="auto" w:fill="auto"/>
            <w:vAlign w:val="center"/>
          </w:tcPr>
          <w:p w14:paraId="3F861639" w14:textId="77777777" w:rsidR="008E55CA" w:rsidRPr="00D76D4E" w:rsidRDefault="008E55CA" w:rsidP="00DE051C">
            <w:pPr>
              <w:jc w:val="center"/>
              <w:rPr>
                <w:rFonts w:ascii="Montserrat" w:hAnsi="Montserrat"/>
                <w:sz w:val="20"/>
                <w:szCs w:val="20"/>
              </w:rPr>
            </w:pPr>
          </w:p>
        </w:tc>
        <w:tc>
          <w:tcPr>
            <w:tcW w:w="2618" w:type="dxa"/>
            <w:gridSpan w:val="2"/>
            <w:shd w:val="clear" w:color="auto" w:fill="auto"/>
            <w:vAlign w:val="center"/>
          </w:tcPr>
          <w:p w14:paraId="160F61A6" w14:textId="7BF67423" w:rsidR="008E55CA" w:rsidRPr="008E55CA" w:rsidRDefault="008E55CA" w:rsidP="00DE051C">
            <w:pPr>
              <w:jc w:val="center"/>
              <w:rPr>
                <w:rFonts w:ascii="Montserrat" w:hAnsi="Montserrat"/>
                <w:sz w:val="20"/>
                <w:szCs w:val="20"/>
              </w:rPr>
            </w:pPr>
            <w:r w:rsidRPr="008E55CA">
              <w:rPr>
                <w:rFonts w:ascii="Montserrat" w:hAnsi="Montserrat"/>
                <w:sz w:val="20"/>
                <w:szCs w:val="20"/>
              </w:rPr>
              <w:t xml:space="preserve">Alimentación </w:t>
            </w:r>
            <w:r w:rsidRPr="008E55CA">
              <w:rPr>
                <w:rFonts w:ascii="Montserrat" w:hAnsi="Montserrat"/>
                <w:sz w:val="20"/>
                <w:szCs w:val="20"/>
              </w:rPr>
              <w:br/>
              <w:t>(3 tiempos)</w:t>
            </w:r>
          </w:p>
        </w:tc>
        <w:tc>
          <w:tcPr>
            <w:tcW w:w="1843" w:type="dxa"/>
            <w:gridSpan w:val="2"/>
            <w:vMerge/>
            <w:shd w:val="clear" w:color="auto" w:fill="auto"/>
            <w:vAlign w:val="center"/>
          </w:tcPr>
          <w:p w14:paraId="6721E815" w14:textId="77777777" w:rsidR="008E55CA" w:rsidRPr="008E55CA" w:rsidRDefault="008E55CA" w:rsidP="00DE051C">
            <w:pPr>
              <w:jc w:val="center"/>
              <w:rPr>
                <w:rFonts w:ascii="Montserrat" w:hAnsi="Montserrat"/>
                <w:sz w:val="20"/>
                <w:szCs w:val="20"/>
              </w:rPr>
            </w:pPr>
          </w:p>
        </w:tc>
        <w:tc>
          <w:tcPr>
            <w:tcW w:w="1701" w:type="dxa"/>
            <w:vMerge/>
            <w:shd w:val="clear" w:color="auto" w:fill="auto"/>
            <w:vAlign w:val="center"/>
          </w:tcPr>
          <w:p w14:paraId="1AD1521C" w14:textId="77777777" w:rsidR="008E55CA" w:rsidRPr="008E55CA" w:rsidRDefault="008E55CA" w:rsidP="00DE051C">
            <w:pPr>
              <w:jc w:val="center"/>
              <w:rPr>
                <w:rFonts w:ascii="Montserrat" w:hAnsi="Montserrat"/>
                <w:sz w:val="20"/>
                <w:szCs w:val="20"/>
              </w:rPr>
            </w:pPr>
          </w:p>
        </w:tc>
      </w:tr>
      <w:tr w:rsidR="008E55CA" w:rsidRPr="00412140" w14:paraId="2353CC7A" w14:textId="77777777" w:rsidTr="00505984">
        <w:trPr>
          <w:trHeight w:val="640"/>
        </w:trPr>
        <w:tc>
          <w:tcPr>
            <w:tcW w:w="1134" w:type="dxa"/>
            <w:vMerge/>
            <w:shd w:val="clear" w:color="auto" w:fill="auto"/>
            <w:vAlign w:val="center"/>
          </w:tcPr>
          <w:p w14:paraId="454330FC" w14:textId="77777777" w:rsidR="008E55CA" w:rsidRDefault="008E55CA" w:rsidP="00DE051C">
            <w:pPr>
              <w:jc w:val="center"/>
              <w:rPr>
                <w:rFonts w:ascii="Montserrat" w:hAnsi="Montserrat"/>
                <w:sz w:val="20"/>
                <w:szCs w:val="20"/>
              </w:rPr>
            </w:pPr>
          </w:p>
        </w:tc>
        <w:tc>
          <w:tcPr>
            <w:tcW w:w="2268" w:type="dxa"/>
            <w:gridSpan w:val="2"/>
            <w:vMerge/>
            <w:shd w:val="clear" w:color="auto" w:fill="auto"/>
            <w:vAlign w:val="center"/>
          </w:tcPr>
          <w:p w14:paraId="3DBB0DFC" w14:textId="77777777" w:rsidR="008E55CA" w:rsidRPr="00D76D4E" w:rsidRDefault="008E55CA" w:rsidP="00DE051C">
            <w:pPr>
              <w:jc w:val="center"/>
              <w:rPr>
                <w:rFonts w:ascii="Montserrat" w:hAnsi="Montserrat"/>
                <w:sz w:val="20"/>
                <w:szCs w:val="20"/>
              </w:rPr>
            </w:pPr>
          </w:p>
        </w:tc>
        <w:tc>
          <w:tcPr>
            <w:tcW w:w="2618" w:type="dxa"/>
            <w:gridSpan w:val="2"/>
            <w:shd w:val="clear" w:color="auto" w:fill="auto"/>
            <w:vAlign w:val="center"/>
          </w:tcPr>
          <w:p w14:paraId="4C145F9A" w14:textId="38D264A4" w:rsidR="008E55CA" w:rsidRPr="008E55CA" w:rsidRDefault="008E55CA" w:rsidP="00DE051C">
            <w:pPr>
              <w:jc w:val="center"/>
              <w:rPr>
                <w:rFonts w:ascii="Montserrat" w:hAnsi="Montserrat"/>
                <w:sz w:val="20"/>
                <w:szCs w:val="20"/>
              </w:rPr>
            </w:pPr>
            <w:r w:rsidRPr="008E55CA">
              <w:rPr>
                <w:rFonts w:ascii="Montserrat" w:hAnsi="Montserrat"/>
                <w:sz w:val="20"/>
                <w:szCs w:val="20"/>
              </w:rPr>
              <w:t>Transporte terrestre permanente (viaje redondo)</w:t>
            </w:r>
          </w:p>
        </w:tc>
        <w:tc>
          <w:tcPr>
            <w:tcW w:w="1843" w:type="dxa"/>
            <w:gridSpan w:val="2"/>
            <w:vMerge/>
            <w:shd w:val="clear" w:color="auto" w:fill="auto"/>
            <w:vAlign w:val="center"/>
          </w:tcPr>
          <w:p w14:paraId="44A475BB" w14:textId="77777777" w:rsidR="008E55CA" w:rsidRPr="008E55CA" w:rsidRDefault="008E55CA" w:rsidP="00DE051C">
            <w:pPr>
              <w:jc w:val="center"/>
              <w:rPr>
                <w:rFonts w:ascii="Montserrat" w:hAnsi="Montserrat"/>
                <w:sz w:val="20"/>
                <w:szCs w:val="20"/>
              </w:rPr>
            </w:pPr>
          </w:p>
        </w:tc>
        <w:tc>
          <w:tcPr>
            <w:tcW w:w="1701" w:type="dxa"/>
            <w:vMerge/>
            <w:shd w:val="clear" w:color="auto" w:fill="auto"/>
            <w:vAlign w:val="center"/>
          </w:tcPr>
          <w:p w14:paraId="74455827" w14:textId="77777777" w:rsidR="008E55CA" w:rsidRPr="008E55CA" w:rsidRDefault="008E55CA" w:rsidP="00DE051C">
            <w:pPr>
              <w:jc w:val="center"/>
              <w:rPr>
                <w:rFonts w:ascii="Montserrat" w:hAnsi="Montserrat"/>
                <w:sz w:val="20"/>
                <w:szCs w:val="20"/>
              </w:rPr>
            </w:pPr>
          </w:p>
        </w:tc>
      </w:tr>
      <w:tr w:rsidR="008E55CA" w:rsidRPr="00412140" w14:paraId="4E42CAF9" w14:textId="77777777" w:rsidTr="00505984">
        <w:trPr>
          <w:trHeight w:val="640"/>
        </w:trPr>
        <w:tc>
          <w:tcPr>
            <w:tcW w:w="1134" w:type="dxa"/>
            <w:vMerge/>
            <w:shd w:val="clear" w:color="auto" w:fill="auto"/>
            <w:vAlign w:val="center"/>
          </w:tcPr>
          <w:p w14:paraId="6F8CF96B" w14:textId="77777777" w:rsidR="008E55CA" w:rsidRDefault="008E55CA" w:rsidP="00DE051C">
            <w:pPr>
              <w:jc w:val="center"/>
              <w:rPr>
                <w:rFonts w:ascii="Montserrat" w:hAnsi="Montserrat"/>
                <w:sz w:val="20"/>
                <w:szCs w:val="20"/>
              </w:rPr>
            </w:pPr>
          </w:p>
        </w:tc>
        <w:tc>
          <w:tcPr>
            <w:tcW w:w="2268" w:type="dxa"/>
            <w:gridSpan w:val="2"/>
            <w:vMerge/>
            <w:shd w:val="clear" w:color="auto" w:fill="auto"/>
            <w:vAlign w:val="center"/>
          </w:tcPr>
          <w:p w14:paraId="0E496DBE" w14:textId="77777777" w:rsidR="008E55CA" w:rsidRPr="00D76D4E" w:rsidRDefault="008E55CA" w:rsidP="00DE051C">
            <w:pPr>
              <w:jc w:val="center"/>
              <w:rPr>
                <w:rFonts w:ascii="Montserrat" w:hAnsi="Montserrat"/>
                <w:sz w:val="20"/>
                <w:szCs w:val="20"/>
              </w:rPr>
            </w:pPr>
          </w:p>
        </w:tc>
        <w:tc>
          <w:tcPr>
            <w:tcW w:w="2618" w:type="dxa"/>
            <w:gridSpan w:val="2"/>
            <w:shd w:val="clear" w:color="auto" w:fill="auto"/>
            <w:vAlign w:val="center"/>
          </w:tcPr>
          <w:p w14:paraId="3203CCD8" w14:textId="7A6BC037" w:rsidR="008E55CA" w:rsidRPr="008E55CA" w:rsidRDefault="008E55CA" w:rsidP="00DE051C">
            <w:pPr>
              <w:jc w:val="center"/>
              <w:rPr>
                <w:rFonts w:ascii="Montserrat" w:hAnsi="Montserrat"/>
                <w:sz w:val="20"/>
                <w:szCs w:val="20"/>
              </w:rPr>
            </w:pPr>
            <w:r w:rsidRPr="008E55CA">
              <w:rPr>
                <w:rFonts w:ascii="Montserrat" w:hAnsi="Montserrat"/>
                <w:sz w:val="20"/>
                <w:szCs w:val="20"/>
              </w:rPr>
              <w:t>Transporte terrestre temporal (Extracción, dispersión o reubicación)</w:t>
            </w:r>
          </w:p>
        </w:tc>
        <w:tc>
          <w:tcPr>
            <w:tcW w:w="1843" w:type="dxa"/>
            <w:gridSpan w:val="2"/>
            <w:vMerge/>
            <w:shd w:val="clear" w:color="auto" w:fill="auto"/>
            <w:vAlign w:val="center"/>
          </w:tcPr>
          <w:p w14:paraId="56D6447F" w14:textId="77777777" w:rsidR="008E55CA" w:rsidRPr="008E55CA" w:rsidRDefault="008E55CA" w:rsidP="00DE051C">
            <w:pPr>
              <w:jc w:val="center"/>
              <w:rPr>
                <w:rFonts w:ascii="Montserrat" w:hAnsi="Montserrat"/>
                <w:sz w:val="20"/>
                <w:szCs w:val="20"/>
              </w:rPr>
            </w:pPr>
          </w:p>
        </w:tc>
        <w:tc>
          <w:tcPr>
            <w:tcW w:w="1701" w:type="dxa"/>
            <w:vMerge/>
            <w:shd w:val="clear" w:color="auto" w:fill="auto"/>
            <w:vAlign w:val="center"/>
          </w:tcPr>
          <w:p w14:paraId="750EA7A8" w14:textId="77777777" w:rsidR="008E55CA" w:rsidRPr="008E55CA" w:rsidRDefault="008E55CA" w:rsidP="00DE051C">
            <w:pPr>
              <w:jc w:val="center"/>
              <w:rPr>
                <w:rFonts w:ascii="Montserrat" w:hAnsi="Montserrat"/>
                <w:sz w:val="20"/>
                <w:szCs w:val="20"/>
              </w:rPr>
            </w:pPr>
          </w:p>
        </w:tc>
      </w:tr>
      <w:tr w:rsidR="00A30E0F" w:rsidRPr="00412140" w14:paraId="47017131" w14:textId="77777777" w:rsidTr="00505984">
        <w:trPr>
          <w:trHeight w:val="640"/>
        </w:trPr>
        <w:tc>
          <w:tcPr>
            <w:tcW w:w="1134" w:type="dxa"/>
            <w:vMerge w:val="restart"/>
            <w:shd w:val="clear" w:color="auto" w:fill="auto"/>
            <w:vAlign w:val="center"/>
          </w:tcPr>
          <w:p w14:paraId="697266A4" w14:textId="20AAC1C6" w:rsidR="00A30E0F" w:rsidRDefault="00A30E0F" w:rsidP="00DE051C">
            <w:pPr>
              <w:jc w:val="center"/>
              <w:rPr>
                <w:rFonts w:ascii="Montserrat" w:hAnsi="Montserrat"/>
                <w:sz w:val="20"/>
                <w:szCs w:val="20"/>
              </w:rPr>
            </w:pPr>
            <w:r>
              <w:rPr>
                <w:rFonts w:ascii="Montserrat" w:hAnsi="Montserrat"/>
                <w:sz w:val="20"/>
                <w:szCs w:val="20"/>
              </w:rPr>
              <w:t>2</w:t>
            </w:r>
          </w:p>
        </w:tc>
        <w:tc>
          <w:tcPr>
            <w:tcW w:w="2268" w:type="dxa"/>
            <w:gridSpan w:val="2"/>
            <w:vMerge w:val="restart"/>
            <w:shd w:val="clear" w:color="auto" w:fill="auto"/>
            <w:vAlign w:val="center"/>
          </w:tcPr>
          <w:p w14:paraId="64D8817D" w14:textId="78D33754" w:rsidR="00A30E0F" w:rsidRPr="00D76D4E" w:rsidRDefault="00A30E0F" w:rsidP="00DE051C">
            <w:pPr>
              <w:jc w:val="center"/>
              <w:rPr>
                <w:rFonts w:ascii="Montserrat" w:hAnsi="Montserrat"/>
                <w:sz w:val="20"/>
                <w:szCs w:val="20"/>
              </w:rPr>
            </w:pPr>
            <w:r w:rsidRPr="00D76D4E">
              <w:rPr>
                <w:rFonts w:ascii="Montserrat" w:hAnsi="Montserrat"/>
                <w:sz w:val="20"/>
                <w:szCs w:val="20"/>
              </w:rPr>
              <w:t>Baja California Sur</w:t>
            </w:r>
          </w:p>
        </w:tc>
        <w:tc>
          <w:tcPr>
            <w:tcW w:w="2618" w:type="dxa"/>
            <w:gridSpan w:val="2"/>
            <w:shd w:val="clear" w:color="auto" w:fill="auto"/>
            <w:vAlign w:val="center"/>
          </w:tcPr>
          <w:p w14:paraId="60EC7612" w14:textId="0CE18CBE" w:rsidR="00A30E0F" w:rsidRPr="008E55CA" w:rsidRDefault="00A30E0F" w:rsidP="00DE051C">
            <w:pPr>
              <w:jc w:val="center"/>
              <w:rPr>
                <w:rFonts w:ascii="Montserrat" w:hAnsi="Montserrat"/>
                <w:sz w:val="20"/>
                <w:szCs w:val="20"/>
              </w:rPr>
            </w:pPr>
            <w:r w:rsidRPr="008E55CA">
              <w:rPr>
                <w:rFonts w:ascii="Montserrat" w:hAnsi="Montserrat"/>
                <w:sz w:val="20"/>
                <w:szCs w:val="20"/>
              </w:rPr>
              <w:t>Hospedaje permanente</w:t>
            </w:r>
          </w:p>
        </w:tc>
        <w:tc>
          <w:tcPr>
            <w:tcW w:w="1843" w:type="dxa"/>
            <w:gridSpan w:val="2"/>
            <w:vMerge w:val="restart"/>
            <w:shd w:val="clear" w:color="auto" w:fill="auto"/>
            <w:vAlign w:val="center"/>
          </w:tcPr>
          <w:p w14:paraId="6A7A6C53" w14:textId="698E972E" w:rsidR="00A30E0F" w:rsidRPr="008E55CA" w:rsidRDefault="00A30E0F" w:rsidP="00DE051C">
            <w:pPr>
              <w:jc w:val="center"/>
              <w:rPr>
                <w:rFonts w:ascii="Montserrat" w:hAnsi="Montserrat"/>
                <w:sz w:val="20"/>
                <w:szCs w:val="20"/>
              </w:rPr>
            </w:pPr>
            <w:r>
              <w:rPr>
                <w:rFonts w:ascii="Montserrat" w:hAnsi="Montserrat"/>
                <w:sz w:val="20"/>
                <w:szCs w:val="20"/>
              </w:rPr>
              <w:t>72</w:t>
            </w:r>
          </w:p>
        </w:tc>
        <w:tc>
          <w:tcPr>
            <w:tcW w:w="1701" w:type="dxa"/>
            <w:vMerge w:val="restart"/>
            <w:shd w:val="clear" w:color="auto" w:fill="auto"/>
            <w:vAlign w:val="center"/>
          </w:tcPr>
          <w:p w14:paraId="759A998B" w14:textId="570EAD5B" w:rsidR="00A30E0F" w:rsidRPr="008E55CA" w:rsidRDefault="00A30E0F" w:rsidP="00DE051C">
            <w:pPr>
              <w:jc w:val="center"/>
              <w:rPr>
                <w:rFonts w:ascii="Montserrat" w:hAnsi="Montserrat"/>
                <w:sz w:val="20"/>
                <w:szCs w:val="20"/>
              </w:rPr>
            </w:pPr>
            <w:r>
              <w:rPr>
                <w:rFonts w:ascii="Montserrat" w:hAnsi="Montserrat"/>
                <w:sz w:val="20"/>
                <w:szCs w:val="20"/>
              </w:rPr>
              <w:t>180</w:t>
            </w:r>
          </w:p>
        </w:tc>
      </w:tr>
      <w:tr w:rsidR="00A30E0F" w:rsidRPr="00412140" w14:paraId="7540307D" w14:textId="77777777" w:rsidTr="00505984">
        <w:trPr>
          <w:trHeight w:val="640"/>
        </w:trPr>
        <w:tc>
          <w:tcPr>
            <w:tcW w:w="1134" w:type="dxa"/>
            <w:vMerge/>
            <w:shd w:val="clear" w:color="auto" w:fill="auto"/>
            <w:vAlign w:val="center"/>
          </w:tcPr>
          <w:p w14:paraId="031ABF80" w14:textId="77777777" w:rsidR="00A30E0F" w:rsidRDefault="00A30E0F" w:rsidP="00DE051C">
            <w:pPr>
              <w:jc w:val="center"/>
              <w:rPr>
                <w:rFonts w:ascii="Montserrat" w:hAnsi="Montserrat"/>
                <w:sz w:val="20"/>
                <w:szCs w:val="20"/>
              </w:rPr>
            </w:pPr>
          </w:p>
        </w:tc>
        <w:tc>
          <w:tcPr>
            <w:tcW w:w="2268" w:type="dxa"/>
            <w:gridSpan w:val="2"/>
            <w:vMerge/>
            <w:shd w:val="clear" w:color="auto" w:fill="auto"/>
            <w:vAlign w:val="center"/>
          </w:tcPr>
          <w:p w14:paraId="343136D1" w14:textId="77777777" w:rsidR="00A30E0F" w:rsidRPr="00D76D4E" w:rsidRDefault="00A30E0F" w:rsidP="00DE051C">
            <w:pPr>
              <w:jc w:val="center"/>
              <w:rPr>
                <w:rFonts w:ascii="Montserrat" w:hAnsi="Montserrat"/>
                <w:sz w:val="20"/>
                <w:szCs w:val="20"/>
              </w:rPr>
            </w:pPr>
          </w:p>
        </w:tc>
        <w:tc>
          <w:tcPr>
            <w:tcW w:w="2618" w:type="dxa"/>
            <w:gridSpan w:val="2"/>
            <w:shd w:val="clear" w:color="auto" w:fill="auto"/>
            <w:vAlign w:val="center"/>
          </w:tcPr>
          <w:p w14:paraId="5F10B4EF" w14:textId="43E102E1" w:rsidR="00A30E0F" w:rsidRPr="008E55CA" w:rsidRDefault="00A30E0F" w:rsidP="00DE051C">
            <w:pPr>
              <w:jc w:val="center"/>
              <w:rPr>
                <w:rFonts w:ascii="Montserrat" w:hAnsi="Montserrat"/>
                <w:sz w:val="20"/>
                <w:szCs w:val="20"/>
              </w:rPr>
            </w:pPr>
            <w:r w:rsidRPr="008E55CA">
              <w:rPr>
                <w:rFonts w:ascii="Montserrat" w:hAnsi="Montserrat"/>
                <w:sz w:val="20"/>
                <w:szCs w:val="20"/>
              </w:rPr>
              <w:t>Hospedaje temporal</w:t>
            </w:r>
          </w:p>
        </w:tc>
        <w:tc>
          <w:tcPr>
            <w:tcW w:w="1843" w:type="dxa"/>
            <w:gridSpan w:val="2"/>
            <w:vMerge/>
            <w:shd w:val="clear" w:color="auto" w:fill="auto"/>
            <w:vAlign w:val="center"/>
          </w:tcPr>
          <w:p w14:paraId="1EFA30D5" w14:textId="77777777" w:rsidR="00A30E0F" w:rsidRPr="008E55CA" w:rsidRDefault="00A30E0F" w:rsidP="00DE051C">
            <w:pPr>
              <w:jc w:val="center"/>
              <w:rPr>
                <w:rFonts w:ascii="Montserrat" w:hAnsi="Montserrat"/>
                <w:sz w:val="20"/>
                <w:szCs w:val="20"/>
              </w:rPr>
            </w:pPr>
          </w:p>
        </w:tc>
        <w:tc>
          <w:tcPr>
            <w:tcW w:w="1701" w:type="dxa"/>
            <w:vMerge/>
            <w:shd w:val="clear" w:color="auto" w:fill="auto"/>
            <w:vAlign w:val="center"/>
          </w:tcPr>
          <w:p w14:paraId="7F302674" w14:textId="77777777" w:rsidR="00A30E0F" w:rsidRPr="008E55CA" w:rsidRDefault="00A30E0F" w:rsidP="00DE051C">
            <w:pPr>
              <w:jc w:val="center"/>
              <w:rPr>
                <w:rFonts w:ascii="Montserrat" w:hAnsi="Montserrat"/>
                <w:sz w:val="20"/>
                <w:szCs w:val="20"/>
              </w:rPr>
            </w:pPr>
          </w:p>
        </w:tc>
      </w:tr>
      <w:tr w:rsidR="00A30E0F" w:rsidRPr="00412140" w14:paraId="2CE57E9A" w14:textId="77777777" w:rsidTr="00505984">
        <w:trPr>
          <w:trHeight w:val="640"/>
        </w:trPr>
        <w:tc>
          <w:tcPr>
            <w:tcW w:w="1134" w:type="dxa"/>
            <w:vMerge/>
            <w:shd w:val="clear" w:color="auto" w:fill="auto"/>
            <w:vAlign w:val="center"/>
          </w:tcPr>
          <w:p w14:paraId="1C8613EF" w14:textId="77777777" w:rsidR="00A30E0F" w:rsidRDefault="00A30E0F" w:rsidP="00DE051C">
            <w:pPr>
              <w:jc w:val="center"/>
              <w:rPr>
                <w:rFonts w:ascii="Montserrat" w:hAnsi="Montserrat"/>
                <w:sz w:val="20"/>
                <w:szCs w:val="20"/>
              </w:rPr>
            </w:pPr>
          </w:p>
        </w:tc>
        <w:tc>
          <w:tcPr>
            <w:tcW w:w="2268" w:type="dxa"/>
            <w:gridSpan w:val="2"/>
            <w:vMerge/>
            <w:shd w:val="clear" w:color="auto" w:fill="auto"/>
            <w:vAlign w:val="center"/>
          </w:tcPr>
          <w:p w14:paraId="5EB77749" w14:textId="77777777" w:rsidR="00A30E0F" w:rsidRPr="00D76D4E" w:rsidRDefault="00A30E0F" w:rsidP="00DE051C">
            <w:pPr>
              <w:jc w:val="center"/>
              <w:rPr>
                <w:rFonts w:ascii="Montserrat" w:hAnsi="Montserrat"/>
                <w:sz w:val="20"/>
                <w:szCs w:val="20"/>
              </w:rPr>
            </w:pPr>
          </w:p>
        </w:tc>
        <w:tc>
          <w:tcPr>
            <w:tcW w:w="2618" w:type="dxa"/>
            <w:gridSpan w:val="2"/>
            <w:shd w:val="clear" w:color="auto" w:fill="auto"/>
            <w:vAlign w:val="center"/>
          </w:tcPr>
          <w:p w14:paraId="3F6825F4" w14:textId="2A3851DF" w:rsidR="00A30E0F" w:rsidRPr="008E55CA" w:rsidRDefault="00A30E0F" w:rsidP="00DE051C">
            <w:pPr>
              <w:jc w:val="center"/>
              <w:rPr>
                <w:rFonts w:ascii="Montserrat" w:hAnsi="Montserrat"/>
                <w:sz w:val="20"/>
                <w:szCs w:val="20"/>
              </w:rPr>
            </w:pPr>
            <w:r w:rsidRPr="008E55CA">
              <w:rPr>
                <w:rFonts w:ascii="Montserrat" w:hAnsi="Montserrat"/>
                <w:sz w:val="20"/>
                <w:szCs w:val="20"/>
              </w:rPr>
              <w:t xml:space="preserve">Alimentación </w:t>
            </w:r>
            <w:r w:rsidRPr="008E55CA">
              <w:rPr>
                <w:rFonts w:ascii="Montserrat" w:hAnsi="Montserrat"/>
                <w:sz w:val="20"/>
                <w:szCs w:val="20"/>
              </w:rPr>
              <w:br/>
              <w:t>(3 tiempos)</w:t>
            </w:r>
          </w:p>
        </w:tc>
        <w:tc>
          <w:tcPr>
            <w:tcW w:w="1843" w:type="dxa"/>
            <w:gridSpan w:val="2"/>
            <w:vMerge/>
            <w:shd w:val="clear" w:color="auto" w:fill="auto"/>
            <w:vAlign w:val="center"/>
          </w:tcPr>
          <w:p w14:paraId="1984D3D7" w14:textId="77777777" w:rsidR="00A30E0F" w:rsidRPr="008E55CA" w:rsidRDefault="00A30E0F" w:rsidP="00DE051C">
            <w:pPr>
              <w:jc w:val="center"/>
              <w:rPr>
                <w:rFonts w:ascii="Montserrat" w:hAnsi="Montserrat"/>
                <w:sz w:val="20"/>
                <w:szCs w:val="20"/>
              </w:rPr>
            </w:pPr>
          </w:p>
        </w:tc>
        <w:tc>
          <w:tcPr>
            <w:tcW w:w="1701" w:type="dxa"/>
            <w:vMerge/>
            <w:shd w:val="clear" w:color="auto" w:fill="auto"/>
            <w:vAlign w:val="center"/>
          </w:tcPr>
          <w:p w14:paraId="17BF9C8D" w14:textId="77777777" w:rsidR="00A30E0F" w:rsidRPr="008E55CA" w:rsidRDefault="00A30E0F" w:rsidP="00DE051C">
            <w:pPr>
              <w:jc w:val="center"/>
              <w:rPr>
                <w:rFonts w:ascii="Montserrat" w:hAnsi="Montserrat"/>
                <w:sz w:val="20"/>
                <w:szCs w:val="20"/>
              </w:rPr>
            </w:pPr>
          </w:p>
        </w:tc>
      </w:tr>
      <w:tr w:rsidR="00A30E0F" w:rsidRPr="00412140" w14:paraId="27B67044" w14:textId="77777777" w:rsidTr="00505984">
        <w:trPr>
          <w:trHeight w:val="640"/>
        </w:trPr>
        <w:tc>
          <w:tcPr>
            <w:tcW w:w="1134" w:type="dxa"/>
            <w:vMerge/>
            <w:shd w:val="clear" w:color="auto" w:fill="auto"/>
            <w:vAlign w:val="center"/>
          </w:tcPr>
          <w:p w14:paraId="74E4B16D" w14:textId="77777777" w:rsidR="00A30E0F" w:rsidRDefault="00A30E0F" w:rsidP="00DE051C">
            <w:pPr>
              <w:jc w:val="center"/>
              <w:rPr>
                <w:rFonts w:ascii="Montserrat" w:hAnsi="Montserrat"/>
                <w:sz w:val="20"/>
                <w:szCs w:val="20"/>
              </w:rPr>
            </w:pPr>
          </w:p>
        </w:tc>
        <w:tc>
          <w:tcPr>
            <w:tcW w:w="2268" w:type="dxa"/>
            <w:gridSpan w:val="2"/>
            <w:vMerge/>
            <w:shd w:val="clear" w:color="auto" w:fill="auto"/>
            <w:vAlign w:val="center"/>
          </w:tcPr>
          <w:p w14:paraId="047786A2" w14:textId="77777777" w:rsidR="00A30E0F" w:rsidRPr="00D76D4E" w:rsidRDefault="00A30E0F" w:rsidP="00DE051C">
            <w:pPr>
              <w:jc w:val="center"/>
              <w:rPr>
                <w:rFonts w:ascii="Montserrat" w:hAnsi="Montserrat"/>
                <w:sz w:val="20"/>
                <w:szCs w:val="20"/>
              </w:rPr>
            </w:pPr>
          </w:p>
        </w:tc>
        <w:tc>
          <w:tcPr>
            <w:tcW w:w="2618" w:type="dxa"/>
            <w:gridSpan w:val="2"/>
            <w:shd w:val="clear" w:color="auto" w:fill="auto"/>
            <w:vAlign w:val="center"/>
          </w:tcPr>
          <w:p w14:paraId="787494D8" w14:textId="4DA9B393" w:rsidR="00A30E0F" w:rsidRPr="008E55CA" w:rsidRDefault="00A30E0F" w:rsidP="00DE051C">
            <w:pPr>
              <w:jc w:val="center"/>
              <w:rPr>
                <w:rFonts w:ascii="Montserrat" w:hAnsi="Montserrat"/>
                <w:sz w:val="20"/>
                <w:szCs w:val="20"/>
              </w:rPr>
            </w:pPr>
            <w:r w:rsidRPr="008E55CA">
              <w:rPr>
                <w:rFonts w:ascii="Montserrat" w:hAnsi="Montserrat"/>
                <w:sz w:val="20"/>
                <w:szCs w:val="20"/>
              </w:rPr>
              <w:t>Transporte terrestre permanente (viaje redondo)</w:t>
            </w:r>
          </w:p>
        </w:tc>
        <w:tc>
          <w:tcPr>
            <w:tcW w:w="1843" w:type="dxa"/>
            <w:gridSpan w:val="2"/>
            <w:vMerge/>
            <w:shd w:val="clear" w:color="auto" w:fill="auto"/>
            <w:vAlign w:val="center"/>
          </w:tcPr>
          <w:p w14:paraId="2B7F11D0" w14:textId="77777777" w:rsidR="00A30E0F" w:rsidRPr="008E55CA" w:rsidRDefault="00A30E0F" w:rsidP="00DE051C">
            <w:pPr>
              <w:jc w:val="center"/>
              <w:rPr>
                <w:rFonts w:ascii="Montserrat" w:hAnsi="Montserrat"/>
                <w:sz w:val="20"/>
                <w:szCs w:val="20"/>
              </w:rPr>
            </w:pPr>
          </w:p>
        </w:tc>
        <w:tc>
          <w:tcPr>
            <w:tcW w:w="1701" w:type="dxa"/>
            <w:vMerge/>
            <w:shd w:val="clear" w:color="auto" w:fill="auto"/>
            <w:vAlign w:val="center"/>
          </w:tcPr>
          <w:p w14:paraId="44DB2F68" w14:textId="77777777" w:rsidR="00A30E0F" w:rsidRPr="008E55CA" w:rsidRDefault="00A30E0F" w:rsidP="00DE051C">
            <w:pPr>
              <w:jc w:val="center"/>
              <w:rPr>
                <w:rFonts w:ascii="Montserrat" w:hAnsi="Montserrat"/>
                <w:sz w:val="20"/>
                <w:szCs w:val="20"/>
              </w:rPr>
            </w:pPr>
          </w:p>
        </w:tc>
      </w:tr>
      <w:tr w:rsidR="00A30E0F" w:rsidRPr="00412140" w14:paraId="05226709" w14:textId="77777777" w:rsidTr="00505984">
        <w:trPr>
          <w:trHeight w:val="640"/>
        </w:trPr>
        <w:tc>
          <w:tcPr>
            <w:tcW w:w="1134" w:type="dxa"/>
            <w:vMerge/>
            <w:shd w:val="clear" w:color="auto" w:fill="auto"/>
            <w:vAlign w:val="center"/>
          </w:tcPr>
          <w:p w14:paraId="2B581D14" w14:textId="77777777" w:rsidR="00A30E0F" w:rsidRDefault="00A30E0F" w:rsidP="00DE051C">
            <w:pPr>
              <w:jc w:val="center"/>
              <w:rPr>
                <w:rFonts w:ascii="Montserrat" w:hAnsi="Montserrat"/>
                <w:sz w:val="20"/>
                <w:szCs w:val="20"/>
              </w:rPr>
            </w:pPr>
          </w:p>
        </w:tc>
        <w:tc>
          <w:tcPr>
            <w:tcW w:w="2268" w:type="dxa"/>
            <w:gridSpan w:val="2"/>
            <w:vMerge/>
            <w:shd w:val="clear" w:color="auto" w:fill="auto"/>
            <w:vAlign w:val="center"/>
          </w:tcPr>
          <w:p w14:paraId="6E60628D" w14:textId="77777777" w:rsidR="00A30E0F" w:rsidRPr="00D76D4E" w:rsidRDefault="00A30E0F" w:rsidP="00DE051C">
            <w:pPr>
              <w:jc w:val="center"/>
              <w:rPr>
                <w:rFonts w:ascii="Montserrat" w:hAnsi="Montserrat"/>
                <w:sz w:val="20"/>
                <w:szCs w:val="20"/>
              </w:rPr>
            </w:pPr>
          </w:p>
        </w:tc>
        <w:tc>
          <w:tcPr>
            <w:tcW w:w="2618" w:type="dxa"/>
            <w:gridSpan w:val="2"/>
            <w:shd w:val="clear" w:color="auto" w:fill="auto"/>
            <w:vAlign w:val="center"/>
          </w:tcPr>
          <w:p w14:paraId="02B1B6B5" w14:textId="025AE6E6" w:rsidR="00A30E0F" w:rsidRPr="008E55CA" w:rsidRDefault="00A30E0F" w:rsidP="00DE051C">
            <w:pPr>
              <w:jc w:val="center"/>
              <w:rPr>
                <w:rFonts w:ascii="Montserrat" w:hAnsi="Montserrat"/>
                <w:sz w:val="20"/>
                <w:szCs w:val="20"/>
              </w:rPr>
            </w:pPr>
            <w:r w:rsidRPr="008E55CA">
              <w:rPr>
                <w:rFonts w:ascii="Montserrat" w:hAnsi="Montserrat"/>
                <w:sz w:val="20"/>
                <w:szCs w:val="20"/>
              </w:rPr>
              <w:t>Transporte terrestre temporal (Extracción, dispersión o reubicación)</w:t>
            </w:r>
          </w:p>
        </w:tc>
        <w:tc>
          <w:tcPr>
            <w:tcW w:w="1843" w:type="dxa"/>
            <w:gridSpan w:val="2"/>
            <w:vMerge/>
            <w:shd w:val="clear" w:color="auto" w:fill="auto"/>
            <w:vAlign w:val="center"/>
          </w:tcPr>
          <w:p w14:paraId="76BAFE6A" w14:textId="77777777" w:rsidR="00A30E0F" w:rsidRPr="008E55CA" w:rsidRDefault="00A30E0F" w:rsidP="00DE051C">
            <w:pPr>
              <w:jc w:val="center"/>
              <w:rPr>
                <w:rFonts w:ascii="Montserrat" w:hAnsi="Montserrat"/>
                <w:sz w:val="20"/>
                <w:szCs w:val="20"/>
              </w:rPr>
            </w:pPr>
          </w:p>
        </w:tc>
        <w:tc>
          <w:tcPr>
            <w:tcW w:w="1701" w:type="dxa"/>
            <w:vMerge/>
            <w:shd w:val="clear" w:color="auto" w:fill="auto"/>
            <w:vAlign w:val="center"/>
          </w:tcPr>
          <w:p w14:paraId="7EBF1F58" w14:textId="77777777" w:rsidR="00A30E0F" w:rsidRPr="008E55CA" w:rsidRDefault="00A30E0F" w:rsidP="00DE051C">
            <w:pPr>
              <w:jc w:val="center"/>
              <w:rPr>
                <w:rFonts w:ascii="Montserrat" w:hAnsi="Montserrat"/>
                <w:sz w:val="20"/>
                <w:szCs w:val="20"/>
              </w:rPr>
            </w:pPr>
          </w:p>
        </w:tc>
      </w:tr>
      <w:tr w:rsidR="00A30E0F" w:rsidRPr="00412140" w14:paraId="622479AF" w14:textId="77777777" w:rsidTr="00505984">
        <w:trPr>
          <w:trHeight w:val="640"/>
        </w:trPr>
        <w:tc>
          <w:tcPr>
            <w:tcW w:w="1134" w:type="dxa"/>
            <w:vMerge w:val="restart"/>
            <w:shd w:val="clear" w:color="auto" w:fill="auto"/>
            <w:vAlign w:val="center"/>
          </w:tcPr>
          <w:p w14:paraId="30183615" w14:textId="19D9F4E7" w:rsidR="00A30E0F" w:rsidRDefault="00A30E0F" w:rsidP="00DE051C">
            <w:pPr>
              <w:jc w:val="center"/>
              <w:rPr>
                <w:rFonts w:ascii="Montserrat" w:hAnsi="Montserrat"/>
                <w:sz w:val="20"/>
                <w:szCs w:val="20"/>
              </w:rPr>
            </w:pPr>
            <w:r>
              <w:rPr>
                <w:rFonts w:ascii="Montserrat" w:hAnsi="Montserrat"/>
                <w:sz w:val="20"/>
                <w:szCs w:val="20"/>
              </w:rPr>
              <w:t>3</w:t>
            </w:r>
          </w:p>
        </w:tc>
        <w:tc>
          <w:tcPr>
            <w:tcW w:w="2268" w:type="dxa"/>
            <w:gridSpan w:val="2"/>
            <w:vMerge w:val="restart"/>
            <w:shd w:val="clear" w:color="auto" w:fill="auto"/>
            <w:vAlign w:val="center"/>
          </w:tcPr>
          <w:p w14:paraId="2BDF844B" w14:textId="53BFD9F8" w:rsidR="00A30E0F" w:rsidRPr="00D76D4E" w:rsidRDefault="00A30E0F" w:rsidP="00DE051C">
            <w:pPr>
              <w:jc w:val="center"/>
              <w:rPr>
                <w:rFonts w:ascii="Montserrat" w:hAnsi="Montserrat"/>
                <w:sz w:val="20"/>
                <w:szCs w:val="20"/>
              </w:rPr>
            </w:pPr>
            <w:r w:rsidRPr="00D76D4E">
              <w:rPr>
                <w:rFonts w:ascii="Montserrat" w:hAnsi="Montserrat"/>
                <w:sz w:val="20"/>
                <w:szCs w:val="20"/>
              </w:rPr>
              <w:t>Campeche</w:t>
            </w:r>
          </w:p>
        </w:tc>
        <w:tc>
          <w:tcPr>
            <w:tcW w:w="2618" w:type="dxa"/>
            <w:gridSpan w:val="2"/>
            <w:shd w:val="clear" w:color="auto" w:fill="auto"/>
            <w:vAlign w:val="center"/>
          </w:tcPr>
          <w:p w14:paraId="38E301B8" w14:textId="28F81118" w:rsidR="00A30E0F" w:rsidRPr="008E55CA" w:rsidRDefault="00A30E0F" w:rsidP="00DE051C">
            <w:pPr>
              <w:jc w:val="center"/>
              <w:rPr>
                <w:rFonts w:ascii="Montserrat" w:hAnsi="Montserrat"/>
                <w:sz w:val="20"/>
                <w:szCs w:val="20"/>
              </w:rPr>
            </w:pPr>
            <w:r>
              <w:rPr>
                <w:rFonts w:ascii="Montserrat" w:hAnsi="Montserrat"/>
                <w:sz w:val="20"/>
                <w:szCs w:val="20"/>
              </w:rPr>
              <w:t>Hospedaje permanente</w:t>
            </w:r>
          </w:p>
        </w:tc>
        <w:tc>
          <w:tcPr>
            <w:tcW w:w="1843" w:type="dxa"/>
            <w:gridSpan w:val="2"/>
            <w:vMerge w:val="restart"/>
            <w:shd w:val="clear" w:color="auto" w:fill="auto"/>
            <w:vAlign w:val="center"/>
          </w:tcPr>
          <w:p w14:paraId="77C5CCD4" w14:textId="4BE49CF5" w:rsidR="00A30E0F" w:rsidRPr="008E55CA" w:rsidRDefault="00A30E0F" w:rsidP="00DE051C">
            <w:pPr>
              <w:jc w:val="center"/>
              <w:rPr>
                <w:rFonts w:ascii="Montserrat" w:hAnsi="Montserrat"/>
                <w:sz w:val="20"/>
                <w:szCs w:val="20"/>
              </w:rPr>
            </w:pPr>
            <w:r>
              <w:rPr>
                <w:rFonts w:ascii="Montserrat" w:hAnsi="Montserrat"/>
                <w:sz w:val="20"/>
                <w:szCs w:val="20"/>
              </w:rPr>
              <w:t>60</w:t>
            </w:r>
          </w:p>
        </w:tc>
        <w:tc>
          <w:tcPr>
            <w:tcW w:w="1701" w:type="dxa"/>
            <w:vMerge w:val="restart"/>
            <w:shd w:val="clear" w:color="auto" w:fill="auto"/>
            <w:vAlign w:val="center"/>
          </w:tcPr>
          <w:p w14:paraId="7A4FCAD0" w14:textId="1C66410B" w:rsidR="00A30E0F" w:rsidRPr="008E55CA" w:rsidRDefault="00A30E0F" w:rsidP="00DE051C">
            <w:pPr>
              <w:jc w:val="center"/>
              <w:rPr>
                <w:rFonts w:ascii="Montserrat" w:hAnsi="Montserrat"/>
                <w:sz w:val="20"/>
                <w:szCs w:val="20"/>
              </w:rPr>
            </w:pPr>
            <w:r w:rsidRPr="00A30E0F">
              <w:rPr>
                <w:rFonts w:ascii="Montserrat" w:hAnsi="Montserrat"/>
                <w:sz w:val="20"/>
                <w:szCs w:val="20"/>
              </w:rPr>
              <w:t>150</w:t>
            </w:r>
          </w:p>
        </w:tc>
      </w:tr>
      <w:tr w:rsidR="00A30E0F" w:rsidRPr="00412140" w14:paraId="598EDA45" w14:textId="77777777" w:rsidTr="00505984">
        <w:trPr>
          <w:trHeight w:val="640"/>
        </w:trPr>
        <w:tc>
          <w:tcPr>
            <w:tcW w:w="1134" w:type="dxa"/>
            <w:vMerge/>
            <w:shd w:val="clear" w:color="auto" w:fill="auto"/>
            <w:vAlign w:val="center"/>
          </w:tcPr>
          <w:p w14:paraId="521FB3F6" w14:textId="77777777" w:rsidR="00A30E0F" w:rsidRDefault="00A30E0F" w:rsidP="00DE051C">
            <w:pPr>
              <w:jc w:val="center"/>
              <w:rPr>
                <w:rFonts w:ascii="Montserrat" w:hAnsi="Montserrat"/>
                <w:sz w:val="20"/>
                <w:szCs w:val="20"/>
              </w:rPr>
            </w:pPr>
          </w:p>
        </w:tc>
        <w:tc>
          <w:tcPr>
            <w:tcW w:w="2268" w:type="dxa"/>
            <w:gridSpan w:val="2"/>
            <w:vMerge/>
            <w:shd w:val="clear" w:color="auto" w:fill="auto"/>
            <w:vAlign w:val="center"/>
          </w:tcPr>
          <w:p w14:paraId="2547B5BE" w14:textId="77777777" w:rsidR="00A30E0F" w:rsidRPr="00D76D4E" w:rsidRDefault="00A30E0F" w:rsidP="00DE051C">
            <w:pPr>
              <w:jc w:val="center"/>
              <w:rPr>
                <w:rFonts w:ascii="Montserrat" w:hAnsi="Montserrat"/>
                <w:sz w:val="20"/>
                <w:szCs w:val="20"/>
              </w:rPr>
            </w:pPr>
          </w:p>
        </w:tc>
        <w:tc>
          <w:tcPr>
            <w:tcW w:w="2618" w:type="dxa"/>
            <w:gridSpan w:val="2"/>
            <w:shd w:val="clear" w:color="auto" w:fill="auto"/>
            <w:vAlign w:val="center"/>
          </w:tcPr>
          <w:p w14:paraId="4B13F78A" w14:textId="4FB47DC4" w:rsidR="00A30E0F" w:rsidRPr="008E55CA" w:rsidRDefault="00A30E0F" w:rsidP="00DE051C">
            <w:pPr>
              <w:jc w:val="center"/>
              <w:rPr>
                <w:rFonts w:ascii="Montserrat" w:hAnsi="Montserrat"/>
                <w:sz w:val="20"/>
                <w:szCs w:val="20"/>
              </w:rPr>
            </w:pPr>
            <w:r>
              <w:rPr>
                <w:rFonts w:ascii="Montserrat" w:hAnsi="Montserrat"/>
                <w:sz w:val="20"/>
                <w:szCs w:val="20"/>
              </w:rPr>
              <w:t>Hospedaje temporal</w:t>
            </w:r>
          </w:p>
        </w:tc>
        <w:tc>
          <w:tcPr>
            <w:tcW w:w="1843" w:type="dxa"/>
            <w:gridSpan w:val="2"/>
            <w:vMerge/>
            <w:shd w:val="clear" w:color="auto" w:fill="auto"/>
            <w:vAlign w:val="center"/>
          </w:tcPr>
          <w:p w14:paraId="580C47D7" w14:textId="77777777" w:rsidR="00A30E0F" w:rsidRPr="008E55CA" w:rsidRDefault="00A30E0F" w:rsidP="00DE051C">
            <w:pPr>
              <w:jc w:val="center"/>
              <w:rPr>
                <w:rFonts w:ascii="Montserrat" w:hAnsi="Montserrat"/>
                <w:sz w:val="20"/>
                <w:szCs w:val="20"/>
              </w:rPr>
            </w:pPr>
          </w:p>
        </w:tc>
        <w:tc>
          <w:tcPr>
            <w:tcW w:w="1701" w:type="dxa"/>
            <w:vMerge/>
            <w:shd w:val="clear" w:color="auto" w:fill="auto"/>
            <w:vAlign w:val="center"/>
          </w:tcPr>
          <w:p w14:paraId="6A2CF3B8" w14:textId="77777777" w:rsidR="00A30E0F" w:rsidRPr="008E55CA" w:rsidRDefault="00A30E0F" w:rsidP="00DE051C">
            <w:pPr>
              <w:jc w:val="center"/>
              <w:rPr>
                <w:rFonts w:ascii="Montserrat" w:hAnsi="Montserrat"/>
                <w:sz w:val="20"/>
                <w:szCs w:val="20"/>
              </w:rPr>
            </w:pPr>
          </w:p>
        </w:tc>
      </w:tr>
      <w:tr w:rsidR="00A30E0F" w:rsidRPr="00412140" w14:paraId="782E63E0" w14:textId="77777777" w:rsidTr="00505984">
        <w:trPr>
          <w:trHeight w:val="640"/>
        </w:trPr>
        <w:tc>
          <w:tcPr>
            <w:tcW w:w="1134" w:type="dxa"/>
            <w:vMerge/>
            <w:shd w:val="clear" w:color="auto" w:fill="auto"/>
            <w:vAlign w:val="center"/>
          </w:tcPr>
          <w:p w14:paraId="129A6CB8" w14:textId="77777777" w:rsidR="00A30E0F" w:rsidRDefault="00A30E0F" w:rsidP="00DE051C">
            <w:pPr>
              <w:jc w:val="center"/>
              <w:rPr>
                <w:rFonts w:ascii="Montserrat" w:hAnsi="Montserrat"/>
                <w:sz w:val="20"/>
                <w:szCs w:val="20"/>
              </w:rPr>
            </w:pPr>
          </w:p>
        </w:tc>
        <w:tc>
          <w:tcPr>
            <w:tcW w:w="2268" w:type="dxa"/>
            <w:gridSpan w:val="2"/>
            <w:vMerge/>
            <w:shd w:val="clear" w:color="auto" w:fill="auto"/>
            <w:vAlign w:val="center"/>
          </w:tcPr>
          <w:p w14:paraId="4949779B" w14:textId="77777777" w:rsidR="00A30E0F" w:rsidRPr="00D76D4E" w:rsidRDefault="00A30E0F" w:rsidP="00DE051C">
            <w:pPr>
              <w:jc w:val="center"/>
              <w:rPr>
                <w:rFonts w:ascii="Montserrat" w:hAnsi="Montserrat"/>
                <w:sz w:val="20"/>
                <w:szCs w:val="20"/>
              </w:rPr>
            </w:pPr>
          </w:p>
        </w:tc>
        <w:tc>
          <w:tcPr>
            <w:tcW w:w="2618" w:type="dxa"/>
            <w:gridSpan w:val="2"/>
            <w:shd w:val="clear" w:color="auto" w:fill="auto"/>
            <w:vAlign w:val="center"/>
          </w:tcPr>
          <w:p w14:paraId="227E47F5" w14:textId="5A499CF2" w:rsidR="00A30E0F" w:rsidRPr="008E55CA" w:rsidRDefault="00A30E0F" w:rsidP="00DE051C">
            <w:pPr>
              <w:jc w:val="center"/>
              <w:rPr>
                <w:rFonts w:ascii="Montserrat" w:hAnsi="Montserrat"/>
                <w:sz w:val="20"/>
                <w:szCs w:val="20"/>
              </w:rPr>
            </w:pPr>
            <w:r>
              <w:rPr>
                <w:rFonts w:ascii="Montserrat" w:hAnsi="Montserrat"/>
                <w:sz w:val="20"/>
                <w:szCs w:val="20"/>
              </w:rPr>
              <w:t xml:space="preserve">Alimentación </w:t>
            </w:r>
            <w:r>
              <w:rPr>
                <w:rFonts w:ascii="Montserrat" w:hAnsi="Montserrat"/>
                <w:sz w:val="20"/>
                <w:szCs w:val="20"/>
              </w:rPr>
              <w:br/>
              <w:t>(3 tiempos)</w:t>
            </w:r>
          </w:p>
        </w:tc>
        <w:tc>
          <w:tcPr>
            <w:tcW w:w="1843" w:type="dxa"/>
            <w:gridSpan w:val="2"/>
            <w:vMerge/>
            <w:shd w:val="clear" w:color="auto" w:fill="auto"/>
            <w:vAlign w:val="center"/>
          </w:tcPr>
          <w:p w14:paraId="619B42E4" w14:textId="77777777" w:rsidR="00A30E0F" w:rsidRPr="008E55CA" w:rsidRDefault="00A30E0F" w:rsidP="00DE051C">
            <w:pPr>
              <w:jc w:val="center"/>
              <w:rPr>
                <w:rFonts w:ascii="Montserrat" w:hAnsi="Montserrat"/>
                <w:sz w:val="20"/>
                <w:szCs w:val="20"/>
              </w:rPr>
            </w:pPr>
          </w:p>
        </w:tc>
        <w:tc>
          <w:tcPr>
            <w:tcW w:w="1701" w:type="dxa"/>
            <w:vMerge/>
            <w:shd w:val="clear" w:color="auto" w:fill="auto"/>
            <w:vAlign w:val="center"/>
          </w:tcPr>
          <w:p w14:paraId="1C620A35" w14:textId="77777777" w:rsidR="00A30E0F" w:rsidRPr="008E55CA" w:rsidRDefault="00A30E0F" w:rsidP="00DE051C">
            <w:pPr>
              <w:jc w:val="center"/>
              <w:rPr>
                <w:rFonts w:ascii="Montserrat" w:hAnsi="Montserrat"/>
                <w:sz w:val="20"/>
                <w:szCs w:val="20"/>
              </w:rPr>
            </w:pPr>
          </w:p>
        </w:tc>
      </w:tr>
      <w:tr w:rsidR="00A30E0F" w:rsidRPr="00412140" w14:paraId="407A51BD" w14:textId="77777777" w:rsidTr="00505984">
        <w:trPr>
          <w:trHeight w:val="640"/>
        </w:trPr>
        <w:tc>
          <w:tcPr>
            <w:tcW w:w="1134" w:type="dxa"/>
            <w:vMerge/>
            <w:shd w:val="clear" w:color="auto" w:fill="auto"/>
            <w:vAlign w:val="center"/>
          </w:tcPr>
          <w:p w14:paraId="5E728E3E" w14:textId="77777777" w:rsidR="00A30E0F" w:rsidRDefault="00A30E0F" w:rsidP="00DE051C">
            <w:pPr>
              <w:jc w:val="center"/>
              <w:rPr>
                <w:rFonts w:ascii="Montserrat" w:hAnsi="Montserrat"/>
                <w:sz w:val="20"/>
                <w:szCs w:val="20"/>
              </w:rPr>
            </w:pPr>
          </w:p>
        </w:tc>
        <w:tc>
          <w:tcPr>
            <w:tcW w:w="2268" w:type="dxa"/>
            <w:gridSpan w:val="2"/>
            <w:vMerge/>
            <w:shd w:val="clear" w:color="auto" w:fill="auto"/>
            <w:vAlign w:val="center"/>
          </w:tcPr>
          <w:p w14:paraId="6BC7BC3C" w14:textId="77777777" w:rsidR="00A30E0F" w:rsidRPr="00D76D4E" w:rsidRDefault="00A30E0F" w:rsidP="00DE051C">
            <w:pPr>
              <w:jc w:val="center"/>
              <w:rPr>
                <w:rFonts w:ascii="Montserrat" w:hAnsi="Montserrat"/>
                <w:sz w:val="20"/>
                <w:szCs w:val="20"/>
              </w:rPr>
            </w:pPr>
          </w:p>
        </w:tc>
        <w:tc>
          <w:tcPr>
            <w:tcW w:w="2618" w:type="dxa"/>
            <w:gridSpan w:val="2"/>
            <w:shd w:val="clear" w:color="auto" w:fill="auto"/>
            <w:vAlign w:val="center"/>
          </w:tcPr>
          <w:p w14:paraId="688D3039" w14:textId="5516DA76" w:rsidR="00A30E0F" w:rsidRPr="008E55CA" w:rsidRDefault="00A30E0F" w:rsidP="00DE051C">
            <w:pPr>
              <w:jc w:val="center"/>
              <w:rPr>
                <w:rFonts w:ascii="Montserrat" w:hAnsi="Montserrat"/>
                <w:sz w:val="20"/>
                <w:szCs w:val="20"/>
              </w:rPr>
            </w:pPr>
            <w:r>
              <w:rPr>
                <w:rFonts w:ascii="Montserrat" w:hAnsi="Montserrat"/>
                <w:sz w:val="20"/>
                <w:szCs w:val="20"/>
              </w:rPr>
              <w:t>Transporte terrestre permanente (viaje redondo)</w:t>
            </w:r>
          </w:p>
        </w:tc>
        <w:tc>
          <w:tcPr>
            <w:tcW w:w="1843" w:type="dxa"/>
            <w:gridSpan w:val="2"/>
            <w:vMerge/>
            <w:shd w:val="clear" w:color="auto" w:fill="auto"/>
            <w:vAlign w:val="center"/>
          </w:tcPr>
          <w:p w14:paraId="0B7FE03D" w14:textId="77777777" w:rsidR="00A30E0F" w:rsidRPr="008E55CA" w:rsidRDefault="00A30E0F" w:rsidP="00DE051C">
            <w:pPr>
              <w:jc w:val="center"/>
              <w:rPr>
                <w:rFonts w:ascii="Montserrat" w:hAnsi="Montserrat"/>
                <w:sz w:val="20"/>
                <w:szCs w:val="20"/>
              </w:rPr>
            </w:pPr>
          </w:p>
        </w:tc>
        <w:tc>
          <w:tcPr>
            <w:tcW w:w="1701" w:type="dxa"/>
            <w:vMerge/>
            <w:shd w:val="clear" w:color="auto" w:fill="auto"/>
            <w:vAlign w:val="center"/>
          </w:tcPr>
          <w:p w14:paraId="43CA3C5B" w14:textId="77777777" w:rsidR="00A30E0F" w:rsidRPr="008E55CA" w:rsidRDefault="00A30E0F" w:rsidP="00DE051C">
            <w:pPr>
              <w:jc w:val="center"/>
              <w:rPr>
                <w:rFonts w:ascii="Montserrat" w:hAnsi="Montserrat"/>
                <w:sz w:val="20"/>
                <w:szCs w:val="20"/>
              </w:rPr>
            </w:pPr>
          </w:p>
        </w:tc>
      </w:tr>
      <w:tr w:rsidR="00A30E0F" w:rsidRPr="00412140" w14:paraId="2F76F24F" w14:textId="77777777" w:rsidTr="00505984">
        <w:trPr>
          <w:trHeight w:val="640"/>
        </w:trPr>
        <w:tc>
          <w:tcPr>
            <w:tcW w:w="1134" w:type="dxa"/>
            <w:vMerge/>
            <w:shd w:val="clear" w:color="auto" w:fill="auto"/>
            <w:vAlign w:val="center"/>
          </w:tcPr>
          <w:p w14:paraId="3A1539E7" w14:textId="77777777" w:rsidR="00A30E0F" w:rsidRDefault="00A30E0F" w:rsidP="00DE051C">
            <w:pPr>
              <w:jc w:val="center"/>
              <w:rPr>
                <w:rFonts w:ascii="Montserrat" w:hAnsi="Montserrat"/>
                <w:sz w:val="20"/>
                <w:szCs w:val="20"/>
              </w:rPr>
            </w:pPr>
          </w:p>
        </w:tc>
        <w:tc>
          <w:tcPr>
            <w:tcW w:w="2268" w:type="dxa"/>
            <w:gridSpan w:val="2"/>
            <w:vMerge/>
            <w:shd w:val="clear" w:color="auto" w:fill="auto"/>
            <w:vAlign w:val="center"/>
          </w:tcPr>
          <w:p w14:paraId="5B5B1A53" w14:textId="77777777" w:rsidR="00A30E0F" w:rsidRPr="00D76D4E" w:rsidRDefault="00A30E0F" w:rsidP="00DE051C">
            <w:pPr>
              <w:jc w:val="center"/>
              <w:rPr>
                <w:rFonts w:ascii="Montserrat" w:hAnsi="Montserrat"/>
                <w:sz w:val="20"/>
                <w:szCs w:val="20"/>
              </w:rPr>
            </w:pPr>
          </w:p>
        </w:tc>
        <w:tc>
          <w:tcPr>
            <w:tcW w:w="2618" w:type="dxa"/>
            <w:gridSpan w:val="2"/>
            <w:shd w:val="clear" w:color="auto" w:fill="auto"/>
            <w:vAlign w:val="center"/>
          </w:tcPr>
          <w:p w14:paraId="510DBFF6" w14:textId="68C7C5F1" w:rsidR="00A30E0F" w:rsidRPr="008E55CA" w:rsidRDefault="00A30E0F" w:rsidP="00DE051C">
            <w:pPr>
              <w:jc w:val="center"/>
              <w:rPr>
                <w:rFonts w:ascii="Montserrat" w:hAnsi="Montserrat"/>
                <w:sz w:val="20"/>
                <w:szCs w:val="20"/>
              </w:rPr>
            </w:pPr>
            <w:r>
              <w:rPr>
                <w:rFonts w:ascii="Montserrat" w:hAnsi="Montserrat"/>
                <w:sz w:val="20"/>
                <w:szCs w:val="20"/>
              </w:rPr>
              <w:t>Transporte terrestre temporal (Extracción, dispersión o reubicación)</w:t>
            </w:r>
          </w:p>
        </w:tc>
        <w:tc>
          <w:tcPr>
            <w:tcW w:w="1843" w:type="dxa"/>
            <w:gridSpan w:val="2"/>
            <w:vMerge/>
            <w:shd w:val="clear" w:color="auto" w:fill="auto"/>
            <w:vAlign w:val="center"/>
          </w:tcPr>
          <w:p w14:paraId="178A2A18" w14:textId="77777777" w:rsidR="00A30E0F" w:rsidRPr="008E55CA" w:rsidRDefault="00A30E0F" w:rsidP="00DE051C">
            <w:pPr>
              <w:jc w:val="center"/>
              <w:rPr>
                <w:rFonts w:ascii="Montserrat" w:hAnsi="Montserrat"/>
                <w:sz w:val="20"/>
                <w:szCs w:val="20"/>
              </w:rPr>
            </w:pPr>
          </w:p>
        </w:tc>
        <w:tc>
          <w:tcPr>
            <w:tcW w:w="1701" w:type="dxa"/>
            <w:vMerge/>
            <w:shd w:val="clear" w:color="auto" w:fill="auto"/>
            <w:vAlign w:val="center"/>
          </w:tcPr>
          <w:p w14:paraId="2A7D9983" w14:textId="77777777" w:rsidR="00A30E0F" w:rsidRPr="008E55CA" w:rsidRDefault="00A30E0F" w:rsidP="00DE051C">
            <w:pPr>
              <w:jc w:val="center"/>
              <w:rPr>
                <w:rFonts w:ascii="Montserrat" w:hAnsi="Montserrat"/>
                <w:sz w:val="20"/>
                <w:szCs w:val="20"/>
              </w:rPr>
            </w:pPr>
          </w:p>
        </w:tc>
      </w:tr>
      <w:tr w:rsidR="00A30E0F" w:rsidRPr="00412140" w14:paraId="37F27099" w14:textId="77777777" w:rsidTr="00505984">
        <w:trPr>
          <w:trHeight w:val="640"/>
        </w:trPr>
        <w:tc>
          <w:tcPr>
            <w:tcW w:w="1134" w:type="dxa"/>
            <w:vMerge w:val="restart"/>
            <w:shd w:val="clear" w:color="auto" w:fill="auto"/>
            <w:vAlign w:val="center"/>
          </w:tcPr>
          <w:p w14:paraId="5A059F64" w14:textId="26C1677E" w:rsidR="00A30E0F" w:rsidRDefault="00A30E0F" w:rsidP="00DE051C">
            <w:pPr>
              <w:jc w:val="center"/>
              <w:rPr>
                <w:rFonts w:ascii="Montserrat" w:hAnsi="Montserrat"/>
                <w:sz w:val="20"/>
                <w:szCs w:val="20"/>
              </w:rPr>
            </w:pPr>
            <w:r>
              <w:rPr>
                <w:rFonts w:ascii="Montserrat" w:hAnsi="Montserrat"/>
                <w:sz w:val="20"/>
                <w:szCs w:val="20"/>
              </w:rPr>
              <w:t>4</w:t>
            </w:r>
          </w:p>
        </w:tc>
        <w:tc>
          <w:tcPr>
            <w:tcW w:w="2268" w:type="dxa"/>
            <w:gridSpan w:val="2"/>
            <w:vMerge w:val="restart"/>
            <w:shd w:val="clear" w:color="auto" w:fill="auto"/>
            <w:vAlign w:val="center"/>
          </w:tcPr>
          <w:p w14:paraId="24C09BB8" w14:textId="2341EA5D" w:rsidR="00A30E0F" w:rsidRPr="00D76D4E" w:rsidRDefault="00A30E0F" w:rsidP="00DE051C">
            <w:pPr>
              <w:jc w:val="center"/>
              <w:rPr>
                <w:rFonts w:ascii="Montserrat" w:hAnsi="Montserrat"/>
                <w:sz w:val="20"/>
                <w:szCs w:val="20"/>
              </w:rPr>
            </w:pPr>
            <w:r w:rsidRPr="00D76D4E">
              <w:rPr>
                <w:rFonts w:ascii="Montserrat" w:hAnsi="Montserrat"/>
                <w:sz w:val="20"/>
                <w:szCs w:val="20"/>
              </w:rPr>
              <w:t>Chiapas</w:t>
            </w:r>
          </w:p>
        </w:tc>
        <w:tc>
          <w:tcPr>
            <w:tcW w:w="2618" w:type="dxa"/>
            <w:gridSpan w:val="2"/>
            <w:shd w:val="clear" w:color="auto" w:fill="auto"/>
            <w:vAlign w:val="center"/>
          </w:tcPr>
          <w:p w14:paraId="0C22AAE7" w14:textId="532CE385" w:rsidR="00A30E0F" w:rsidRDefault="00A30E0F" w:rsidP="00DE051C">
            <w:pPr>
              <w:jc w:val="center"/>
              <w:rPr>
                <w:rFonts w:ascii="Montserrat" w:hAnsi="Montserrat"/>
                <w:sz w:val="20"/>
                <w:szCs w:val="20"/>
              </w:rPr>
            </w:pPr>
            <w:r>
              <w:rPr>
                <w:rFonts w:ascii="Montserrat" w:hAnsi="Montserrat"/>
                <w:sz w:val="20"/>
                <w:szCs w:val="20"/>
              </w:rPr>
              <w:t>Hospedaje permanente</w:t>
            </w:r>
          </w:p>
        </w:tc>
        <w:tc>
          <w:tcPr>
            <w:tcW w:w="1843" w:type="dxa"/>
            <w:gridSpan w:val="2"/>
            <w:vMerge w:val="restart"/>
            <w:shd w:val="clear" w:color="auto" w:fill="auto"/>
            <w:vAlign w:val="center"/>
          </w:tcPr>
          <w:p w14:paraId="29031737" w14:textId="24DC6253" w:rsidR="00A30E0F" w:rsidRPr="008E55CA" w:rsidRDefault="00A30E0F" w:rsidP="00DE051C">
            <w:pPr>
              <w:jc w:val="center"/>
              <w:rPr>
                <w:rFonts w:ascii="Montserrat" w:hAnsi="Montserrat"/>
                <w:sz w:val="20"/>
                <w:szCs w:val="20"/>
              </w:rPr>
            </w:pPr>
            <w:r>
              <w:rPr>
                <w:rFonts w:ascii="Montserrat" w:hAnsi="Montserrat"/>
                <w:sz w:val="20"/>
                <w:szCs w:val="20"/>
              </w:rPr>
              <w:t>32</w:t>
            </w:r>
          </w:p>
        </w:tc>
        <w:tc>
          <w:tcPr>
            <w:tcW w:w="1701" w:type="dxa"/>
            <w:vMerge w:val="restart"/>
            <w:shd w:val="clear" w:color="auto" w:fill="auto"/>
            <w:vAlign w:val="center"/>
          </w:tcPr>
          <w:p w14:paraId="769E74C4" w14:textId="3B1AE302" w:rsidR="00A30E0F" w:rsidRPr="008E55CA" w:rsidRDefault="00A30E0F" w:rsidP="00DE051C">
            <w:pPr>
              <w:jc w:val="center"/>
              <w:rPr>
                <w:rFonts w:ascii="Montserrat" w:hAnsi="Montserrat"/>
                <w:sz w:val="20"/>
                <w:szCs w:val="20"/>
              </w:rPr>
            </w:pPr>
            <w:r w:rsidRPr="00A30E0F">
              <w:rPr>
                <w:rFonts w:ascii="Montserrat" w:hAnsi="Montserrat"/>
                <w:sz w:val="20"/>
                <w:szCs w:val="20"/>
              </w:rPr>
              <w:t>80</w:t>
            </w:r>
          </w:p>
        </w:tc>
      </w:tr>
      <w:tr w:rsidR="00A30E0F" w:rsidRPr="00412140" w14:paraId="0E5D2782" w14:textId="77777777" w:rsidTr="00505984">
        <w:trPr>
          <w:trHeight w:val="640"/>
        </w:trPr>
        <w:tc>
          <w:tcPr>
            <w:tcW w:w="1134" w:type="dxa"/>
            <w:vMerge/>
            <w:shd w:val="clear" w:color="auto" w:fill="auto"/>
            <w:vAlign w:val="center"/>
          </w:tcPr>
          <w:p w14:paraId="74D13BC9" w14:textId="77777777" w:rsidR="00A30E0F" w:rsidRDefault="00A30E0F" w:rsidP="00DE051C">
            <w:pPr>
              <w:jc w:val="center"/>
              <w:rPr>
                <w:rFonts w:ascii="Montserrat" w:hAnsi="Montserrat"/>
                <w:sz w:val="20"/>
                <w:szCs w:val="20"/>
              </w:rPr>
            </w:pPr>
          </w:p>
        </w:tc>
        <w:tc>
          <w:tcPr>
            <w:tcW w:w="2268" w:type="dxa"/>
            <w:gridSpan w:val="2"/>
            <w:vMerge/>
            <w:shd w:val="clear" w:color="auto" w:fill="auto"/>
            <w:vAlign w:val="center"/>
          </w:tcPr>
          <w:p w14:paraId="19EF9172" w14:textId="77777777" w:rsidR="00A30E0F" w:rsidRPr="00D76D4E" w:rsidRDefault="00A30E0F" w:rsidP="00DE051C">
            <w:pPr>
              <w:jc w:val="center"/>
              <w:rPr>
                <w:rFonts w:ascii="Montserrat" w:hAnsi="Montserrat"/>
                <w:sz w:val="20"/>
                <w:szCs w:val="20"/>
              </w:rPr>
            </w:pPr>
          </w:p>
        </w:tc>
        <w:tc>
          <w:tcPr>
            <w:tcW w:w="2618" w:type="dxa"/>
            <w:gridSpan w:val="2"/>
            <w:shd w:val="clear" w:color="auto" w:fill="auto"/>
            <w:vAlign w:val="center"/>
          </w:tcPr>
          <w:p w14:paraId="16AB8CF8" w14:textId="7C2154E2" w:rsidR="00A30E0F" w:rsidRDefault="00A30E0F" w:rsidP="00DE051C">
            <w:pPr>
              <w:jc w:val="center"/>
              <w:rPr>
                <w:rFonts w:ascii="Montserrat" w:hAnsi="Montserrat"/>
                <w:sz w:val="20"/>
                <w:szCs w:val="20"/>
              </w:rPr>
            </w:pPr>
            <w:r>
              <w:rPr>
                <w:rFonts w:ascii="Montserrat" w:hAnsi="Montserrat"/>
                <w:sz w:val="20"/>
                <w:szCs w:val="20"/>
              </w:rPr>
              <w:t>Hospedaje temporal</w:t>
            </w:r>
          </w:p>
        </w:tc>
        <w:tc>
          <w:tcPr>
            <w:tcW w:w="1843" w:type="dxa"/>
            <w:gridSpan w:val="2"/>
            <w:vMerge/>
            <w:shd w:val="clear" w:color="auto" w:fill="auto"/>
            <w:vAlign w:val="center"/>
          </w:tcPr>
          <w:p w14:paraId="4E4BD5AB" w14:textId="77777777" w:rsidR="00A30E0F" w:rsidRPr="008E55CA" w:rsidRDefault="00A30E0F" w:rsidP="00DE051C">
            <w:pPr>
              <w:jc w:val="center"/>
              <w:rPr>
                <w:rFonts w:ascii="Montserrat" w:hAnsi="Montserrat"/>
                <w:sz w:val="20"/>
                <w:szCs w:val="20"/>
              </w:rPr>
            </w:pPr>
          </w:p>
        </w:tc>
        <w:tc>
          <w:tcPr>
            <w:tcW w:w="1701" w:type="dxa"/>
            <w:vMerge/>
            <w:shd w:val="clear" w:color="auto" w:fill="auto"/>
            <w:vAlign w:val="center"/>
          </w:tcPr>
          <w:p w14:paraId="4E50D737" w14:textId="77777777" w:rsidR="00A30E0F" w:rsidRPr="008E55CA" w:rsidRDefault="00A30E0F" w:rsidP="00DE051C">
            <w:pPr>
              <w:jc w:val="center"/>
              <w:rPr>
                <w:rFonts w:ascii="Montserrat" w:hAnsi="Montserrat"/>
                <w:sz w:val="20"/>
                <w:szCs w:val="20"/>
              </w:rPr>
            </w:pPr>
          </w:p>
        </w:tc>
      </w:tr>
      <w:tr w:rsidR="00A30E0F" w:rsidRPr="00412140" w14:paraId="68EFA877" w14:textId="77777777" w:rsidTr="00505984">
        <w:trPr>
          <w:trHeight w:val="640"/>
        </w:trPr>
        <w:tc>
          <w:tcPr>
            <w:tcW w:w="1134" w:type="dxa"/>
            <w:vMerge/>
            <w:shd w:val="clear" w:color="auto" w:fill="auto"/>
            <w:vAlign w:val="center"/>
          </w:tcPr>
          <w:p w14:paraId="1BB1CAB6" w14:textId="77777777" w:rsidR="00A30E0F" w:rsidRDefault="00A30E0F" w:rsidP="00DE051C">
            <w:pPr>
              <w:jc w:val="center"/>
              <w:rPr>
                <w:rFonts w:ascii="Montserrat" w:hAnsi="Montserrat"/>
                <w:sz w:val="20"/>
                <w:szCs w:val="20"/>
              </w:rPr>
            </w:pPr>
          </w:p>
        </w:tc>
        <w:tc>
          <w:tcPr>
            <w:tcW w:w="2268" w:type="dxa"/>
            <w:gridSpan w:val="2"/>
            <w:vMerge/>
            <w:shd w:val="clear" w:color="auto" w:fill="auto"/>
            <w:vAlign w:val="center"/>
          </w:tcPr>
          <w:p w14:paraId="0EBA6F3A" w14:textId="77777777" w:rsidR="00A30E0F" w:rsidRPr="00D76D4E" w:rsidRDefault="00A30E0F" w:rsidP="00DE051C">
            <w:pPr>
              <w:jc w:val="center"/>
              <w:rPr>
                <w:rFonts w:ascii="Montserrat" w:hAnsi="Montserrat"/>
                <w:sz w:val="20"/>
                <w:szCs w:val="20"/>
              </w:rPr>
            </w:pPr>
          </w:p>
        </w:tc>
        <w:tc>
          <w:tcPr>
            <w:tcW w:w="2618" w:type="dxa"/>
            <w:gridSpan w:val="2"/>
            <w:shd w:val="clear" w:color="auto" w:fill="auto"/>
            <w:vAlign w:val="center"/>
          </w:tcPr>
          <w:p w14:paraId="2149C602" w14:textId="25C24DB3" w:rsidR="00A30E0F" w:rsidRDefault="00A30E0F" w:rsidP="00DE051C">
            <w:pPr>
              <w:jc w:val="center"/>
              <w:rPr>
                <w:rFonts w:ascii="Montserrat" w:hAnsi="Montserrat"/>
                <w:sz w:val="20"/>
                <w:szCs w:val="20"/>
              </w:rPr>
            </w:pPr>
            <w:r>
              <w:rPr>
                <w:rFonts w:ascii="Montserrat" w:hAnsi="Montserrat"/>
                <w:sz w:val="20"/>
                <w:szCs w:val="20"/>
              </w:rPr>
              <w:t xml:space="preserve">Alimentación </w:t>
            </w:r>
            <w:r>
              <w:rPr>
                <w:rFonts w:ascii="Montserrat" w:hAnsi="Montserrat"/>
                <w:sz w:val="20"/>
                <w:szCs w:val="20"/>
              </w:rPr>
              <w:br/>
              <w:t>(3 tiempos)</w:t>
            </w:r>
          </w:p>
        </w:tc>
        <w:tc>
          <w:tcPr>
            <w:tcW w:w="1843" w:type="dxa"/>
            <w:gridSpan w:val="2"/>
            <w:vMerge/>
            <w:shd w:val="clear" w:color="auto" w:fill="auto"/>
            <w:vAlign w:val="center"/>
          </w:tcPr>
          <w:p w14:paraId="263E0E93" w14:textId="77777777" w:rsidR="00A30E0F" w:rsidRPr="008E55CA" w:rsidRDefault="00A30E0F" w:rsidP="00DE051C">
            <w:pPr>
              <w:jc w:val="center"/>
              <w:rPr>
                <w:rFonts w:ascii="Montserrat" w:hAnsi="Montserrat"/>
                <w:sz w:val="20"/>
                <w:szCs w:val="20"/>
              </w:rPr>
            </w:pPr>
          </w:p>
        </w:tc>
        <w:tc>
          <w:tcPr>
            <w:tcW w:w="1701" w:type="dxa"/>
            <w:vMerge/>
            <w:shd w:val="clear" w:color="auto" w:fill="auto"/>
            <w:vAlign w:val="center"/>
          </w:tcPr>
          <w:p w14:paraId="35C1DAB2" w14:textId="77777777" w:rsidR="00A30E0F" w:rsidRPr="008E55CA" w:rsidRDefault="00A30E0F" w:rsidP="00DE051C">
            <w:pPr>
              <w:jc w:val="center"/>
              <w:rPr>
                <w:rFonts w:ascii="Montserrat" w:hAnsi="Montserrat"/>
                <w:sz w:val="20"/>
                <w:szCs w:val="20"/>
              </w:rPr>
            </w:pPr>
          </w:p>
        </w:tc>
      </w:tr>
      <w:tr w:rsidR="00A30E0F" w:rsidRPr="00412140" w14:paraId="51E8920E" w14:textId="77777777" w:rsidTr="00505984">
        <w:trPr>
          <w:trHeight w:val="640"/>
        </w:trPr>
        <w:tc>
          <w:tcPr>
            <w:tcW w:w="1134" w:type="dxa"/>
            <w:vMerge/>
            <w:shd w:val="clear" w:color="auto" w:fill="auto"/>
            <w:vAlign w:val="center"/>
          </w:tcPr>
          <w:p w14:paraId="78A3CF18" w14:textId="77777777" w:rsidR="00A30E0F" w:rsidRDefault="00A30E0F" w:rsidP="00DE051C">
            <w:pPr>
              <w:jc w:val="center"/>
              <w:rPr>
                <w:rFonts w:ascii="Montserrat" w:hAnsi="Montserrat"/>
                <w:sz w:val="20"/>
                <w:szCs w:val="20"/>
              </w:rPr>
            </w:pPr>
          </w:p>
        </w:tc>
        <w:tc>
          <w:tcPr>
            <w:tcW w:w="2268" w:type="dxa"/>
            <w:gridSpan w:val="2"/>
            <w:vMerge/>
            <w:shd w:val="clear" w:color="auto" w:fill="auto"/>
            <w:vAlign w:val="center"/>
          </w:tcPr>
          <w:p w14:paraId="3F4CC4CE" w14:textId="77777777" w:rsidR="00A30E0F" w:rsidRPr="00D76D4E" w:rsidRDefault="00A30E0F" w:rsidP="00DE051C">
            <w:pPr>
              <w:jc w:val="center"/>
              <w:rPr>
                <w:rFonts w:ascii="Montserrat" w:hAnsi="Montserrat"/>
                <w:sz w:val="20"/>
                <w:szCs w:val="20"/>
              </w:rPr>
            </w:pPr>
          </w:p>
        </w:tc>
        <w:tc>
          <w:tcPr>
            <w:tcW w:w="2618" w:type="dxa"/>
            <w:gridSpan w:val="2"/>
            <w:shd w:val="clear" w:color="auto" w:fill="auto"/>
            <w:vAlign w:val="center"/>
          </w:tcPr>
          <w:p w14:paraId="7F26DAB0" w14:textId="2A2B9F93" w:rsidR="00A30E0F" w:rsidRDefault="00A30E0F" w:rsidP="00DE051C">
            <w:pPr>
              <w:jc w:val="center"/>
              <w:rPr>
                <w:rFonts w:ascii="Montserrat" w:hAnsi="Montserrat"/>
                <w:sz w:val="20"/>
                <w:szCs w:val="20"/>
              </w:rPr>
            </w:pPr>
            <w:r>
              <w:rPr>
                <w:rFonts w:ascii="Montserrat" w:hAnsi="Montserrat"/>
                <w:sz w:val="20"/>
                <w:szCs w:val="20"/>
              </w:rPr>
              <w:t>Transporte terrestre permanente (viaje redondo)</w:t>
            </w:r>
          </w:p>
        </w:tc>
        <w:tc>
          <w:tcPr>
            <w:tcW w:w="1843" w:type="dxa"/>
            <w:gridSpan w:val="2"/>
            <w:vMerge/>
            <w:shd w:val="clear" w:color="auto" w:fill="auto"/>
            <w:vAlign w:val="center"/>
          </w:tcPr>
          <w:p w14:paraId="10A09990" w14:textId="77777777" w:rsidR="00A30E0F" w:rsidRPr="008E55CA" w:rsidRDefault="00A30E0F" w:rsidP="00DE051C">
            <w:pPr>
              <w:jc w:val="center"/>
              <w:rPr>
                <w:rFonts w:ascii="Montserrat" w:hAnsi="Montserrat"/>
                <w:sz w:val="20"/>
                <w:szCs w:val="20"/>
              </w:rPr>
            </w:pPr>
          </w:p>
        </w:tc>
        <w:tc>
          <w:tcPr>
            <w:tcW w:w="1701" w:type="dxa"/>
            <w:vMerge/>
            <w:shd w:val="clear" w:color="auto" w:fill="auto"/>
            <w:vAlign w:val="center"/>
          </w:tcPr>
          <w:p w14:paraId="7C2FD418" w14:textId="77777777" w:rsidR="00A30E0F" w:rsidRPr="008E55CA" w:rsidRDefault="00A30E0F" w:rsidP="00DE051C">
            <w:pPr>
              <w:jc w:val="center"/>
              <w:rPr>
                <w:rFonts w:ascii="Montserrat" w:hAnsi="Montserrat"/>
                <w:sz w:val="20"/>
                <w:szCs w:val="20"/>
              </w:rPr>
            </w:pPr>
          </w:p>
        </w:tc>
      </w:tr>
      <w:tr w:rsidR="00A30E0F" w:rsidRPr="00412140" w14:paraId="5EDE5A57" w14:textId="77777777" w:rsidTr="00505984">
        <w:trPr>
          <w:trHeight w:val="640"/>
        </w:trPr>
        <w:tc>
          <w:tcPr>
            <w:tcW w:w="1134" w:type="dxa"/>
            <w:vMerge/>
            <w:shd w:val="clear" w:color="auto" w:fill="auto"/>
            <w:vAlign w:val="center"/>
          </w:tcPr>
          <w:p w14:paraId="2B8E970A" w14:textId="77777777" w:rsidR="00A30E0F" w:rsidRDefault="00A30E0F" w:rsidP="00DE051C">
            <w:pPr>
              <w:jc w:val="center"/>
              <w:rPr>
                <w:rFonts w:ascii="Montserrat" w:hAnsi="Montserrat"/>
                <w:sz w:val="20"/>
                <w:szCs w:val="20"/>
              </w:rPr>
            </w:pPr>
          </w:p>
        </w:tc>
        <w:tc>
          <w:tcPr>
            <w:tcW w:w="2268" w:type="dxa"/>
            <w:gridSpan w:val="2"/>
            <w:vMerge/>
            <w:shd w:val="clear" w:color="auto" w:fill="auto"/>
            <w:vAlign w:val="center"/>
          </w:tcPr>
          <w:p w14:paraId="18452FFB" w14:textId="77777777" w:rsidR="00A30E0F" w:rsidRPr="00D76D4E" w:rsidRDefault="00A30E0F" w:rsidP="00DE051C">
            <w:pPr>
              <w:jc w:val="center"/>
              <w:rPr>
                <w:rFonts w:ascii="Montserrat" w:hAnsi="Montserrat"/>
                <w:sz w:val="20"/>
                <w:szCs w:val="20"/>
              </w:rPr>
            </w:pPr>
          </w:p>
        </w:tc>
        <w:tc>
          <w:tcPr>
            <w:tcW w:w="2618" w:type="dxa"/>
            <w:gridSpan w:val="2"/>
            <w:shd w:val="clear" w:color="auto" w:fill="auto"/>
            <w:vAlign w:val="center"/>
          </w:tcPr>
          <w:p w14:paraId="314E5F64" w14:textId="6695922E" w:rsidR="00A30E0F" w:rsidRDefault="00A30E0F" w:rsidP="00DE051C">
            <w:pPr>
              <w:jc w:val="center"/>
              <w:rPr>
                <w:rFonts w:ascii="Montserrat" w:hAnsi="Montserrat"/>
                <w:sz w:val="20"/>
                <w:szCs w:val="20"/>
              </w:rPr>
            </w:pPr>
            <w:r>
              <w:rPr>
                <w:rFonts w:ascii="Montserrat" w:hAnsi="Montserrat"/>
                <w:sz w:val="20"/>
                <w:szCs w:val="20"/>
              </w:rPr>
              <w:t xml:space="preserve">Transporte terrestre temporal (Extracción, </w:t>
            </w:r>
            <w:r>
              <w:rPr>
                <w:rFonts w:ascii="Montserrat" w:hAnsi="Montserrat"/>
                <w:sz w:val="20"/>
                <w:szCs w:val="20"/>
              </w:rPr>
              <w:lastRenderedPageBreak/>
              <w:t>dispersión o reubicación)</w:t>
            </w:r>
          </w:p>
        </w:tc>
        <w:tc>
          <w:tcPr>
            <w:tcW w:w="1843" w:type="dxa"/>
            <w:gridSpan w:val="2"/>
            <w:vMerge/>
            <w:shd w:val="clear" w:color="auto" w:fill="auto"/>
            <w:vAlign w:val="center"/>
          </w:tcPr>
          <w:p w14:paraId="26AE4371" w14:textId="77777777" w:rsidR="00A30E0F" w:rsidRPr="008E55CA" w:rsidRDefault="00A30E0F" w:rsidP="00DE051C">
            <w:pPr>
              <w:jc w:val="center"/>
              <w:rPr>
                <w:rFonts w:ascii="Montserrat" w:hAnsi="Montserrat"/>
                <w:sz w:val="20"/>
                <w:szCs w:val="20"/>
              </w:rPr>
            </w:pPr>
          </w:p>
        </w:tc>
        <w:tc>
          <w:tcPr>
            <w:tcW w:w="1701" w:type="dxa"/>
            <w:vMerge/>
            <w:shd w:val="clear" w:color="auto" w:fill="auto"/>
            <w:vAlign w:val="center"/>
          </w:tcPr>
          <w:p w14:paraId="065DFDCD" w14:textId="77777777" w:rsidR="00A30E0F" w:rsidRPr="008E55CA" w:rsidRDefault="00A30E0F" w:rsidP="00DE051C">
            <w:pPr>
              <w:jc w:val="center"/>
              <w:rPr>
                <w:rFonts w:ascii="Montserrat" w:hAnsi="Montserrat"/>
                <w:sz w:val="20"/>
                <w:szCs w:val="20"/>
              </w:rPr>
            </w:pPr>
          </w:p>
        </w:tc>
      </w:tr>
      <w:tr w:rsidR="00A30E0F" w:rsidRPr="00412140" w14:paraId="0AE7E4C4" w14:textId="77777777" w:rsidTr="00505984">
        <w:trPr>
          <w:trHeight w:val="640"/>
        </w:trPr>
        <w:tc>
          <w:tcPr>
            <w:tcW w:w="1134" w:type="dxa"/>
            <w:vMerge w:val="restart"/>
            <w:shd w:val="clear" w:color="auto" w:fill="auto"/>
            <w:vAlign w:val="center"/>
          </w:tcPr>
          <w:p w14:paraId="3EA3F21B" w14:textId="7D3FF0A4" w:rsidR="00A30E0F" w:rsidRDefault="00A30E0F" w:rsidP="00DE051C">
            <w:pPr>
              <w:jc w:val="center"/>
              <w:rPr>
                <w:rFonts w:ascii="Montserrat" w:hAnsi="Montserrat"/>
                <w:sz w:val="20"/>
                <w:szCs w:val="20"/>
              </w:rPr>
            </w:pPr>
            <w:r>
              <w:rPr>
                <w:rFonts w:ascii="Montserrat" w:hAnsi="Montserrat"/>
                <w:sz w:val="20"/>
                <w:szCs w:val="20"/>
              </w:rPr>
              <w:t>5</w:t>
            </w:r>
          </w:p>
        </w:tc>
        <w:tc>
          <w:tcPr>
            <w:tcW w:w="2268" w:type="dxa"/>
            <w:gridSpan w:val="2"/>
            <w:vMerge w:val="restart"/>
            <w:shd w:val="clear" w:color="auto" w:fill="auto"/>
            <w:vAlign w:val="center"/>
          </w:tcPr>
          <w:p w14:paraId="328BD87E" w14:textId="0E0A1DFE" w:rsidR="00A30E0F" w:rsidRPr="00D76D4E" w:rsidRDefault="00A30E0F" w:rsidP="00DE051C">
            <w:pPr>
              <w:jc w:val="center"/>
              <w:rPr>
                <w:rFonts w:ascii="Montserrat" w:hAnsi="Montserrat"/>
                <w:sz w:val="20"/>
                <w:szCs w:val="20"/>
              </w:rPr>
            </w:pPr>
            <w:r w:rsidRPr="00D76D4E">
              <w:rPr>
                <w:rFonts w:ascii="Montserrat" w:hAnsi="Montserrat"/>
                <w:sz w:val="20"/>
                <w:szCs w:val="20"/>
              </w:rPr>
              <w:t>Colima</w:t>
            </w:r>
          </w:p>
        </w:tc>
        <w:tc>
          <w:tcPr>
            <w:tcW w:w="2618" w:type="dxa"/>
            <w:gridSpan w:val="2"/>
            <w:shd w:val="clear" w:color="auto" w:fill="auto"/>
            <w:vAlign w:val="center"/>
          </w:tcPr>
          <w:p w14:paraId="39FD15B7" w14:textId="064745BC" w:rsidR="00A30E0F" w:rsidRDefault="00A30E0F" w:rsidP="00DE051C">
            <w:pPr>
              <w:jc w:val="center"/>
              <w:rPr>
                <w:rFonts w:ascii="Montserrat" w:hAnsi="Montserrat"/>
                <w:sz w:val="20"/>
                <w:szCs w:val="20"/>
              </w:rPr>
            </w:pPr>
            <w:r>
              <w:rPr>
                <w:rFonts w:ascii="Montserrat" w:hAnsi="Montserrat"/>
                <w:sz w:val="20"/>
                <w:szCs w:val="20"/>
              </w:rPr>
              <w:t>Hospedaje permanente</w:t>
            </w:r>
          </w:p>
        </w:tc>
        <w:tc>
          <w:tcPr>
            <w:tcW w:w="1843" w:type="dxa"/>
            <w:gridSpan w:val="2"/>
            <w:vMerge w:val="restart"/>
            <w:shd w:val="clear" w:color="auto" w:fill="auto"/>
            <w:vAlign w:val="center"/>
          </w:tcPr>
          <w:p w14:paraId="3D36F34F" w14:textId="65E1B9F0" w:rsidR="00A30E0F" w:rsidRPr="008E55CA" w:rsidRDefault="00A30E0F" w:rsidP="00DE051C">
            <w:pPr>
              <w:jc w:val="center"/>
              <w:rPr>
                <w:rFonts w:ascii="Montserrat" w:hAnsi="Montserrat"/>
                <w:sz w:val="20"/>
                <w:szCs w:val="20"/>
              </w:rPr>
            </w:pPr>
            <w:r>
              <w:rPr>
                <w:rFonts w:ascii="Montserrat" w:hAnsi="Montserrat"/>
                <w:sz w:val="20"/>
                <w:szCs w:val="20"/>
              </w:rPr>
              <w:t>48</w:t>
            </w:r>
          </w:p>
        </w:tc>
        <w:tc>
          <w:tcPr>
            <w:tcW w:w="1701" w:type="dxa"/>
            <w:vMerge w:val="restart"/>
            <w:shd w:val="clear" w:color="auto" w:fill="auto"/>
            <w:vAlign w:val="center"/>
          </w:tcPr>
          <w:p w14:paraId="0020F1C6" w14:textId="1FA71072" w:rsidR="00A30E0F" w:rsidRPr="008E55CA" w:rsidRDefault="00A30E0F" w:rsidP="00DE051C">
            <w:pPr>
              <w:jc w:val="center"/>
              <w:rPr>
                <w:rFonts w:ascii="Montserrat" w:hAnsi="Montserrat"/>
                <w:sz w:val="20"/>
                <w:szCs w:val="20"/>
              </w:rPr>
            </w:pPr>
            <w:r w:rsidRPr="00A30E0F">
              <w:rPr>
                <w:rFonts w:ascii="Montserrat" w:hAnsi="Montserrat"/>
                <w:sz w:val="20"/>
                <w:szCs w:val="20"/>
              </w:rPr>
              <w:t>120</w:t>
            </w:r>
          </w:p>
        </w:tc>
      </w:tr>
      <w:tr w:rsidR="00A30E0F" w:rsidRPr="00412140" w14:paraId="263F5EA8" w14:textId="77777777" w:rsidTr="00505984">
        <w:trPr>
          <w:trHeight w:val="640"/>
        </w:trPr>
        <w:tc>
          <w:tcPr>
            <w:tcW w:w="1134" w:type="dxa"/>
            <w:vMerge/>
            <w:shd w:val="clear" w:color="auto" w:fill="auto"/>
            <w:vAlign w:val="center"/>
          </w:tcPr>
          <w:p w14:paraId="73800D0B" w14:textId="77777777" w:rsidR="00A30E0F" w:rsidRDefault="00A30E0F" w:rsidP="00DE051C">
            <w:pPr>
              <w:jc w:val="center"/>
              <w:rPr>
                <w:rFonts w:ascii="Montserrat" w:hAnsi="Montserrat"/>
                <w:sz w:val="20"/>
                <w:szCs w:val="20"/>
              </w:rPr>
            </w:pPr>
          </w:p>
        </w:tc>
        <w:tc>
          <w:tcPr>
            <w:tcW w:w="2268" w:type="dxa"/>
            <w:gridSpan w:val="2"/>
            <w:vMerge/>
            <w:shd w:val="clear" w:color="auto" w:fill="auto"/>
            <w:vAlign w:val="center"/>
          </w:tcPr>
          <w:p w14:paraId="128160DA" w14:textId="77777777" w:rsidR="00A30E0F" w:rsidRPr="00D76D4E" w:rsidRDefault="00A30E0F" w:rsidP="00DE051C">
            <w:pPr>
              <w:jc w:val="center"/>
              <w:rPr>
                <w:rFonts w:ascii="Montserrat" w:hAnsi="Montserrat"/>
                <w:sz w:val="20"/>
                <w:szCs w:val="20"/>
              </w:rPr>
            </w:pPr>
          </w:p>
        </w:tc>
        <w:tc>
          <w:tcPr>
            <w:tcW w:w="2618" w:type="dxa"/>
            <w:gridSpan w:val="2"/>
            <w:shd w:val="clear" w:color="auto" w:fill="auto"/>
            <w:vAlign w:val="center"/>
          </w:tcPr>
          <w:p w14:paraId="086D366F" w14:textId="774AF08B" w:rsidR="00A30E0F" w:rsidRDefault="00A30E0F" w:rsidP="00DE051C">
            <w:pPr>
              <w:jc w:val="center"/>
              <w:rPr>
                <w:rFonts w:ascii="Montserrat" w:hAnsi="Montserrat"/>
                <w:sz w:val="20"/>
                <w:szCs w:val="20"/>
              </w:rPr>
            </w:pPr>
            <w:r>
              <w:rPr>
                <w:rFonts w:ascii="Montserrat" w:hAnsi="Montserrat"/>
                <w:sz w:val="20"/>
                <w:szCs w:val="20"/>
              </w:rPr>
              <w:t>Hospedaje temporal</w:t>
            </w:r>
          </w:p>
        </w:tc>
        <w:tc>
          <w:tcPr>
            <w:tcW w:w="1843" w:type="dxa"/>
            <w:gridSpan w:val="2"/>
            <w:vMerge/>
            <w:shd w:val="clear" w:color="auto" w:fill="auto"/>
            <w:vAlign w:val="center"/>
          </w:tcPr>
          <w:p w14:paraId="60CDEC61" w14:textId="77777777" w:rsidR="00A30E0F" w:rsidRPr="008E55CA" w:rsidRDefault="00A30E0F" w:rsidP="00DE051C">
            <w:pPr>
              <w:jc w:val="center"/>
              <w:rPr>
                <w:rFonts w:ascii="Montserrat" w:hAnsi="Montserrat"/>
                <w:sz w:val="20"/>
                <w:szCs w:val="20"/>
              </w:rPr>
            </w:pPr>
          </w:p>
        </w:tc>
        <w:tc>
          <w:tcPr>
            <w:tcW w:w="1701" w:type="dxa"/>
            <w:vMerge/>
            <w:shd w:val="clear" w:color="auto" w:fill="auto"/>
            <w:vAlign w:val="center"/>
          </w:tcPr>
          <w:p w14:paraId="56F23DF2" w14:textId="77777777" w:rsidR="00A30E0F" w:rsidRPr="008E55CA" w:rsidRDefault="00A30E0F" w:rsidP="00DE051C">
            <w:pPr>
              <w:jc w:val="center"/>
              <w:rPr>
                <w:rFonts w:ascii="Montserrat" w:hAnsi="Montserrat"/>
                <w:sz w:val="20"/>
                <w:szCs w:val="20"/>
              </w:rPr>
            </w:pPr>
          </w:p>
        </w:tc>
      </w:tr>
      <w:tr w:rsidR="00A30E0F" w:rsidRPr="00412140" w14:paraId="107DA44B" w14:textId="77777777" w:rsidTr="00505984">
        <w:trPr>
          <w:trHeight w:val="640"/>
        </w:trPr>
        <w:tc>
          <w:tcPr>
            <w:tcW w:w="1134" w:type="dxa"/>
            <w:vMerge/>
            <w:shd w:val="clear" w:color="auto" w:fill="auto"/>
            <w:vAlign w:val="center"/>
          </w:tcPr>
          <w:p w14:paraId="22671D59" w14:textId="77777777" w:rsidR="00A30E0F" w:rsidRDefault="00A30E0F" w:rsidP="00DE051C">
            <w:pPr>
              <w:jc w:val="center"/>
              <w:rPr>
                <w:rFonts w:ascii="Montserrat" w:hAnsi="Montserrat"/>
                <w:sz w:val="20"/>
                <w:szCs w:val="20"/>
              </w:rPr>
            </w:pPr>
          </w:p>
        </w:tc>
        <w:tc>
          <w:tcPr>
            <w:tcW w:w="2268" w:type="dxa"/>
            <w:gridSpan w:val="2"/>
            <w:vMerge/>
            <w:shd w:val="clear" w:color="auto" w:fill="auto"/>
            <w:vAlign w:val="center"/>
          </w:tcPr>
          <w:p w14:paraId="68DDA2C4" w14:textId="77777777" w:rsidR="00A30E0F" w:rsidRPr="00D76D4E" w:rsidRDefault="00A30E0F" w:rsidP="00DE051C">
            <w:pPr>
              <w:jc w:val="center"/>
              <w:rPr>
                <w:rFonts w:ascii="Montserrat" w:hAnsi="Montserrat"/>
                <w:sz w:val="20"/>
                <w:szCs w:val="20"/>
              </w:rPr>
            </w:pPr>
          </w:p>
        </w:tc>
        <w:tc>
          <w:tcPr>
            <w:tcW w:w="2618" w:type="dxa"/>
            <w:gridSpan w:val="2"/>
            <w:shd w:val="clear" w:color="auto" w:fill="auto"/>
            <w:vAlign w:val="center"/>
          </w:tcPr>
          <w:p w14:paraId="19BA2554" w14:textId="10FB0DFE" w:rsidR="00A30E0F" w:rsidRDefault="00A30E0F" w:rsidP="00DE051C">
            <w:pPr>
              <w:jc w:val="center"/>
              <w:rPr>
                <w:rFonts w:ascii="Montserrat" w:hAnsi="Montserrat"/>
                <w:sz w:val="20"/>
                <w:szCs w:val="20"/>
              </w:rPr>
            </w:pPr>
            <w:r>
              <w:rPr>
                <w:rFonts w:ascii="Montserrat" w:hAnsi="Montserrat"/>
                <w:sz w:val="20"/>
                <w:szCs w:val="20"/>
              </w:rPr>
              <w:t xml:space="preserve">Alimentación </w:t>
            </w:r>
            <w:r>
              <w:rPr>
                <w:rFonts w:ascii="Montserrat" w:hAnsi="Montserrat"/>
                <w:sz w:val="20"/>
                <w:szCs w:val="20"/>
              </w:rPr>
              <w:br/>
              <w:t>(3 tiempos)</w:t>
            </w:r>
          </w:p>
        </w:tc>
        <w:tc>
          <w:tcPr>
            <w:tcW w:w="1843" w:type="dxa"/>
            <w:gridSpan w:val="2"/>
            <w:vMerge/>
            <w:shd w:val="clear" w:color="auto" w:fill="auto"/>
            <w:vAlign w:val="center"/>
          </w:tcPr>
          <w:p w14:paraId="1536BF1E" w14:textId="77777777" w:rsidR="00A30E0F" w:rsidRPr="008E55CA" w:rsidRDefault="00A30E0F" w:rsidP="00DE051C">
            <w:pPr>
              <w:jc w:val="center"/>
              <w:rPr>
                <w:rFonts w:ascii="Montserrat" w:hAnsi="Montserrat"/>
                <w:sz w:val="20"/>
                <w:szCs w:val="20"/>
              </w:rPr>
            </w:pPr>
          </w:p>
        </w:tc>
        <w:tc>
          <w:tcPr>
            <w:tcW w:w="1701" w:type="dxa"/>
            <w:vMerge/>
            <w:shd w:val="clear" w:color="auto" w:fill="auto"/>
            <w:vAlign w:val="center"/>
          </w:tcPr>
          <w:p w14:paraId="704E8CD4" w14:textId="77777777" w:rsidR="00A30E0F" w:rsidRPr="008E55CA" w:rsidRDefault="00A30E0F" w:rsidP="00DE051C">
            <w:pPr>
              <w:jc w:val="center"/>
              <w:rPr>
                <w:rFonts w:ascii="Montserrat" w:hAnsi="Montserrat"/>
                <w:sz w:val="20"/>
                <w:szCs w:val="20"/>
              </w:rPr>
            </w:pPr>
          </w:p>
        </w:tc>
      </w:tr>
      <w:tr w:rsidR="00A30E0F" w:rsidRPr="00412140" w14:paraId="6600B1DD" w14:textId="77777777" w:rsidTr="00505984">
        <w:trPr>
          <w:trHeight w:val="640"/>
        </w:trPr>
        <w:tc>
          <w:tcPr>
            <w:tcW w:w="1134" w:type="dxa"/>
            <w:vMerge/>
            <w:shd w:val="clear" w:color="auto" w:fill="auto"/>
            <w:vAlign w:val="center"/>
          </w:tcPr>
          <w:p w14:paraId="58C2203F" w14:textId="77777777" w:rsidR="00A30E0F" w:rsidRDefault="00A30E0F" w:rsidP="00DE051C">
            <w:pPr>
              <w:jc w:val="center"/>
              <w:rPr>
                <w:rFonts w:ascii="Montserrat" w:hAnsi="Montserrat"/>
                <w:sz w:val="20"/>
                <w:szCs w:val="20"/>
              </w:rPr>
            </w:pPr>
          </w:p>
        </w:tc>
        <w:tc>
          <w:tcPr>
            <w:tcW w:w="2268" w:type="dxa"/>
            <w:gridSpan w:val="2"/>
            <w:vMerge/>
            <w:shd w:val="clear" w:color="auto" w:fill="auto"/>
            <w:vAlign w:val="center"/>
          </w:tcPr>
          <w:p w14:paraId="2A5BE3AF" w14:textId="77777777" w:rsidR="00A30E0F" w:rsidRPr="00D76D4E" w:rsidRDefault="00A30E0F" w:rsidP="00DE051C">
            <w:pPr>
              <w:jc w:val="center"/>
              <w:rPr>
                <w:rFonts w:ascii="Montserrat" w:hAnsi="Montserrat"/>
                <w:sz w:val="20"/>
                <w:szCs w:val="20"/>
              </w:rPr>
            </w:pPr>
          </w:p>
        </w:tc>
        <w:tc>
          <w:tcPr>
            <w:tcW w:w="2618" w:type="dxa"/>
            <w:gridSpan w:val="2"/>
            <w:shd w:val="clear" w:color="auto" w:fill="auto"/>
            <w:vAlign w:val="center"/>
          </w:tcPr>
          <w:p w14:paraId="223A7F67" w14:textId="0A5488BE" w:rsidR="00A30E0F" w:rsidRDefault="00A30E0F" w:rsidP="00DE051C">
            <w:pPr>
              <w:jc w:val="center"/>
              <w:rPr>
                <w:rFonts w:ascii="Montserrat" w:hAnsi="Montserrat"/>
                <w:sz w:val="20"/>
                <w:szCs w:val="20"/>
              </w:rPr>
            </w:pPr>
            <w:r>
              <w:rPr>
                <w:rFonts w:ascii="Montserrat" w:hAnsi="Montserrat"/>
                <w:sz w:val="20"/>
                <w:szCs w:val="20"/>
              </w:rPr>
              <w:t>Transporte terrestre permanente (viaje redondo)</w:t>
            </w:r>
          </w:p>
        </w:tc>
        <w:tc>
          <w:tcPr>
            <w:tcW w:w="1843" w:type="dxa"/>
            <w:gridSpan w:val="2"/>
            <w:vMerge/>
            <w:shd w:val="clear" w:color="auto" w:fill="auto"/>
            <w:vAlign w:val="center"/>
          </w:tcPr>
          <w:p w14:paraId="39364931" w14:textId="77777777" w:rsidR="00A30E0F" w:rsidRPr="008E55CA" w:rsidRDefault="00A30E0F" w:rsidP="00DE051C">
            <w:pPr>
              <w:jc w:val="center"/>
              <w:rPr>
                <w:rFonts w:ascii="Montserrat" w:hAnsi="Montserrat"/>
                <w:sz w:val="20"/>
                <w:szCs w:val="20"/>
              </w:rPr>
            </w:pPr>
          </w:p>
        </w:tc>
        <w:tc>
          <w:tcPr>
            <w:tcW w:w="1701" w:type="dxa"/>
            <w:vMerge/>
            <w:shd w:val="clear" w:color="auto" w:fill="auto"/>
            <w:vAlign w:val="center"/>
          </w:tcPr>
          <w:p w14:paraId="72A2AE2C" w14:textId="77777777" w:rsidR="00A30E0F" w:rsidRPr="008E55CA" w:rsidRDefault="00A30E0F" w:rsidP="00DE051C">
            <w:pPr>
              <w:jc w:val="center"/>
              <w:rPr>
                <w:rFonts w:ascii="Montserrat" w:hAnsi="Montserrat"/>
                <w:sz w:val="20"/>
                <w:szCs w:val="20"/>
              </w:rPr>
            </w:pPr>
          </w:p>
        </w:tc>
      </w:tr>
      <w:tr w:rsidR="00A30E0F" w:rsidRPr="00412140" w14:paraId="1E7E463E" w14:textId="77777777" w:rsidTr="00505984">
        <w:trPr>
          <w:trHeight w:val="640"/>
        </w:trPr>
        <w:tc>
          <w:tcPr>
            <w:tcW w:w="1134" w:type="dxa"/>
            <w:vMerge/>
            <w:shd w:val="clear" w:color="auto" w:fill="auto"/>
            <w:vAlign w:val="center"/>
          </w:tcPr>
          <w:p w14:paraId="1D69C62E" w14:textId="77777777" w:rsidR="00A30E0F" w:rsidRDefault="00A30E0F" w:rsidP="00DE051C">
            <w:pPr>
              <w:jc w:val="center"/>
              <w:rPr>
                <w:rFonts w:ascii="Montserrat" w:hAnsi="Montserrat"/>
                <w:sz w:val="20"/>
                <w:szCs w:val="20"/>
              </w:rPr>
            </w:pPr>
          </w:p>
        </w:tc>
        <w:tc>
          <w:tcPr>
            <w:tcW w:w="2268" w:type="dxa"/>
            <w:gridSpan w:val="2"/>
            <w:vMerge/>
            <w:shd w:val="clear" w:color="auto" w:fill="auto"/>
            <w:vAlign w:val="center"/>
          </w:tcPr>
          <w:p w14:paraId="7DE4A760" w14:textId="77777777" w:rsidR="00A30E0F" w:rsidRPr="00D76D4E" w:rsidRDefault="00A30E0F" w:rsidP="00DE051C">
            <w:pPr>
              <w:jc w:val="center"/>
              <w:rPr>
                <w:rFonts w:ascii="Montserrat" w:hAnsi="Montserrat"/>
                <w:sz w:val="20"/>
                <w:szCs w:val="20"/>
              </w:rPr>
            </w:pPr>
          </w:p>
        </w:tc>
        <w:tc>
          <w:tcPr>
            <w:tcW w:w="2618" w:type="dxa"/>
            <w:gridSpan w:val="2"/>
            <w:shd w:val="clear" w:color="auto" w:fill="auto"/>
            <w:vAlign w:val="center"/>
          </w:tcPr>
          <w:p w14:paraId="47F617D1" w14:textId="680E8EBA" w:rsidR="00A30E0F" w:rsidRDefault="00A30E0F" w:rsidP="00DE051C">
            <w:pPr>
              <w:jc w:val="center"/>
              <w:rPr>
                <w:rFonts w:ascii="Montserrat" w:hAnsi="Montserrat"/>
                <w:sz w:val="20"/>
                <w:szCs w:val="20"/>
              </w:rPr>
            </w:pPr>
            <w:r>
              <w:rPr>
                <w:rFonts w:ascii="Montserrat" w:hAnsi="Montserrat"/>
                <w:sz w:val="20"/>
                <w:szCs w:val="20"/>
              </w:rPr>
              <w:t>Transporte terrestre temporal (Extracción, dispersión o reubicación)</w:t>
            </w:r>
          </w:p>
        </w:tc>
        <w:tc>
          <w:tcPr>
            <w:tcW w:w="1843" w:type="dxa"/>
            <w:gridSpan w:val="2"/>
            <w:vMerge/>
            <w:shd w:val="clear" w:color="auto" w:fill="auto"/>
            <w:vAlign w:val="center"/>
          </w:tcPr>
          <w:p w14:paraId="46FC9633" w14:textId="77777777" w:rsidR="00A30E0F" w:rsidRPr="008E55CA" w:rsidRDefault="00A30E0F" w:rsidP="00DE051C">
            <w:pPr>
              <w:jc w:val="center"/>
              <w:rPr>
                <w:rFonts w:ascii="Montserrat" w:hAnsi="Montserrat"/>
                <w:sz w:val="20"/>
                <w:szCs w:val="20"/>
              </w:rPr>
            </w:pPr>
          </w:p>
        </w:tc>
        <w:tc>
          <w:tcPr>
            <w:tcW w:w="1701" w:type="dxa"/>
            <w:vMerge/>
            <w:shd w:val="clear" w:color="auto" w:fill="auto"/>
            <w:vAlign w:val="center"/>
          </w:tcPr>
          <w:p w14:paraId="631B043B" w14:textId="77777777" w:rsidR="00A30E0F" w:rsidRPr="008E55CA" w:rsidRDefault="00A30E0F" w:rsidP="00DE051C">
            <w:pPr>
              <w:jc w:val="center"/>
              <w:rPr>
                <w:rFonts w:ascii="Montserrat" w:hAnsi="Montserrat"/>
                <w:sz w:val="20"/>
                <w:szCs w:val="20"/>
              </w:rPr>
            </w:pPr>
          </w:p>
        </w:tc>
      </w:tr>
      <w:tr w:rsidR="00A30E0F" w:rsidRPr="00412140" w14:paraId="3652CF2A" w14:textId="77777777" w:rsidTr="00505984">
        <w:trPr>
          <w:trHeight w:val="640"/>
        </w:trPr>
        <w:tc>
          <w:tcPr>
            <w:tcW w:w="1134" w:type="dxa"/>
            <w:vMerge w:val="restart"/>
            <w:shd w:val="clear" w:color="auto" w:fill="auto"/>
            <w:vAlign w:val="center"/>
          </w:tcPr>
          <w:p w14:paraId="1B06A738" w14:textId="357CB504" w:rsidR="00A30E0F" w:rsidRDefault="00A30E0F" w:rsidP="00DE051C">
            <w:pPr>
              <w:jc w:val="center"/>
              <w:rPr>
                <w:rFonts w:ascii="Montserrat" w:hAnsi="Montserrat"/>
                <w:sz w:val="20"/>
                <w:szCs w:val="20"/>
              </w:rPr>
            </w:pPr>
            <w:r>
              <w:rPr>
                <w:rFonts w:ascii="Montserrat" w:hAnsi="Montserrat"/>
                <w:sz w:val="20"/>
                <w:szCs w:val="20"/>
              </w:rPr>
              <w:t>6</w:t>
            </w:r>
          </w:p>
        </w:tc>
        <w:tc>
          <w:tcPr>
            <w:tcW w:w="2268" w:type="dxa"/>
            <w:gridSpan w:val="2"/>
            <w:vMerge w:val="restart"/>
            <w:shd w:val="clear" w:color="auto" w:fill="auto"/>
            <w:vAlign w:val="center"/>
          </w:tcPr>
          <w:p w14:paraId="6949D9F8" w14:textId="616331DC" w:rsidR="00A30E0F" w:rsidRPr="00D76D4E" w:rsidRDefault="00A30E0F" w:rsidP="00DE051C">
            <w:pPr>
              <w:jc w:val="center"/>
              <w:rPr>
                <w:rFonts w:ascii="Montserrat" w:hAnsi="Montserrat"/>
                <w:sz w:val="20"/>
                <w:szCs w:val="20"/>
              </w:rPr>
            </w:pPr>
            <w:r w:rsidRPr="00D76D4E">
              <w:rPr>
                <w:rFonts w:ascii="Montserrat" w:hAnsi="Montserrat"/>
                <w:sz w:val="20"/>
                <w:szCs w:val="20"/>
              </w:rPr>
              <w:t>Estado de México</w:t>
            </w:r>
          </w:p>
        </w:tc>
        <w:tc>
          <w:tcPr>
            <w:tcW w:w="2618" w:type="dxa"/>
            <w:gridSpan w:val="2"/>
            <w:shd w:val="clear" w:color="auto" w:fill="auto"/>
            <w:vAlign w:val="center"/>
          </w:tcPr>
          <w:p w14:paraId="513BFC00" w14:textId="4CAF5431" w:rsidR="00A30E0F" w:rsidRDefault="00A30E0F" w:rsidP="00DE051C">
            <w:pPr>
              <w:jc w:val="center"/>
              <w:rPr>
                <w:rFonts w:ascii="Montserrat" w:hAnsi="Montserrat"/>
                <w:sz w:val="20"/>
                <w:szCs w:val="20"/>
              </w:rPr>
            </w:pPr>
            <w:r>
              <w:rPr>
                <w:rFonts w:ascii="Montserrat" w:hAnsi="Montserrat"/>
                <w:sz w:val="20"/>
                <w:szCs w:val="20"/>
              </w:rPr>
              <w:t>Hospedaje permanente</w:t>
            </w:r>
          </w:p>
        </w:tc>
        <w:tc>
          <w:tcPr>
            <w:tcW w:w="1843" w:type="dxa"/>
            <w:gridSpan w:val="2"/>
            <w:vMerge w:val="restart"/>
            <w:shd w:val="clear" w:color="auto" w:fill="auto"/>
            <w:vAlign w:val="center"/>
          </w:tcPr>
          <w:p w14:paraId="053F5DFA" w14:textId="555DE533" w:rsidR="00A30E0F" w:rsidRPr="008E55CA" w:rsidRDefault="00A30E0F" w:rsidP="00DE051C">
            <w:pPr>
              <w:jc w:val="center"/>
              <w:rPr>
                <w:rFonts w:ascii="Montserrat" w:hAnsi="Montserrat"/>
                <w:sz w:val="20"/>
                <w:szCs w:val="20"/>
              </w:rPr>
            </w:pPr>
            <w:r>
              <w:rPr>
                <w:rFonts w:ascii="Montserrat" w:hAnsi="Montserrat"/>
                <w:sz w:val="20"/>
                <w:szCs w:val="20"/>
              </w:rPr>
              <w:t>58</w:t>
            </w:r>
          </w:p>
        </w:tc>
        <w:tc>
          <w:tcPr>
            <w:tcW w:w="1701" w:type="dxa"/>
            <w:vMerge w:val="restart"/>
            <w:shd w:val="clear" w:color="auto" w:fill="auto"/>
            <w:vAlign w:val="center"/>
          </w:tcPr>
          <w:p w14:paraId="6B04E85B" w14:textId="396EC61D" w:rsidR="00A30E0F" w:rsidRPr="008E55CA" w:rsidRDefault="00A30E0F" w:rsidP="00DE051C">
            <w:pPr>
              <w:jc w:val="center"/>
              <w:rPr>
                <w:rFonts w:ascii="Montserrat" w:hAnsi="Montserrat"/>
                <w:sz w:val="20"/>
                <w:szCs w:val="20"/>
              </w:rPr>
            </w:pPr>
            <w:r w:rsidRPr="00A30E0F">
              <w:rPr>
                <w:rFonts w:ascii="Montserrat" w:hAnsi="Montserrat"/>
                <w:sz w:val="20"/>
                <w:szCs w:val="20"/>
              </w:rPr>
              <w:t>145</w:t>
            </w:r>
          </w:p>
        </w:tc>
      </w:tr>
      <w:tr w:rsidR="00A30E0F" w:rsidRPr="00412140" w14:paraId="1314CBD9" w14:textId="77777777" w:rsidTr="00505984">
        <w:trPr>
          <w:trHeight w:val="640"/>
        </w:trPr>
        <w:tc>
          <w:tcPr>
            <w:tcW w:w="1134" w:type="dxa"/>
            <w:vMerge/>
            <w:shd w:val="clear" w:color="auto" w:fill="auto"/>
            <w:vAlign w:val="center"/>
          </w:tcPr>
          <w:p w14:paraId="10163437" w14:textId="77777777" w:rsidR="00A30E0F" w:rsidRDefault="00A30E0F" w:rsidP="00DE051C">
            <w:pPr>
              <w:jc w:val="center"/>
              <w:rPr>
                <w:rFonts w:ascii="Montserrat" w:hAnsi="Montserrat"/>
                <w:sz w:val="20"/>
                <w:szCs w:val="20"/>
              </w:rPr>
            </w:pPr>
          </w:p>
        </w:tc>
        <w:tc>
          <w:tcPr>
            <w:tcW w:w="2268" w:type="dxa"/>
            <w:gridSpan w:val="2"/>
            <w:vMerge/>
            <w:shd w:val="clear" w:color="auto" w:fill="auto"/>
            <w:vAlign w:val="center"/>
          </w:tcPr>
          <w:p w14:paraId="3EDDE9B0" w14:textId="77777777" w:rsidR="00A30E0F" w:rsidRPr="00D76D4E" w:rsidRDefault="00A30E0F" w:rsidP="00DE051C">
            <w:pPr>
              <w:jc w:val="center"/>
              <w:rPr>
                <w:rFonts w:ascii="Montserrat" w:hAnsi="Montserrat"/>
                <w:sz w:val="20"/>
                <w:szCs w:val="20"/>
              </w:rPr>
            </w:pPr>
          </w:p>
        </w:tc>
        <w:tc>
          <w:tcPr>
            <w:tcW w:w="2618" w:type="dxa"/>
            <w:gridSpan w:val="2"/>
            <w:shd w:val="clear" w:color="auto" w:fill="auto"/>
            <w:vAlign w:val="center"/>
          </w:tcPr>
          <w:p w14:paraId="625AD842" w14:textId="7D3DA8F9" w:rsidR="00A30E0F" w:rsidRDefault="00A30E0F" w:rsidP="00DE051C">
            <w:pPr>
              <w:jc w:val="center"/>
              <w:rPr>
                <w:rFonts w:ascii="Montserrat" w:hAnsi="Montserrat"/>
                <w:sz w:val="20"/>
                <w:szCs w:val="20"/>
              </w:rPr>
            </w:pPr>
            <w:r>
              <w:rPr>
                <w:rFonts w:ascii="Montserrat" w:hAnsi="Montserrat"/>
                <w:sz w:val="20"/>
                <w:szCs w:val="20"/>
              </w:rPr>
              <w:t>Hospedaje temporal</w:t>
            </w:r>
          </w:p>
        </w:tc>
        <w:tc>
          <w:tcPr>
            <w:tcW w:w="1843" w:type="dxa"/>
            <w:gridSpan w:val="2"/>
            <w:vMerge/>
            <w:shd w:val="clear" w:color="auto" w:fill="auto"/>
            <w:vAlign w:val="center"/>
          </w:tcPr>
          <w:p w14:paraId="52273537" w14:textId="77777777" w:rsidR="00A30E0F" w:rsidRPr="008E55CA" w:rsidRDefault="00A30E0F" w:rsidP="00DE051C">
            <w:pPr>
              <w:jc w:val="center"/>
              <w:rPr>
                <w:rFonts w:ascii="Montserrat" w:hAnsi="Montserrat"/>
                <w:sz w:val="20"/>
                <w:szCs w:val="20"/>
              </w:rPr>
            </w:pPr>
          </w:p>
        </w:tc>
        <w:tc>
          <w:tcPr>
            <w:tcW w:w="1701" w:type="dxa"/>
            <w:vMerge/>
            <w:shd w:val="clear" w:color="auto" w:fill="auto"/>
            <w:vAlign w:val="center"/>
          </w:tcPr>
          <w:p w14:paraId="453165A2" w14:textId="77777777" w:rsidR="00A30E0F" w:rsidRPr="008E55CA" w:rsidRDefault="00A30E0F" w:rsidP="00DE051C">
            <w:pPr>
              <w:jc w:val="center"/>
              <w:rPr>
                <w:rFonts w:ascii="Montserrat" w:hAnsi="Montserrat"/>
                <w:sz w:val="20"/>
                <w:szCs w:val="20"/>
              </w:rPr>
            </w:pPr>
          </w:p>
        </w:tc>
      </w:tr>
      <w:tr w:rsidR="00A30E0F" w:rsidRPr="00412140" w14:paraId="049195E9" w14:textId="77777777" w:rsidTr="00505984">
        <w:trPr>
          <w:trHeight w:val="640"/>
        </w:trPr>
        <w:tc>
          <w:tcPr>
            <w:tcW w:w="1134" w:type="dxa"/>
            <w:vMerge/>
            <w:shd w:val="clear" w:color="auto" w:fill="auto"/>
            <w:vAlign w:val="center"/>
          </w:tcPr>
          <w:p w14:paraId="22D84B8F" w14:textId="77777777" w:rsidR="00A30E0F" w:rsidRDefault="00A30E0F" w:rsidP="00DE051C">
            <w:pPr>
              <w:jc w:val="center"/>
              <w:rPr>
                <w:rFonts w:ascii="Montserrat" w:hAnsi="Montserrat"/>
                <w:sz w:val="20"/>
                <w:szCs w:val="20"/>
              </w:rPr>
            </w:pPr>
          </w:p>
        </w:tc>
        <w:tc>
          <w:tcPr>
            <w:tcW w:w="2268" w:type="dxa"/>
            <w:gridSpan w:val="2"/>
            <w:vMerge/>
            <w:shd w:val="clear" w:color="auto" w:fill="auto"/>
            <w:vAlign w:val="center"/>
          </w:tcPr>
          <w:p w14:paraId="5ED76897" w14:textId="77777777" w:rsidR="00A30E0F" w:rsidRPr="00D76D4E" w:rsidRDefault="00A30E0F" w:rsidP="00DE051C">
            <w:pPr>
              <w:jc w:val="center"/>
              <w:rPr>
                <w:rFonts w:ascii="Montserrat" w:hAnsi="Montserrat"/>
                <w:sz w:val="20"/>
                <w:szCs w:val="20"/>
              </w:rPr>
            </w:pPr>
          </w:p>
        </w:tc>
        <w:tc>
          <w:tcPr>
            <w:tcW w:w="2618" w:type="dxa"/>
            <w:gridSpan w:val="2"/>
            <w:shd w:val="clear" w:color="auto" w:fill="auto"/>
            <w:vAlign w:val="center"/>
          </w:tcPr>
          <w:p w14:paraId="08D4592D" w14:textId="41885C1B" w:rsidR="00A30E0F" w:rsidRDefault="00A30E0F" w:rsidP="00DE051C">
            <w:pPr>
              <w:jc w:val="center"/>
              <w:rPr>
                <w:rFonts w:ascii="Montserrat" w:hAnsi="Montserrat"/>
                <w:sz w:val="20"/>
                <w:szCs w:val="20"/>
              </w:rPr>
            </w:pPr>
            <w:r>
              <w:rPr>
                <w:rFonts w:ascii="Montserrat" w:hAnsi="Montserrat"/>
                <w:sz w:val="20"/>
                <w:szCs w:val="20"/>
              </w:rPr>
              <w:t xml:space="preserve">Alimentación </w:t>
            </w:r>
            <w:r>
              <w:rPr>
                <w:rFonts w:ascii="Montserrat" w:hAnsi="Montserrat"/>
                <w:sz w:val="20"/>
                <w:szCs w:val="20"/>
              </w:rPr>
              <w:br/>
              <w:t>(3 tiempos)</w:t>
            </w:r>
          </w:p>
        </w:tc>
        <w:tc>
          <w:tcPr>
            <w:tcW w:w="1843" w:type="dxa"/>
            <w:gridSpan w:val="2"/>
            <w:vMerge/>
            <w:shd w:val="clear" w:color="auto" w:fill="auto"/>
            <w:vAlign w:val="center"/>
          </w:tcPr>
          <w:p w14:paraId="556DD18A" w14:textId="77777777" w:rsidR="00A30E0F" w:rsidRPr="008E55CA" w:rsidRDefault="00A30E0F" w:rsidP="00DE051C">
            <w:pPr>
              <w:jc w:val="center"/>
              <w:rPr>
                <w:rFonts w:ascii="Montserrat" w:hAnsi="Montserrat"/>
                <w:sz w:val="20"/>
                <w:szCs w:val="20"/>
              </w:rPr>
            </w:pPr>
          </w:p>
        </w:tc>
        <w:tc>
          <w:tcPr>
            <w:tcW w:w="1701" w:type="dxa"/>
            <w:vMerge/>
            <w:shd w:val="clear" w:color="auto" w:fill="auto"/>
            <w:vAlign w:val="center"/>
          </w:tcPr>
          <w:p w14:paraId="710C6BD4" w14:textId="77777777" w:rsidR="00A30E0F" w:rsidRPr="008E55CA" w:rsidRDefault="00A30E0F" w:rsidP="00DE051C">
            <w:pPr>
              <w:jc w:val="center"/>
              <w:rPr>
                <w:rFonts w:ascii="Montserrat" w:hAnsi="Montserrat"/>
                <w:sz w:val="20"/>
                <w:szCs w:val="20"/>
              </w:rPr>
            </w:pPr>
          </w:p>
        </w:tc>
      </w:tr>
      <w:tr w:rsidR="00A30E0F" w:rsidRPr="00412140" w14:paraId="290C54EE" w14:textId="77777777" w:rsidTr="00505984">
        <w:trPr>
          <w:trHeight w:val="640"/>
        </w:trPr>
        <w:tc>
          <w:tcPr>
            <w:tcW w:w="1134" w:type="dxa"/>
            <w:vMerge/>
            <w:shd w:val="clear" w:color="auto" w:fill="auto"/>
            <w:vAlign w:val="center"/>
          </w:tcPr>
          <w:p w14:paraId="5AFD4C9F" w14:textId="77777777" w:rsidR="00A30E0F" w:rsidRDefault="00A30E0F" w:rsidP="00DE051C">
            <w:pPr>
              <w:jc w:val="center"/>
              <w:rPr>
                <w:rFonts w:ascii="Montserrat" w:hAnsi="Montserrat"/>
                <w:sz w:val="20"/>
                <w:szCs w:val="20"/>
              </w:rPr>
            </w:pPr>
          </w:p>
        </w:tc>
        <w:tc>
          <w:tcPr>
            <w:tcW w:w="2268" w:type="dxa"/>
            <w:gridSpan w:val="2"/>
            <w:vMerge/>
            <w:shd w:val="clear" w:color="auto" w:fill="auto"/>
            <w:vAlign w:val="center"/>
          </w:tcPr>
          <w:p w14:paraId="427168C5" w14:textId="77777777" w:rsidR="00A30E0F" w:rsidRPr="00D76D4E" w:rsidRDefault="00A30E0F" w:rsidP="00DE051C">
            <w:pPr>
              <w:jc w:val="center"/>
              <w:rPr>
                <w:rFonts w:ascii="Montserrat" w:hAnsi="Montserrat"/>
                <w:sz w:val="20"/>
                <w:szCs w:val="20"/>
              </w:rPr>
            </w:pPr>
          </w:p>
        </w:tc>
        <w:tc>
          <w:tcPr>
            <w:tcW w:w="2618" w:type="dxa"/>
            <w:gridSpan w:val="2"/>
            <w:shd w:val="clear" w:color="auto" w:fill="auto"/>
            <w:vAlign w:val="center"/>
          </w:tcPr>
          <w:p w14:paraId="13CD34D2" w14:textId="27425732" w:rsidR="00A30E0F" w:rsidRDefault="00A30E0F" w:rsidP="00DE051C">
            <w:pPr>
              <w:jc w:val="center"/>
              <w:rPr>
                <w:rFonts w:ascii="Montserrat" w:hAnsi="Montserrat"/>
                <w:sz w:val="20"/>
                <w:szCs w:val="20"/>
              </w:rPr>
            </w:pPr>
            <w:r>
              <w:rPr>
                <w:rFonts w:ascii="Montserrat" w:hAnsi="Montserrat"/>
                <w:sz w:val="20"/>
                <w:szCs w:val="20"/>
              </w:rPr>
              <w:t>Transporte terrestre permanente (viaje redondo)</w:t>
            </w:r>
          </w:p>
        </w:tc>
        <w:tc>
          <w:tcPr>
            <w:tcW w:w="1843" w:type="dxa"/>
            <w:gridSpan w:val="2"/>
            <w:vMerge/>
            <w:shd w:val="clear" w:color="auto" w:fill="auto"/>
            <w:vAlign w:val="center"/>
          </w:tcPr>
          <w:p w14:paraId="42701B4E" w14:textId="77777777" w:rsidR="00A30E0F" w:rsidRPr="008E55CA" w:rsidRDefault="00A30E0F" w:rsidP="00DE051C">
            <w:pPr>
              <w:jc w:val="center"/>
              <w:rPr>
                <w:rFonts w:ascii="Montserrat" w:hAnsi="Montserrat"/>
                <w:sz w:val="20"/>
                <w:szCs w:val="20"/>
              </w:rPr>
            </w:pPr>
          </w:p>
        </w:tc>
        <w:tc>
          <w:tcPr>
            <w:tcW w:w="1701" w:type="dxa"/>
            <w:vMerge/>
            <w:shd w:val="clear" w:color="auto" w:fill="auto"/>
            <w:vAlign w:val="center"/>
          </w:tcPr>
          <w:p w14:paraId="61D44FF5" w14:textId="77777777" w:rsidR="00A30E0F" w:rsidRPr="008E55CA" w:rsidRDefault="00A30E0F" w:rsidP="00DE051C">
            <w:pPr>
              <w:jc w:val="center"/>
              <w:rPr>
                <w:rFonts w:ascii="Montserrat" w:hAnsi="Montserrat"/>
                <w:sz w:val="20"/>
                <w:szCs w:val="20"/>
              </w:rPr>
            </w:pPr>
          </w:p>
        </w:tc>
      </w:tr>
      <w:tr w:rsidR="00A30E0F" w:rsidRPr="00412140" w14:paraId="1FA596B1" w14:textId="77777777" w:rsidTr="00505984">
        <w:trPr>
          <w:trHeight w:val="640"/>
        </w:trPr>
        <w:tc>
          <w:tcPr>
            <w:tcW w:w="1134" w:type="dxa"/>
            <w:vMerge/>
            <w:shd w:val="clear" w:color="auto" w:fill="auto"/>
            <w:vAlign w:val="center"/>
          </w:tcPr>
          <w:p w14:paraId="2D33C415" w14:textId="77777777" w:rsidR="00A30E0F" w:rsidRDefault="00A30E0F" w:rsidP="00DE051C">
            <w:pPr>
              <w:jc w:val="center"/>
              <w:rPr>
                <w:rFonts w:ascii="Montserrat" w:hAnsi="Montserrat"/>
                <w:sz w:val="20"/>
                <w:szCs w:val="20"/>
              </w:rPr>
            </w:pPr>
          </w:p>
        </w:tc>
        <w:tc>
          <w:tcPr>
            <w:tcW w:w="2268" w:type="dxa"/>
            <w:gridSpan w:val="2"/>
            <w:vMerge/>
            <w:shd w:val="clear" w:color="auto" w:fill="auto"/>
            <w:vAlign w:val="center"/>
          </w:tcPr>
          <w:p w14:paraId="35F62203" w14:textId="77777777" w:rsidR="00A30E0F" w:rsidRPr="00D76D4E" w:rsidRDefault="00A30E0F" w:rsidP="00DE051C">
            <w:pPr>
              <w:jc w:val="center"/>
              <w:rPr>
                <w:rFonts w:ascii="Montserrat" w:hAnsi="Montserrat"/>
                <w:sz w:val="20"/>
                <w:szCs w:val="20"/>
              </w:rPr>
            </w:pPr>
          </w:p>
        </w:tc>
        <w:tc>
          <w:tcPr>
            <w:tcW w:w="2618" w:type="dxa"/>
            <w:gridSpan w:val="2"/>
            <w:shd w:val="clear" w:color="auto" w:fill="auto"/>
            <w:vAlign w:val="center"/>
          </w:tcPr>
          <w:p w14:paraId="3E839266" w14:textId="3717D568" w:rsidR="00A30E0F" w:rsidRDefault="00A30E0F" w:rsidP="00DE051C">
            <w:pPr>
              <w:jc w:val="center"/>
              <w:rPr>
                <w:rFonts w:ascii="Montserrat" w:hAnsi="Montserrat"/>
                <w:sz w:val="20"/>
                <w:szCs w:val="20"/>
              </w:rPr>
            </w:pPr>
            <w:r>
              <w:rPr>
                <w:rFonts w:ascii="Montserrat" w:hAnsi="Montserrat"/>
                <w:sz w:val="20"/>
                <w:szCs w:val="20"/>
              </w:rPr>
              <w:t>Transporte terrestre temporal (Extracción, dispersión o reubicación)</w:t>
            </w:r>
          </w:p>
        </w:tc>
        <w:tc>
          <w:tcPr>
            <w:tcW w:w="1843" w:type="dxa"/>
            <w:gridSpan w:val="2"/>
            <w:vMerge/>
            <w:shd w:val="clear" w:color="auto" w:fill="auto"/>
            <w:vAlign w:val="center"/>
          </w:tcPr>
          <w:p w14:paraId="58942D91" w14:textId="77777777" w:rsidR="00A30E0F" w:rsidRPr="008E55CA" w:rsidRDefault="00A30E0F" w:rsidP="00DE051C">
            <w:pPr>
              <w:jc w:val="center"/>
              <w:rPr>
                <w:rFonts w:ascii="Montserrat" w:hAnsi="Montserrat"/>
                <w:sz w:val="20"/>
                <w:szCs w:val="20"/>
              </w:rPr>
            </w:pPr>
          </w:p>
        </w:tc>
        <w:tc>
          <w:tcPr>
            <w:tcW w:w="1701" w:type="dxa"/>
            <w:vMerge/>
            <w:shd w:val="clear" w:color="auto" w:fill="auto"/>
            <w:vAlign w:val="center"/>
          </w:tcPr>
          <w:p w14:paraId="47A4FDB3" w14:textId="77777777" w:rsidR="00A30E0F" w:rsidRPr="008E55CA" w:rsidRDefault="00A30E0F" w:rsidP="00DE051C">
            <w:pPr>
              <w:jc w:val="center"/>
              <w:rPr>
                <w:rFonts w:ascii="Montserrat" w:hAnsi="Montserrat"/>
                <w:sz w:val="20"/>
                <w:szCs w:val="20"/>
              </w:rPr>
            </w:pPr>
          </w:p>
        </w:tc>
      </w:tr>
      <w:tr w:rsidR="00A30E0F" w:rsidRPr="00412140" w14:paraId="2F48DC6E" w14:textId="77777777" w:rsidTr="00505984">
        <w:trPr>
          <w:trHeight w:val="640"/>
        </w:trPr>
        <w:tc>
          <w:tcPr>
            <w:tcW w:w="1134" w:type="dxa"/>
            <w:vMerge w:val="restart"/>
            <w:shd w:val="clear" w:color="auto" w:fill="auto"/>
            <w:vAlign w:val="center"/>
          </w:tcPr>
          <w:p w14:paraId="065B70E1" w14:textId="68346B6D" w:rsidR="00A30E0F" w:rsidRDefault="00A30E0F" w:rsidP="00DE051C">
            <w:pPr>
              <w:jc w:val="center"/>
              <w:rPr>
                <w:rFonts w:ascii="Montserrat" w:hAnsi="Montserrat"/>
                <w:sz w:val="20"/>
                <w:szCs w:val="20"/>
              </w:rPr>
            </w:pPr>
            <w:r>
              <w:rPr>
                <w:rFonts w:ascii="Montserrat" w:hAnsi="Montserrat"/>
                <w:sz w:val="20"/>
                <w:szCs w:val="20"/>
              </w:rPr>
              <w:t>7</w:t>
            </w:r>
          </w:p>
        </w:tc>
        <w:tc>
          <w:tcPr>
            <w:tcW w:w="2268" w:type="dxa"/>
            <w:gridSpan w:val="2"/>
            <w:vMerge w:val="restart"/>
            <w:shd w:val="clear" w:color="auto" w:fill="auto"/>
            <w:vAlign w:val="center"/>
          </w:tcPr>
          <w:p w14:paraId="7D060F72" w14:textId="5945DCCC" w:rsidR="00A30E0F" w:rsidRPr="00D76D4E" w:rsidRDefault="00A30E0F" w:rsidP="00DE051C">
            <w:pPr>
              <w:jc w:val="center"/>
              <w:rPr>
                <w:rFonts w:ascii="Montserrat" w:hAnsi="Montserrat"/>
                <w:sz w:val="20"/>
                <w:szCs w:val="20"/>
              </w:rPr>
            </w:pPr>
            <w:r w:rsidRPr="00D76D4E">
              <w:rPr>
                <w:rFonts w:ascii="Montserrat" w:hAnsi="Montserrat"/>
                <w:sz w:val="20"/>
                <w:szCs w:val="20"/>
              </w:rPr>
              <w:t>Guerrero</w:t>
            </w:r>
          </w:p>
        </w:tc>
        <w:tc>
          <w:tcPr>
            <w:tcW w:w="2618" w:type="dxa"/>
            <w:gridSpan w:val="2"/>
            <w:shd w:val="clear" w:color="auto" w:fill="auto"/>
            <w:vAlign w:val="center"/>
          </w:tcPr>
          <w:p w14:paraId="6C8B92F4" w14:textId="50332855" w:rsidR="00A30E0F" w:rsidRDefault="00A30E0F" w:rsidP="00DE051C">
            <w:pPr>
              <w:jc w:val="center"/>
              <w:rPr>
                <w:rFonts w:ascii="Montserrat" w:hAnsi="Montserrat"/>
                <w:sz w:val="20"/>
                <w:szCs w:val="20"/>
              </w:rPr>
            </w:pPr>
            <w:r>
              <w:rPr>
                <w:rFonts w:ascii="Montserrat" w:hAnsi="Montserrat"/>
                <w:sz w:val="20"/>
                <w:szCs w:val="20"/>
              </w:rPr>
              <w:t>Hospedaje permanente</w:t>
            </w:r>
          </w:p>
        </w:tc>
        <w:tc>
          <w:tcPr>
            <w:tcW w:w="1843" w:type="dxa"/>
            <w:gridSpan w:val="2"/>
            <w:vMerge w:val="restart"/>
            <w:shd w:val="clear" w:color="auto" w:fill="auto"/>
            <w:vAlign w:val="center"/>
          </w:tcPr>
          <w:p w14:paraId="4191954C" w14:textId="6E88F5BB" w:rsidR="00A30E0F" w:rsidRPr="008E55CA" w:rsidRDefault="00A30E0F" w:rsidP="00DE051C">
            <w:pPr>
              <w:jc w:val="center"/>
              <w:rPr>
                <w:rFonts w:ascii="Montserrat" w:hAnsi="Montserrat"/>
                <w:sz w:val="20"/>
                <w:szCs w:val="20"/>
              </w:rPr>
            </w:pPr>
            <w:r>
              <w:rPr>
                <w:rFonts w:ascii="Montserrat" w:hAnsi="Montserrat"/>
                <w:sz w:val="20"/>
                <w:szCs w:val="20"/>
              </w:rPr>
              <w:t>48</w:t>
            </w:r>
          </w:p>
        </w:tc>
        <w:tc>
          <w:tcPr>
            <w:tcW w:w="1701" w:type="dxa"/>
            <w:vMerge w:val="restart"/>
            <w:shd w:val="clear" w:color="auto" w:fill="auto"/>
            <w:vAlign w:val="center"/>
          </w:tcPr>
          <w:p w14:paraId="09196BCA" w14:textId="73087724" w:rsidR="00A30E0F" w:rsidRPr="008E55CA" w:rsidRDefault="00A30E0F" w:rsidP="00DE051C">
            <w:pPr>
              <w:jc w:val="center"/>
              <w:rPr>
                <w:rFonts w:ascii="Montserrat" w:hAnsi="Montserrat"/>
                <w:sz w:val="20"/>
                <w:szCs w:val="20"/>
              </w:rPr>
            </w:pPr>
            <w:r w:rsidRPr="00A30E0F">
              <w:rPr>
                <w:rFonts w:ascii="Montserrat" w:hAnsi="Montserrat"/>
                <w:sz w:val="20"/>
                <w:szCs w:val="20"/>
              </w:rPr>
              <w:t>120</w:t>
            </w:r>
          </w:p>
        </w:tc>
      </w:tr>
      <w:tr w:rsidR="00A30E0F" w:rsidRPr="00412140" w14:paraId="037E5379" w14:textId="77777777" w:rsidTr="00505984">
        <w:trPr>
          <w:trHeight w:val="640"/>
        </w:trPr>
        <w:tc>
          <w:tcPr>
            <w:tcW w:w="1134" w:type="dxa"/>
            <w:vMerge/>
            <w:shd w:val="clear" w:color="auto" w:fill="auto"/>
            <w:vAlign w:val="center"/>
          </w:tcPr>
          <w:p w14:paraId="543153F7" w14:textId="77777777" w:rsidR="00A30E0F" w:rsidRDefault="00A30E0F" w:rsidP="00DE051C">
            <w:pPr>
              <w:jc w:val="center"/>
              <w:rPr>
                <w:rFonts w:ascii="Montserrat" w:hAnsi="Montserrat"/>
                <w:sz w:val="20"/>
                <w:szCs w:val="20"/>
              </w:rPr>
            </w:pPr>
          </w:p>
        </w:tc>
        <w:tc>
          <w:tcPr>
            <w:tcW w:w="2268" w:type="dxa"/>
            <w:gridSpan w:val="2"/>
            <w:vMerge/>
            <w:shd w:val="clear" w:color="auto" w:fill="auto"/>
            <w:vAlign w:val="center"/>
          </w:tcPr>
          <w:p w14:paraId="036F1FB3" w14:textId="77777777" w:rsidR="00A30E0F" w:rsidRPr="00D76D4E" w:rsidRDefault="00A30E0F" w:rsidP="00DE051C">
            <w:pPr>
              <w:jc w:val="center"/>
              <w:rPr>
                <w:rFonts w:ascii="Montserrat" w:hAnsi="Montserrat"/>
                <w:sz w:val="20"/>
                <w:szCs w:val="20"/>
              </w:rPr>
            </w:pPr>
          </w:p>
        </w:tc>
        <w:tc>
          <w:tcPr>
            <w:tcW w:w="2618" w:type="dxa"/>
            <w:gridSpan w:val="2"/>
            <w:shd w:val="clear" w:color="auto" w:fill="auto"/>
            <w:vAlign w:val="center"/>
          </w:tcPr>
          <w:p w14:paraId="591FB7E5" w14:textId="559F296F" w:rsidR="00A30E0F" w:rsidRDefault="00A30E0F" w:rsidP="00DE051C">
            <w:pPr>
              <w:jc w:val="center"/>
              <w:rPr>
                <w:rFonts w:ascii="Montserrat" w:hAnsi="Montserrat"/>
                <w:sz w:val="20"/>
                <w:szCs w:val="20"/>
              </w:rPr>
            </w:pPr>
            <w:r>
              <w:rPr>
                <w:rFonts w:ascii="Montserrat" w:hAnsi="Montserrat"/>
                <w:sz w:val="20"/>
                <w:szCs w:val="20"/>
              </w:rPr>
              <w:t>Hospedaje temporal</w:t>
            </w:r>
          </w:p>
        </w:tc>
        <w:tc>
          <w:tcPr>
            <w:tcW w:w="1843" w:type="dxa"/>
            <w:gridSpan w:val="2"/>
            <w:vMerge/>
            <w:shd w:val="clear" w:color="auto" w:fill="auto"/>
            <w:vAlign w:val="center"/>
          </w:tcPr>
          <w:p w14:paraId="30DEA9EE" w14:textId="77777777" w:rsidR="00A30E0F" w:rsidRPr="008E55CA" w:rsidRDefault="00A30E0F" w:rsidP="00DE051C">
            <w:pPr>
              <w:jc w:val="center"/>
              <w:rPr>
                <w:rFonts w:ascii="Montserrat" w:hAnsi="Montserrat"/>
                <w:sz w:val="20"/>
                <w:szCs w:val="20"/>
              </w:rPr>
            </w:pPr>
          </w:p>
        </w:tc>
        <w:tc>
          <w:tcPr>
            <w:tcW w:w="1701" w:type="dxa"/>
            <w:vMerge/>
            <w:shd w:val="clear" w:color="auto" w:fill="auto"/>
            <w:vAlign w:val="center"/>
          </w:tcPr>
          <w:p w14:paraId="6929CBDA" w14:textId="77777777" w:rsidR="00A30E0F" w:rsidRPr="008E55CA" w:rsidRDefault="00A30E0F" w:rsidP="00DE051C">
            <w:pPr>
              <w:jc w:val="center"/>
              <w:rPr>
                <w:rFonts w:ascii="Montserrat" w:hAnsi="Montserrat"/>
                <w:sz w:val="20"/>
                <w:szCs w:val="20"/>
              </w:rPr>
            </w:pPr>
          </w:p>
        </w:tc>
      </w:tr>
      <w:tr w:rsidR="00A30E0F" w:rsidRPr="00412140" w14:paraId="5D3CD62E" w14:textId="77777777" w:rsidTr="00505984">
        <w:trPr>
          <w:trHeight w:val="640"/>
        </w:trPr>
        <w:tc>
          <w:tcPr>
            <w:tcW w:w="1134" w:type="dxa"/>
            <w:vMerge/>
            <w:shd w:val="clear" w:color="auto" w:fill="auto"/>
            <w:vAlign w:val="center"/>
          </w:tcPr>
          <w:p w14:paraId="51FA89E7" w14:textId="77777777" w:rsidR="00A30E0F" w:rsidRDefault="00A30E0F" w:rsidP="00DE051C">
            <w:pPr>
              <w:jc w:val="center"/>
              <w:rPr>
                <w:rFonts w:ascii="Montserrat" w:hAnsi="Montserrat"/>
                <w:sz w:val="20"/>
                <w:szCs w:val="20"/>
              </w:rPr>
            </w:pPr>
          </w:p>
        </w:tc>
        <w:tc>
          <w:tcPr>
            <w:tcW w:w="2268" w:type="dxa"/>
            <w:gridSpan w:val="2"/>
            <w:vMerge/>
            <w:shd w:val="clear" w:color="auto" w:fill="auto"/>
            <w:vAlign w:val="center"/>
          </w:tcPr>
          <w:p w14:paraId="13893544" w14:textId="77777777" w:rsidR="00A30E0F" w:rsidRPr="00D76D4E" w:rsidRDefault="00A30E0F" w:rsidP="00DE051C">
            <w:pPr>
              <w:jc w:val="center"/>
              <w:rPr>
                <w:rFonts w:ascii="Montserrat" w:hAnsi="Montserrat"/>
                <w:sz w:val="20"/>
                <w:szCs w:val="20"/>
              </w:rPr>
            </w:pPr>
          </w:p>
        </w:tc>
        <w:tc>
          <w:tcPr>
            <w:tcW w:w="2618" w:type="dxa"/>
            <w:gridSpan w:val="2"/>
            <w:shd w:val="clear" w:color="auto" w:fill="auto"/>
            <w:vAlign w:val="center"/>
          </w:tcPr>
          <w:p w14:paraId="11CD3D16" w14:textId="56055805" w:rsidR="00A30E0F" w:rsidRDefault="00A30E0F" w:rsidP="00DE051C">
            <w:pPr>
              <w:jc w:val="center"/>
              <w:rPr>
                <w:rFonts w:ascii="Montserrat" w:hAnsi="Montserrat"/>
                <w:sz w:val="20"/>
                <w:szCs w:val="20"/>
              </w:rPr>
            </w:pPr>
            <w:r>
              <w:rPr>
                <w:rFonts w:ascii="Montserrat" w:hAnsi="Montserrat"/>
                <w:sz w:val="20"/>
                <w:szCs w:val="20"/>
              </w:rPr>
              <w:t xml:space="preserve">Alimentación </w:t>
            </w:r>
            <w:r>
              <w:rPr>
                <w:rFonts w:ascii="Montserrat" w:hAnsi="Montserrat"/>
                <w:sz w:val="20"/>
                <w:szCs w:val="20"/>
              </w:rPr>
              <w:br/>
              <w:t>(3 tiempos)</w:t>
            </w:r>
          </w:p>
        </w:tc>
        <w:tc>
          <w:tcPr>
            <w:tcW w:w="1843" w:type="dxa"/>
            <w:gridSpan w:val="2"/>
            <w:vMerge/>
            <w:shd w:val="clear" w:color="auto" w:fill="auto"/>
            <w:vAlign w:val="center"/>
          </w:tcPr>
          <w:p w14:paraId="09AD1E22" w14:textId="77777777" w:rsidR="00A30E0F" w:rsidRPr="008E55CA" w:rsidRDefault="00A30E0F" w:rsidP="00DE051C">
            <w:pPr>
              <w:jc w:val="center"/>
              <w:rPr>
                <w:rFonts w:ascii="Montserrat" w:hAnsi="Montserrat"/>
                <w:sz w:val="20"/>
                <w:szCs w:val="20"/>
              </w:rPr>
            </w:pPr>
          </w:p>
        </w:tc>
        <w:tc>
          <w:tcPr>
            <w:tcW w:w="1701" w:type="dxa"/>
            <w:vMerge/>
            <w:shd w:val="clear" w:color="auto" w:fill="auto"/>
            <w:vAlign w:val="center"/>
          </w:tcPr>
          <w:p w14:paraId="5169A71D" w14:textId="77777777" w:rsidR="00A30E0F" w:rsidRPr="008E55CA" w:rsidRDefault="00A30E0F" w:rsidP="00DE051C">
            <w:pPr>
              <w:jc w:val="center"/>
              <w:rPr>
                <w:rFonts w:ascii="Montserrat" w:hAnsi="Montserrat"/>
                <w:sz w:val="20"/>
                <w:szCs w:val="20"/>
              </w:rPr>
            </w:pPr>
          </w:p>
        </w:tc>
      </w:tr>
      <w:tr w:rsidR="00A30E0F" w:rsidRPr="00412140" w14:paraId="7126F392" w14:textId="77777777" w:rsidTr="00505984">
        <w:trPr>
          <w:trHeight w:val="640"/>
        </w:trPr>
        <w:tc>
          <w:tcPr>
            <w:tcW w:w="1134" w:type="dxa"/>
            <w:vMerge/>
            <w:shd w:val="clear" w:color="auto" w:fill="auto"/>
            <w:vAlign w:val="center"/>
          </w:tcPr>
          <w:p w14:paraId="51145CC4" w14:textId="77777777" w:rsidR="00A30E0F" w:rsidRDefault="00A30E0F" w:rsidP="00DE051C">
            <w:pPr>
              <w:jc w:val="center"/>
              <w:rPr>
                <w:rFonts w:ascii="Montserrat" w:hAnsi="Montserrat"/>
                <w:sz w:val="20"/>
                <w:szCs w:val="20"/>
              </w:rPr>
            </w:pPr>
          </w:p>
        </w:tc>
        <w:tc>
          <w:tcPr>
            <w:tcW w:w="2268" w:type="dxa"/>
            <w:gridSpan w:val="2"/>
            <w:vMerge/>
            <w:shd w:val="clear" w:color="auto" w:fill="auto"/>
            <w:vAlign w:val="center"/>
          </w:tcPr>
          <w:p w14:paraId="1537A4D2" w14:textId="77777777" w:rsidR="00A30E0F" w:rsidRPr="00D76D4E" w:rsidRDefault="00A30E0F" w:rsidP="00DE051C">
            <w:pPr>
              <w:jc w:val="center"/>
              <w:rPr>
                <w:rFonts w:ascii="Montserrat" w:hAnsi="Montserrat"/>
                <w:sz w:val="20"/>
                <w:szCs w:val="20"/>
              </w:rPr>
            </w:pPr>
          </w:p>
        </w:tc>
        <w:tc>
          <w:tcPr>
            <w:tcW w:w="2618" w:type="dxa"/>
            <w:gridSpan w:val="2"/>
            <w:shd w:val="clear" w:color="auto" w:fill="auto"/>
            <w:vAlign w:val="center"/>
          </w:tcPr>
          <w:p w14:paraId="12BAC90F" w14:textId="260EA9B6" w:rsidR="00A30E0F" w:rsidRDefault="00A30E0F" w:rsidP="00DE051C">
            <w:pPr>
              <w:jc w:val="center"/>
              <w:rPr>
                <w:rFonts w:ascii="Montserrat" w:hAnsi="Montserrat"/>
                <w:sz w:val="20"/>
                <w:szCs w:val="20"/>
              </w:rPr>
            </w:pPr>
            <w:r>
              <w:rPr>
                <w:rFonts w:ascii="Montserrat" w:hAnsi="Montserrat"/>
                <w:sz w:val="20"/>
                <w:szCs w:val="20"/>
              </w:rPr>
              <w:t>Transporte terrestre permanente (viaje redondo)</w:t>
            </w:r>
          </w:p>
        </w:tc>
        <w:tc>
          <w:tcPr>
            <w:tcW w:w="1843" w:type="dxa"/>
            <w:gridSpan w:val="2"/>
            <w:vMerge/>
            <w:shd w:val="clear" w:color="auto" w:fill="auto"/>
            <w:vAlign w:val="center"/>
          </w:tcPr>
          <w:p w14:paraId="22C003D7" w14:textId="77777777" w:rsidR="00A30E0F" w:rsidRPr="008E55CA" w:rsidRDefault="00A30E0F" w:rsidP="00DE051C">
            <w:pPr>
              <w:jc w:val="center"/>
              <w:rPr>
                <w:rFonts w:ascii="Montserrat" w:hAnsi="Montserrat"/>
                <w:sz w:val="20"/>
                <w:szCs w:val="20"/>
              </w:rPr>
            </w:pPr>
          </w:p>
        </w:tc>
        <w:tc>
          <w:tcPr>
            <w:tcW w:w="1701" w:type="dxa"/>
            <w:vMerge/>
            <w:shd w:val="clear" w:color="auto" w:fill="auto"/>
            <w:vAlign w:val="center"/>
          </w:tcPr>
          <w:p w14:paraId="3B601C35" w14:textId="77777777" w:rsidR="00A30E0F" w:rsidRPr="008E55CA" w:rsidRDefault="00A30E0F" w:rsidP="00DE051C">
            <w:pPr>
              <w:jc w:val="center"/>
              <w:rPr>
                <w:rFonts w:ascii="Montserrat" w:hAnsi="Montserrat"/>
                <w:sz w:val="20"/>
                <w:szCs w:val="20"/>
              </w:rPr>
            </w:pPr>
          </w:p>
        </w:tc>
      </w:tr>
      <w:tr w:rsidR="00A30E0F" w:rsidRPr="00412140" w14:paraId="544E9FEA" w14:textId="77777777" w:rsidTr="00505984">
        <w:trPr>
          <w:trHeight w:val="640"/>
        </w:trPr>
        <w:tc>
          <w:tcPr>
            <w:tcW w:w="1134" w:type="dxa"/>
            <w:vMerge/>
            <w:shd w:val="clear" w:color="auto" w:fill="auto"/>
            <w:vAlign w:val="center"/>
          </w:tcPr>
          <w:p w14:paraId="3FEE08F8" w14:textId="77777777" w:rsidR="00A30E0F" w:rsidRDefault="00A30E0F" w:rsidP="00DE051C">
            <w:pPr>
              <w:jc w:val="center"/>
              <w:rPr>
                <w:rFonts w:ascii="Montserrat" w:hAnsi="Montserrat"/>
                <w:sz w:val="20"/>
                <w:szCs w:val="20"/>
              </w:rPr>
            </w:pPr>
          </w:p>
        </w:tc>
        <w:tc>
          <w:tcPr>
            <w:tcW w:w="2268" w:type="dxa"/>
            <w:gridSpan w:val="2"/>
            <w:vMerge/>
            <w:shd w:val="clear" w:color="auto" w:fill="auto"/>
            <w:vAlign w:val="center"/>
          </w:tcPr>
          <w:p w14:paraId="29DAEABC" w14:textId="77777777" w:rsidR="00A30E0F" w:rsidRPr="00D76D4E" w:rsidRDefault="00A30E0F" w:rsidP="00DE051C">
            <w:pPr>
              <w:jc w:val="center"/>
              <w:rPr>
                <w:rFonts w:ascii="Montserrat" w:hAnsi="Montserrat"/>
                <w:sz w:val="20"/>
                <w:szCs w:val="20"/>
              </w:rPr>
            </w:pPr>
          </w:p>
        </w:tc>
        <w:tc>
          <w:tcPr>
            <w:tcW w:w="2618" w:type="dxa"/>
            <w:gridSpan w:val="2"/>
            <w:shd w:val="clear" w:color="auto" w:fill="auto"/>
            <w:vAlign w:val="center"/>
          </w:tcPr>
          <w:p w14:paraId="4E6C0391" w14:textId="1B916231" w:rsidR="00A30E0F" w:rsidRDefault="00A30E0F" w:rsidP="00DE051C">
            <w:pPr>
              <w:jc w:val="center"/>
              <w:rPr>
                <w:rFonts w:ascii="Montserrat" w:hAnsi="Montserrat"/>
                <w:sz w:val="20"/>
                <w:szCs w:val="20"/>
              </w:rPr>
            </w:pPr>
            <w:r>
              <w:rPr>
                <w:rFonts w:ascii="Montserrat" w:hAnsi="Montserrat"/>
                <w:sz w:val="20"/>
                <w:szCs w:val="20"/>
              </w:rPr>
              <w:t>Transporte terrestre temporal (Extracción, dispersión o reubicación)</w:t>
            </w:r>
          </w:p>
        </w:tc>
        <w:tc>
          <w:tcPr>
            <w:tcW w:w="1843" w:type="dxa"/>
            <w:gridSpan w:val="2"/>
            <w:vMerge/>
            <w:shd w:val="clear" w:color="auto" w:fill="auto"/>
            <w:vAlign w:val="center"/>
          </w:tcPr>
          <w:p w14:paraId="20D1A047" w14:textId="77777777" w:rsidR="00A30E0F" w:rsidRPr="008E55CA" w:rsidRDefault="00A30E0F" w:rsidP="00DE051C">
            <w:pPr>
              <w:jc w:val="center"/>
              <w:rPr>
                <w:rFonts w:ascii="Montserrat" w:hAnsi="Montserrat"/>
                <w:sz w:val="20"/>
                <w:szCs w:val="20"/>
              </w:rPr>
            </w:pPr>
          </w:p>
        </w:tc>
        <w:tc>
          <w:tcPr>
            <w:tcW w:w="1701" w:type="dxa"/>
            <w:vMerge/>
            <w:shd w:val="clear" w:color="auto" w:fill="auto"/>
            <w:vAlign w:val="center"/>
          </w:tcPr>
          <w:p w14:paraId="24FE8C07" w14:textId="77777777" w:rsidR="00A30E0F" w:rsidRPr="008E55CA" w:rsidRDefault="00A30E0F" w:rsidP="00DE051C">
            <w:pPr>
              <w:jc w:val="center"/>
              <w:rPr>
                <w:rFonts w:ascii="Montserrat" w:hAnsi="Montserrat"/>
                <w:sz w:val="20"/>
                <w:szCs w:val="20"/>
              </w:rPr>
            </w:pPr>
          </w:p>
        </w:tc>
      </w:tr>
      <w:tr w:rsidR="00A30E0F" w:rsidRPr="00412140" w14:paraId="188B8983" w14:textId="77777777" w:rsidTr="00505984">
        <w:trPr>
          <w:trHeight w:val="640"/>
        </w:trPr>
        <w:tc>
          <w:tcPr>
            <w:tcW w:w="1134" w:type="dxa"/>
            <w:vMerge w:val="restart"/>
            <w:shd w:val="clear" w:color="auto" w:fill="auto"/>
            <w:vAlign w:val="center"/>
          </w:tcPr>
          <w:p w14:paraId="0DC47263" w14:textId="62064661" w:rsidR="00A30E0F" w:rsidRDefault="00A30E0F" w:rsidP="00DE051C">
            <w:pPr>
              <w:jc w:val="center"/>
              <w:rPr>
                <w:rFonts w:ascii="Montserrat" w:hAnsi="Montserrat"/>
                <w:sz w:val="20"/>
                <w:szCs w:val="20"/>
              </w:rPr>
            </w:pPr>
            <w:r>
              <w:rPr>
                <w:rFonts w:ascii="Montserrat" w:hAnsi="Montserrat"/>
                <w:sz w:val="20"/>
                <w:szCs w:val="20"/>
              </w:rPr>
              <w:t>8</w:t>
            </w:r>
          </w:p>
        </w:tc>
        <w:tc>
          <w:tcPr>
            <w:tcW w:w="2268" w:type="dxa"/>
            <w:gridSpan w:val="2"/>
            <w:vMerge w:val="restart"/>
            <w:shd w:val="clear" w:color="auto" w:fill="auto"/>
            <w:vAlign w:val="center"/>
          </w:tcPr>
          <w:p w14:paraId="4464FB75" w14:textId="6A8DEE92" w:rsidR="00A30E0F" w:rsidRPr="00D76D4E" w:rsidRDefault="00A30E0F" w:rsidP="00DE051C">
            <w:pPr>
              <w:jc w:val="center"/>
              <w:rPr>
                <w:rFonts w:ascii="Montserrat" w:hAnsi="Montserrat"/>
                <w:sz w:val="20"/>
                <w:szCs w:val="20"/>
              </w:rPr>
            </w:pPr>
            <w:r w:rsidRPr="00D76D4E">
              <w:rPr>
                <w:rFonts w:ascii="Montserrat" w:hAnsi="Montserrat"/>
                <w:sz w:val="20"/>
                <w:szCs w:val="20"/>
              </w:rPr>
              <w:t>Hidalgo</w:t>
            </w:r>
          </w:p>
        </w:tc>
        <w:tc>
          <w:tcPr>
            <w:tcW w:w="2618" w:type="dxa"/>
            <w:gridSpan w:val="2"/>
            <w:shd w:val="clear" w:color="auto" w:fill="auto"/>
            <w:vAlign w:val="center"/>
          </w:tcPr>
          <w:p w14:paraId="710F99E2" w14:textId="2C97F48C" w:rsidR="00A30E0F" w:rsidRDefault="00A30E0F" w:rsidP="00DE051C">
            <w:pPr>
              <w:jc w:val="center"/>
              <w:rPr>
                <w:rFonts w:ascii="Montserrat" w:hAnsi="Montserrat"/>
                <w:sz w:val="20"/>
                <w:szCs w:val="20"/>
              </w:rPr>
            </w:pPr>
            <w:r>
              <w:rPr>
                <w:rFonts w:ascii="Montserrat" w:hAnsi="Montserrat"/>
                <w:sz w:val="20"/>
                <w:szCs w:val="20"/>
              </w:rPr>
              <w:t>Hospedaje permanente</w:t>
            </w:r>
          </w:p>
        </w:tc>
        <w:tc>
          <w:tcPr>
            <w:tcW w:w="1843" w:type="dxa"/>
            <w:gridSpan w:val="2"/>
            <w:vMerge w:val="restart"/>
            <w:shd w:val="clear" w:color="auto" w:fill="auto"/>
            <w:vAlign w:val="center"/>
          </w:tcPr>
          <w:p w14:paraId="7E8F5FE5" w14:textId="2F04FCA6" w:rsidR="00A30E0F" w:rsidRPr="008E55CA" w:rsidRDefault="00A30E0F" w:rsidP="00DE051C">
            <w:pPr>
              <w:jc w:val="center"/>
              <w:rPr>
                <w:rFonts w:ascii="Montserrat" w:hAnsi="Montserrat"/>
                <w:sz w:val="20"/>
                <w:szCs w:val="20"/>
              </w:rPr>
            </w:pPr>
            <w:r>
              <w:rPr>
                <w:rFonts w:ascii="Montserrat" w:hAnsi="Montserrat"/>
                <w:sz w:val="20"/>
                <w:szCs w:val="20"/>
              </w:rPr>
              <w:t>80</w:t>
            </w:r>
          </w:p>
        </w:tc>
        <w:tc>
          <w:tcPr>
            <w:tcW w:w="1701" w:type="dxa"/>
            <w:vMerge w:val="restart"/>
            <w:shd w:val="clear" w:color="auto" w:fill="auto"/>
            <w:vAlign w:val="center"/>
          </w:tcPr>
          <w:p w14:paraId="5D5ECA80" w14:textId="6D5D2B04" w:rsidR="00A30E0F" w:rsidRPr="008E55CA" w:rsidRDefault="00A30E0F" w:rsidP="00DE051C">
            <w:pPr>
              <w:jc w:val="center"/>
              <w:rPr>
                <w:rFonts w:ascii="Montserrat" w:hAnsi="Montserrat"/>
                <w:sz w:val="20"/>
                <w:szCs w:val="20"/>
              </w:rPr>
            </w:pPr>
            <w:r w:rsidRPr="00A30E0F">
              <w:rPr>
                <w:rFonts w:ascii="Montserrat" w:hAnsi="Montserrat"/>
                <w:sz w:val="20"/>
                <w:szCs w:val="20"/>
              </w:rPr>
              <w:t>200</w:t>
            </w:r>
          </w:p>
        </w:tc>
      </w:tr>
      <w:tr w:rsidR="00A30E0F" w:rsidRPr="00412140" w14:paraId="275A6316" w14:textId="77777777" w:rsidTr="00505984">
        <w:trPr>
          <w:trHeight w:val="640"/>
        </w:trPr>
        <w:tc>
          <w:tcPr>
            <w:tcW w:w="1134" w:type="dxa"/>
            <w:vMerge/>
            <w:shd w:val="clear" w:color="auto" w:fill="auto"/>
            <w:vAlign w:val="center"/>
          </w:tcPr>
          <w:p w14:paraId="7BB9CD1D" w14:textId="77777777" w:rsidR="00A30E0F" w:rsidRDefault="00A30E0F" w:rsidP="00DE051C">
            <w:pPr>
              <w:jc w:val="center"/>
              <w:rPr>
                <w:rFonts w:ascii="Montserrat" w:hAnsi="Montserrat"/>
                <w:sz w:val="20"/>
                <w:szCs w:val="20"/>
              </w:rPr>
            </w:pPr>
          </w:p>
        </w:tc>
        <w:tc>
          <w:tcPr>
            <w:tcW w:w="2268" w:type="dxa"/>
            <w:gridSpan w:val="2"/>
            <w:vMerge/>
            <w:shd w:val="clear" w:color="auto" w:fill="auto"/>
            <w:vAlign w:val="center"/>
          </w:tcPr>
          <w:p w14:paraId="21FED017" w14:textId="77777777" w:rsidR="00A30E0F" w:rsidRPr="00D76D4E" w:rsidRDefault="00A30E0F" w:rsidP="00DE051C">
            <w:pPr>
              <w:jc w:val="center"/>
              <w:rPr>
                <w:rFonts w:ascii="Montserrat" w:hAnsi="Montserrat"/>
                <w:sz w:val="20"/>
                <w:szCs w:val="20"/>
              </w:rPr>
            </w:pPr>
          </w:p>
        </w:tc>
        <w:tc>
          <w:tcPr>
            <w:tcW w:w="2618" w:type="dxa"/>
            <w:gridSpan w:val="2"/>
            <w:shd w:val="clear" w:color="auto" w:fill="auto"/>
            <w:vAlign w:val="center"/>
          </w:tcPr>
          <w:p w14:paraId="4781D441" w14:textId="5C8D5BED" w:rsidR="00A30E0F" w:rsidRDefault="00A30E0F" w:rsidP="00DE051C">
            <w:pPr>
              <w:jc w:val="center"/>
              <w:rPr>
                <w:rFonts w:ascii="Montserrat" w:hAnsi="Montserrat"/>
                <w:sz w:val="20"/>
                <w:szCs w:val="20"/>
              </w:rPr>
            </w:pPr>
            <w:r>
              <w:rPr>
                <w:rFonts w:ascii="Montserrat" w:hAnsi="Montserrat"/>
                <w:sz w:val="20"/>
                <w:szCs w:val="20"/>
              </w:rPr>
              <w:t>Hospedaje temporal</w:t>
            </w:r>
          </w:p>
        </w:tc>
        <w:tc>
          <w:tcPr>
            <w:tcW w:w="1843" w:type="dxa"/>
            <w:gridSpan w:val="2"/>
            <w:vMerge/>
            <w:shd w:val="clear" w:color="auto" w:fill="auto"/>
            <w:vAlign w:val="center"/>
          </w:tcPr>
          <w:p w14:paraId="5AB8898B" w14:textId="77777777" w:rsidR="00A30E0F" w:rsidRPr="008E55CA" w:rsidRDefault="00A30E0F" w:rsidP="00DE051C">
            <w:pPr>
              <w:jc w:val="center"/>
              <w:rPr>
                <w:rFonts w:ascii="Montserrat" w:hAnsi="Montserrat"/>
                <w:sz w:val="20"/>
                <w:szCs w:val="20"/>
              </w:rPr>
            </w:pPr>
          </w:p>
        </w:tc>
        <w:tc>
          <w:tcPr>
            <w:tcW w:w="1701" w:type="dxa"/>
            <w:vMerge/>
            <w:shd w:val="clear" w:color="auto" w:fill="auto"/>
            <w:vAlign w:val="center"/>
          </w:tcPr>
          <w:p w14:paraId="748181B8" w14:textId="77777777" w:rsidR="00A30E0F" w:rsidRPr="008E55CA" w:rsidRDefault="00A30E0F" w:rsidP="00DE051C">
            <w:pPr>
              <w:jc w:val="center"/>
              <w:rPr>
                <w:rFonts w:ascii="Montserrat" w:hAnsi="Montserrat"/>
                <w:sz w:val="20"/>
                <w:szCs w:val="20"/>
              </w:rPr>
            </w:pPr>
          </w:p>
        </w:tc>
      </w:tr>
      <w:tr w:rsidR="00A30E0F" w:rsidRPr="00412140" w14:paraId="169C9B21" w14:textId="77777777" w:rsidTr="00505984">
        <w:trPr>
          <w:trHeight w:val="640"/>
        </w:trPr>
        <w:tc>
          <w:tcPr>
            <w:tcW w:w="1134" w:type="dxa"/>
            <w:vMerge/>
            <w:shd w:val="clear" w:color="auto" w:fill="auto"/>
            <w:vAlign w:val="center"/>
          </w:tcPr>
          <w:p w14:paraId="2CD86D34" w14:textId="77777777" w:rsidR="00A30E0F" w:rsidRDefault="00A30E0F" w:rsidP="00DE051C">
            <w:pPr>
              <w:jc w:val="center"/>
              <w:rPr>
                <w:rFonts w:ascii="Montserrat" w:hAnsi="Montserrat"/>
                <w:sz w:val="20"/>
                <w:szCs w:val="20"/>
              </w:rPr>
            </w:pPr>
          </w:p>
        </w:tc>
        <w:tc>
          <w:tcPr>
            <w:tcW w:w="2268" w:type="dxa"/>
            <w:gridSpan w:val="2"/>
            <w:vMerge/>
            <w:shd w:val="clear" w:color="auto" w:fill="auto"/>
            <w:vAlign w:val="center"/>
          </w:tcPr>
          <w:p w14:paraId="05E22C6D" w14:textId="77777777" w:rsidR="00A30E0F" w:rsidRPr="00D76D4E" w:rsidRDefault="00A30E0F" w:rsidP="00DE051C">
            <w:pPr>
              <w:jc w:val="center"/>
              <w:rPr>
                <w:rFonts w:ascii="Montserrat" w:hAnsi="Montserrat"/>
                <w:sz w:val="20"/>
                <w:szCs w:val="20"/>
              </w:rPr>
            </w:pPr>
          </w:p>
        </w:tc>
        <w:tc>
          <w:tcPr>
            <w:tcW w:w="2618" w:type="dxa"/>
            <w:gridSpan w:val="2"/>
            <w:shd w:val="clear" w:color="auto" w:fill="auto"/>
            <w:vAlign w:val="center"/>
          </w:tcPr>
          <w:p w14:paraId="50CEFE7B" w14:textId="360C6E5C" w:rsidR="00A30E0F" w:rsidRDefault="00A30E0F" w:rsidP="00DE051C">
            <w:pPr>
              <w:jc w:val="center"/>
              <w:rPr>
                <w:rFonts w:ascii="Montserrat" w:hAnsi="Montserrat"/>
                <w:sz w:val="20"/>
                <w:szCs w:val="20"/>
              </w:rPr>
            </w:pPr>
            <w:r>
              <w:rPr>
                <w:rFonts w:ascii="Montserrat" w:hAnsi="Montserrat"/>
                <w:sz w:val="20"/>
                <w:szCs w:val="20"/>
              </w:rPr>
              <w:t xml:space="preserve">Alimentación </w:t>
            </w:r>
            <w:r>
              <w:rPr>
                <w:rFonts w:ascii="Montserrat" w:hAnsi="Montserrat"/>
                <w:sz w:val="20"/>
                <w:szCs w:val="20"/>
              </w:rPr>
              <w:br/>
              <w:t>(3 tiempos)</w:t>
            </w:r>
          </w:p>
        </w:tc>
        <w:tc>
          <w:tcPr>
            <w:tcW w:w="1843" w:type="dxa"/>
            <w:gridSpan w:val="2"/>
            <w:vMerge/>
            <w:shd w:val="clear" w:color="auto" w:fill="auto"/>
            <w:vAlign w:val="center"/>
          </w:tcPr>
          <w:p w14:paraId="300586F5" w14:textId="77777777" w:rsidR="00A30E0F" w:rsidRPr="008E55CA" w:rsidRDefault="00A30E0F" w:rsidP="00DE051C">
            <w:pPr>
              <w:jc w:val="center"/>
              <w:rPr>
                <w:rFonts w:ascii="Montserrat" w:hAnsi="Montserrat"/>
                <w:sz w:val="20"/>
                <w:szCs w:val="20"/>
              </w:rPr>
            </w:pPr>
          </w:p>
        </w:tc>
        <w:tc>
          <w:tcPr>
            <w:tcW w:w="1701" w:type="dxa"/>
            <w:vMerge/>
            <w:shd w:val="clear" w:color="auto" w:fill="auto"/>
            <w:vAlign w:val="center"/>
          </w:tcPr>
          <w:p w14:paraId="5F172969" w14:textId="77777777" w:rsidR="00A30E0F" w:rsidRPr="008E55CA" w:rsidRDefault="00A30E0F" w:rsidP="00DE051C">
            <w:pPr>
              <w:jc w:val="center"/>
              <w:rPr>
                <w:rFonts w:ascii="Montserrat" w:hAnsi="Montserrat"/>
                <w:sz w:val="20"/>
                <w:szCs w:val="20"/>
              </w:rPr>
            </w:pPr>
          </w:p>
        </w:tc>
      </w:tr>
      <w:tr w:rsidR="00A30E0F" w:rsidRPr="00412140" w14:paraId="029516A6" w14:textId="77777777" w:rsidTr="00505984">
        <w:trPr>
          <w:trHeight w:val="640"/>
        </w:trPr>
        <w:tc>
          <w:tcPr>
            <w:tcW w:w="1134" w:type="dxa"/>
            <w:vMerge/>
            <w:shd w:val="clear" w:color="auto" w:fill="auto"/>
            <w:vAlign w:val="center"/>
          </w:tcPr>
          <w:p w14:paraId="796758EA" w14:textId="77777777" w:rsidR="00A30E0F" w:rsidRDefault="00A30E0F" w:rsidP="00DE051C">
            <w:pPr>
              <w:jc w:val="center"/>
              <w:rPr>
                <w:rFonts w:ascii="Montserrat" w:hAnsi="Montserrat"/>
                <w:sz w:val="20"/>
                <w:szCs w:val="20"/>
              </w:rPr>
            </w:pPr>
          </w:p>
        </w:tc>
        <w:tc>
          <w:tcPr>
            <w:tcW w:w="2268" w:type="dxa"/>
            <w:gridSpan w:val="2"/>
            <w:vMerge/>
            <w:shd w:val="clear" w:color="auto" w:fill="auto"/>
            <w:vAlign w:val="center"/>
          </w:tcPr>
          <w:p w14:paraId="0CCAF06A" w14:textId="77777777" w:rsidR="00A30E0F" w:rsidRPr="00D76D4E" w:rsidRDefault="00A30E0F" w:rsidP="00DE051C">
            <w:pPr>
              <w:jc w:val="center"/>
              <w:rPr>
                <w:rFonts w:ascii="Montserrat" w:hAnsi="Montserrat"/>
                <w:sz w:val="20"/>
                <w:szCs w:val="20"/>
              </w:rPr>
            </w:pPr>
          </w:p>
        </w:tc>
        <w:tc>
          <w:tcPr>
            <w:tcW w:w="2618" w:type="dxa"/>
            <w:gridSpan w:val="2"/>
            <w:shd w:val="clear" w:color="auto" w:fill="auto"/>
            <w:vAlign w:val="center"/>
          </w:tcPr>
          <w:p w14:paraId="6075B918" w14:textId="15F2A268" w:rsidR="00A30E0F" w:rsidRDefault="00A30E0F" w:rsidP="00DE051C">
            <w:pPr>
              <w:jc w:val="center"/>
              <w:rPr>
                <w:rFonts w:ascii="Montserrat" w:hAnsi="Montserrat"/>
                <w:sz w:val="20"/>
                <w:szCs w:val="20"/>
              </w:rPr>
            </w:pPr>
            <w:r>
              <w:rPr>
                <w:rFonts w:ascii="Montserrat" w:hAnsi="Montserrat"/>
                <w:sz w:val="20"/>
                <w:szCs w:val="20"/>
              </w:rPr>
              <w:t>Transporte terrestre permanente (viaje redondo)</w:t>
            </w:r>
          </w:p>
        </w:tc>
        <w:tc>
          <w:tcPr>
            <w:tcW w:w="1843" w:type="dxa"/>
            <w:gridSpan w:val="2"/>
            <w:vMerge/>
            <w:shd w:val="clear" w:color="auto" w:fill="auto"/>
            <w:vAlign w:val="center"/>
          </w:tcPr>
          <w:p w14:paraId="1F4ABC77" w14:textId="77777777" w:rsidR="00A30E0F" w:rsidRPr="008E55CA" w:rsidRDefault="00A30E0F" w:rsidP="00DE051C">
            <w:pPr>
              <w:jc w:val="center"/>
              <w:rPr>
                <w:rFonts w:ascii="Montserrat" w:hAnsi="Montserrat"/>
                <w:sz w:val="20"/>
                <w:szCs w:val="20"/>
              </w:rPr>
            </w:pPr>
          </w:p>
        </w:tc>
        <w:tc>
          <w:tcPr>
            <w:tcW w:w="1701" w:type="dxa"/>
            <w:vMerge/>
            <w:shd w:val="clear" w:color="auto" w:fill="auto"/>
            <w:vAlign w:val="center"/>
          </w:tcPr>
          <w:p w14:paraId="112CE68B" w14:textId="77777777" w:rsidR="00A30E0F" w:rsidRPr="008E55CA" w:rsidRDefault="00A30E0F" w:rsidP="00DE051C">
            <w:pPr>
              <w:jc w:val="center"/>
              <w:rPr>
                <w:rFonts w:ascii="Montserrat" w:hAnsi="Montserrat"/>
                <w:sz w:val="20"/>
                <w:szCs w:val="20"/>
              </w:rPr>
            </w:pPr>
          </w:p>
        </w:tc>
      </w:tr>
      <w:tr w:rsidR="00A30E0F" w:rsidRPr="00412140" w14:paraId="289DEC5F" w14:textId="77777777" w:rsidTr="00505984">
        <w:trPr>
          <w:trHeight w:val="640"/>
        </w:trPr>
        <w:tc>
          <w:tcPr>
            <w:tcW w:w="1134" w:type="dxa"/>
            <w:vMerge/>
            <w:shd w:val="clear" w:color="auto" w:fill="auto"/>
            <w:vAlign w:val="center"/>
          </w:tcPr>
          <w:p w14:paraId="6CC25AFE" w14:textId="77777777" w:rsidR="00A30E0F" w:rsidRDefault="00A30E0F" w:rsidP="00DE051C">
            <w:pPr>
              <w:jc w:val="center"/>
              <w:rPr>
                <w:rFonts w:ascii="Montserrat" w:hAnsi="Montserrat"/>
                <w:sz w:val="20"/>
                <w:szCs w:val="20"/>
              </w:rPr>
            </w:pPr>
          </w:p>
        </w:tc>
        <w:tc>
          <w:tcPr>
            <w:tcW w:w="2268" w:type="dxa"/>
            <w:gridSpan w:val="2"/>
            <w:vMerge/>
            <w:shd w:val="clear" w:color="auto" w:fill="auto"/>
            <w:vAlign w:val="center"/>
          </w:tcPr>
          <w:p w14:paraId="7729BFA0" w14:textId="77777777" w:rsidR="00A30E0F" w:rsidRPr="00D76D4E" w:rsidRDefault="00A30E0F" w:rsidP="00DE051C">
            <w:pPr>
              <w:jc w:val="center"/>
              <w:rPr>
                <w:rFonts w:ascii="Montserrat" w:hAnsi="Montserrat"/>
                <w:sz w:val="20"/>
                <w:szCs w:val="20"/>
              </w:rPr>
            </w:pPr>
          </w:p>
        </w:tc>
        <w:tc>
          <w:tcPr>
            <w:tcW w:w="2618" w:type="dxa"/>
            <w:gridSpan w:val="2"/>
            <w:shd w:val="clear" w:color="auto" w:fill="auto"/>
            <w:vAlign w:val="center"/>
          </w:tcPr>
          <w:p w14:paraId="17A958FC" w14:textId="184D213D" w:rsidR="00A30E0F" w:rsidRDefault="00A30E0F" w:rsidP="00DE051C">
            <w:pPr>
              <w:jc w:val="center"/>
              <w:rPr>
                <w:rFonts w:ascii="Montserrat" w:hAnsi="Montserrat"/>
                <w:sz w:val="20"/>
                <w:szCs w:val="20"/>
              </w:rPr>
            </w:pPr>
            <w:r>
              <w:rPr>
                <w:rFonts w:ascii="Montserrat" w:hAnsi="Montserrat"/>
                <w:sz w:val="20"/>
                <w:szCs w:val="20"/>
              </w:rPr>
              <w:t>Transporte terrestre temporal (Extracción, dispersión o reubicación)</w:t>
            </w:r>
          </w:p>
        </w:tc>
        <w:tc>
          <w:tcPr>
            <w:tcW w:w="1843" w:type="dxa"/>
            <w:gridSpan w:val="2"/>
            <w:vMerge/>
            <w:shd w:val="clear" w:color="auto" w:fill="auto"/>
            <w:vAlign w:val="center"/>
          </w:tcPr>
          <w:p w14:paraId="56C778C3" w14:textId="77777777" w:rsidR="00A30E0F" w:rsidRPr="008E55CA" w:rsidRDefault="00A30E0F" w:rsidP="00DE051C">
            <w:pPr>
              <w:jc w:val="center"/>
              <w:rPr>
                <w:rFonts w:ascii="Montserrat" w:hAnsi="Montserrat"/>
                <w:sz w:val="20"/>
                <w:szCs w:val="20"/>
              </w:rPr>
            </w:pPr>
          </w:p>
        </w:tc>
        <w:tc>
          <w:tcPr>
            <w:tcW w:w="1701" w:type="dxa"/>
            <w:vMerge/>
            <w:shd w:val="clear" w:color="auto" w:fill="auto"/>
            <w:vAlign w:val="center"/>
          </w:tcPr>
          <w:p w14:paraId="3D70BA0A" w14:textId="77777777" w:rsidR="00A30E0F" w:rsidRPr="008E55CA" w:rsidRDefault="00A30E0F" w:rsidP="00DE051C">
            <w:pPr>
              <w:jc w:val="center"/>
              <w:rPr>
                <w:rFonts w:ascii="Montserrat" w:hAnsi="Montserrat"/>
                <w:sz w:val="20"/>
                <w:szCs w:val="20"/>
              </w:rPr>
            </w:pPr>
          </w:p>
        </w:tc>
      </w:tr>
      <w:tr w:rsidR="00A30E0F" w:rsidRPr="00412140" w14:paraId="3E04F20C" w14:textId="77777777" w:rsidTr="00505984">
        <w:trPr>
          <w:trHeight w:val="640"/>
        </w:trPr>
        <w:tc>
          <w:tcPr>
            <w:tcW w:w="1134" w:type="dxa"/>
            <w:vMerge w:val="restart"/>
            <w:shd w:val="clear" w:color="auto" w:fill="auto"/>
            <w:vAlign w:val="center"/>
          </w:tcPr>
          <w:p w14:paraId="4A2EC166" w14:textId="162203C9" w:rsidR="00A30E0F" w:rsidRDefault="00A30E0F" w:rsidP="00DE051C">
            <w:pPr>
              <w:jc w:val="center"/>
              <w:rPr>
                <w:rFonts w:ascii="Montserrat" w:hAnsi="Montserrat"/>
                <w:sz w:val="20"/>
                <w:szCs w:val="20"/>
              </w:rPr>
            </w:pPr>
            <w:r>
              <w:rPr>
                <w:rFonts w:ascii="Montserrat" w:hAnsi="Montserrat"/>
                <w:sz w:val="20"/>
                <w:szCs w:val="20"/>
              </w:rPr>
              <w:t>9</w:t>
            </w:r>
          </w:p>
        </w:tc>
        <w:tc>
          <w:tcPr>
            <w:tcW w:w="2268" w:type="dxa"/>
            <w:gridSpan w:val="2"/>
            <w:vMerge w:val="restart"/>
            <w:shd w:val="clear" w:color="auto" w:fill="auto"/>
            <w:vAlign w:val="center"/>
          </w:tcPr>
          <w:p w14:paraId="7EBE4AFB" w14:textId="30EC3EAC" w:rsidR="00A30E0F" w:rsidRPr="00D76D4E" w:rsidRDefault="00A30E0F" w:rsidP="00DE051C">
            <w:pPr>
              <w:jc w:val="center"/>
              <w:rPr>
                <w:rFonts w:ascii="Montserrat" w:hAnsi="Montserrat"/>
                <w:sz w:val="20"/>
                <w:szCs w:val="20"/>
              </w:rPr>
            </w:pPr>
            <w:r w:rsidRPr="00D76D4E">
              <w:rPr>
                <w:rFonts w:ascii="Montserrat" w:hAnsi="Montserrat"/>
                <w:sz w:val="20"/>
                <w:szCs w:val="20"/>
              </w:rPr>
              <w:t>Michoacán</w:t>
            </w:r>
          </w:p>
        </w:tc>
        <w:tc>
          <w:tcPr>
            <w:tcW w:w="2618" w:type="dxa"/>
            <w:gridSpan w:val="2"/>
            <w:shd w:val="clear" w:color="auto" w:fill="auto"/>
            <w:vAlign w:val="center"/>
          </w:tcPr>
          <w:p w14:paraId="654F72B9" w14:textId="46A4CC40" w:rsidR="00A30E0F" w:rsidRDefault="00A30E0F" w:rsidP="00DE051C">
            <w:pPr>
              <w:jc w:val="center"/>
              <w:rPr>
                <w:rFonts w:ascii="Montserrat" w:hAnsi="Montserrat"/>
                <w:sz w:val="20"/>
                <w:szCs w:val="20"/>
              </w:rPr>
            </w:pPr>
            <w:r>
              <w:rPr>
                <w:rFonts w:ascii="Montserrat" w:hAnsi="Montserrat"/>
                <w:sz w:val="20"/>
                <w:szCs w:val="20"/>
              </w:rPr>
              <w:t>Hospedaje permanente</w:t>
            </w:r>
          </w:p>
        </w:tc>
        <w:tc>
          <w:tcPr>
            <w:tcW w:w="1843" w:type="dxa"/>
            <w:gridSpan w:val="2"/>
            <w:vMerge w:val="restart"/>
            <w:shd w:val="clear" w:color="auto" w:fill="auto"/>
            <w:vAlign w:val="center"/>
          </w:tcPr>
          <w:p w14:paraId="33F100A5" w14:textId="0A61712B" w:rsidR="00A30E0F" w:rsidRPr="008E55CA" w:rsidRDefault="00A30E0F" w:rsidP="00DE051C">
            <w:pPr>
              <w:jc w:val="center"/>
              <w:rPr>
                <w:rFonts w:ascii="Montserrat" w:hAnsi="Montserrat"/>
                <w:sz w:val="20"/>
                <w:szCs w:val="20"/>
              </w:rPr>
            </w:pPr>
            <w:r>
              <w:rPr>
                <w:rFonts w:ascii="Montserrat" w:hAnsi="Montserrat"/>
                <w:sz w:val="20"/>
                <w:szCs w:val="20"/>
              </w:rPr>
              <w:t>200</w:t>
            </w:r>
          </w:p>
        </w:tc>
        <w:tc>
          <w:tcPr>
            <w:tcW w:w="1701" w:type="dxa"/>
            <w:vMerge w:val="restart"/>
            <w:shd w:val="clear" w:color="auto" w:fill="auto"/>
            <w:vAlign w:val="center"/>
          </w:tcPr>
          <w:p w14:paraId="3FB280D3" w14:textId="573F41D5" w:rsidR="00A30E0F" w:rsidRPr="008E55CA" w:rsidRDefault="00A30E0F" w:rsidP="00DE051C">
            <w:pPr>
              <w:jc w:val="center"/>
              <w:rPr>
                <w:rFonts w:ascii="Montserrat" w:hAnsi="Montserrat"/>
                <w:sz w:val="20"/>
                <w:szCs w:val="20"/>
              </w:rPr>
            </w:pPr>
            <w:r w:rsidRPr="00A30E0F">
              <w:rPr>
                <w:rFonts w:ascii="Montserrat" w:hAnsi="Montserrat"/>
                <w:sz w:val="20"/>
                <w:szCs w:val="20"/>
              </w:rPr>
              <w:t>500</w:t>
            </w:r>
          </w:p>
        </w:tc>
      </w:tr>
      <w:tr w:rsidR="00A30E0F" w:rsidRPr="00412140" w14:paraId="6ECD9BB0" w14:textId="77777777" w:rsidTr="00505984">
        <w:trPr>
          <w:trHeight w:val="640"/>
        </w:trPr>
        <w:tc>
          <w:tcPr>
            <w:tcW w:w="1134" w:type="dxa"/>
            <w:vMerge/>
            <w:shd w:val="clear" w:color="auto" w:fill="auto"/>
            <w:vAlign w:val="center"/>
          </w:tcPr>
          <w:p w14:paraId="7090FC17" w14:textId="77777777" w:rsidR="00A30E0F" w:rsidRDefault="00A30E0F" w:rsidP="00DE051C">
            <w:pPr>
              <w:jc w:val="center"/>
              <w:rPr>
                <w:rFonts w:ascii="Montserrat" w:hAnsi="Montserrat"/>
                <w:sz w:val="20"/>
                <w:szCs w:val="20"/>
              </w:rPr>
            </w:pPr>
          </w:p>
        </w:tc>
        <w:tc>
          <w:tcPr>
            <w:tcW w:w="2268" w:type="dxa"/>
            <w:gridSpan w:val="2"/>
            <w:vMerge/>
            <w:shd w:val="clear" w:color="auto" w:fill="auto"/>
            <w:vAlign w:val="center"/>
          </w:tcPr>
          <w:p w14:paraId="0523E1F0" w14:textId="77777777" w:rsidR="00A30E0F" w:rsidRPr="00D76D4E" w:rsidRDefault="00A30E0F" w:rsidP="00DE051C">
            <w:pPr>
              <w:jc w:val="center"/>
              <w:rPr>
                <w:rFonts w:ascii="Montserrat" w:hAnsi="Montserrat"/>
                <w:sz w:val="20"/>
                <w:szCs w:val="20"/>
              </w:rPr>
            </w:pPr>
          </w:p>
        </w:tc>
        <w:tc>
          <w:tcPr>
            <w:tcW w:w="2618" w:type="dxa"/>
            <w:gridSpan w:val="2"/>
            <w:shd w:val="clear" w:color="auto" w:fill="auto"/>
            <w:vAlign w:val="center"/>
          </w:tcPr>
          <w:p w14:paraId="4C9F7719" w14:textId="3B3C7E54" w:rsidR="00A30E0F" w:rsidRDefault="00A30E0F" w:rsidP="00DE051C">
            <w:pPr>
              <w:jc w:val="center"/>
              <w:rPr>
                <w:rFonts w:ascii="Montserrat" w:hAnsi="Montserrat"/>
                <w:sz w:val="20"/>
                <w:szCs w:val="20"/>
              </w:rPr>
            </w:pPr>
            <w:r>
              <w:rPr>
                <w:rFonts w:ascii="Montserrat" w:hAnsi="Montserrat"/>
                <w:sz w:val="20"/>
                <w:szCs w:val="20"/>
              </w:rPr>
              <w:t>Hospedaje temporal</w:t>
            </w:r>
          </w:p>
        </w:tc>
        <w:tc>
          <w:tcPr>
            <w:tcW w:w="1843" w:type="dxa"/>
            <w:gridSpan w:val="2"/>
            <w:vMerge/>
            <w:shd w:val="clear" w:color="auto" w:fill="auto"/>
            <w:vAlign w:val="center"/>
          </w:tcPr>
          <w:p w14:paraId="1CA8DBCA" w14:textId="77777777" w:rsidR="00A30E0F" w:rsidRDefault="00A30E0F" w:rsidP="00DE051C">
            <w:pPr>
              <w:jc w:val="center"/>
              <w:rPr>
                <w:rFonts w:ascii="Montserrat" w:hAnsi="Montserrat"/>
                <w:sz w:val="20"/>
                <w:szCs w:val="20"/>
              </w:rPr>
            </w:pPr>
          </w:p>
        </w:tc>
        <w:tc>
          <w:tcPr>
            <w:tcW w:w="1701" w:type="dxa"/>
            <w:vMerge/>
            <w:shd w:val="clear" w:color="auto" w:fill="auto"/>
            <w:vAlign w:val="center"/>
          </w:tcPr>
          <w:p w14:paraId="1504A8D4" w14:textId="77777777" w:rsidR="00A30E0F" w:rsidRPr="00A30E0F" w:rsidRDefault="00A30E0F" w:rsidP="00DE051C">
            <w:pPr>
              <w:jc w:val="center"/>
              <w:rPr>
                <w:rFonts w:ascii="Montserrat" w:hAnsi="Montserrat"/>
                <w:sz w:val="20"/>
                <w:szCs w:val="20"/>
              </w:rPr>
            </w:pPr>
          </w:p>
        </w:tc>
      </w:tr>
      <w:tr w:rsidR="00A30E0F" w:rsidRPr="00412140" w14:paraId="57910860" w14:textId="77777777" w:rsidTr="00505984">
        <w:trPr>
          <w:trHeight w:val="640"/>
        </w:trPr>
        <w:tc>
          <w:tcPr>
            <w:tcW w:w="1134" w:type="dxa"/>
            <w:vMerge/>
            <w:shd w:val="clear" w:color="auto" w:fill="auto"/>
            <w:vAlign w:val="center"/>
          </w:tcPr>
          <w:p w14:paraId="65BC5102" w14:textId="77777777" w:rsidR="00A30E0F" w:rsidRDefault="00A30E0F" w:rsidP="00DE051C">
            <w:pPr>
              <w:jc w:val="center"/>
              <w:rPr>
                <w:rFonts w:ascii="Montserrat" w:hAnsi="Montserrat"/>
                <w:sz w:val="20"/>
                <w:szCs w:val="20"/>
              </w:rPr>
            </w:pPr>
          </w:p>
        </w:tc>
        <w:tc>
          <w:tcPr>
            <w:tcW w:w="2268" w:type="dxa"/>
            <w:gridSpan w:val="2"/>
            <w:vMerge/>
            <w:shd w:val="clear" w:color="auto" w:fill="auto"/>
            <w:vAlign w:val="center"/>
          </w:tcPr>
          <w:p w14:paraId="047CB3B7" w14:textId="77777777" w:rsidR="00A30E0F" w:rsidRPr="00D76D4E" w:rsidRDefault="00A30E0F" w:rsidP="00DE051C">
            <w:pPr>
              <w:jc w:val="center"/>
              <w:rPr>
                <w:rFonts w:ascii="Montserrat" w:hAnsi="Montserrat"/>
                <w:sz w:val="20"/>
                <w:szCs w:val="20"/>
              </w:rPr>
            </w:pPr>
          </w:p>
        </w:tc>
        <w:tc>
          <w:tcPr>
            <w:tcW w:w="2618" w:type="dxa"/>
            <w:gridSpan w:val="2"/>
            <w:shd w:val="clear" w:color="auto" w:fill="auto"/>
            <w:vAlign w:val="center"/>
          </w:tcPr>
          <w:p w14:paraId="3F071BDE" w14:textId="1AC73682" w:rsidR="00A30E0F" w:rsidRDefault="00A30E0F" w:rsidP="00DE051C">
            <w:pPr>
              <w:jc w:val="center"/>
              <w:rPr>
                <w:rFonts w:ascii="Montserrat" w:hAnsi="Montserrat"/>
                <w:sz w:val="20"/>
                <w:szCs w:val="20"/>
              </w:rPr>
            </w:pPr>
            <w:r>
              <w:rPr>
                <w:rFonts w:ascii="Montserrat" w:hAnsi="Montserrat"/>
                <w:sz w:val="20"/>
                <w:szCs w:val="20"/>
              </w:rPr>
              <w:t xml:space="preserve">Alimentación </w:t>
            </w:r>
            <w:r>
              <w:rPr>
                <w:rFonts w:ascii="Montserrat" w:hAnsi="Montserrat"/>
                <w:sz w:val="20"/>
                <w:szCs w:val="20"/>
              </w:rPr>
              <w:br/>
              <w:t>(3 tiempos)</w:t>
            </w:r>
          </w:p>
        </w:tc>
        <w:tc>
          <w:tcPr>
            <w:tcW w:w="1843" w:type="dxa"/>
            <w:gridSpan w:val="2"/>
            <w:vMerge/>
            <w:shd w:val="clear" w:color="auto" w:fill="auto"/>
            <w:vAlign w:val="center"/>
          </w:tcPr>
          <w:p w14:paraId="0EC4E9D2" w14:textId="77777777" w:rsidR="00A30E0F" w:rsidRDefault="00A30E0F" w:rsidP="00DE051C">
            <w:pPr>
              <w:jc w:val="center"/>
              <w:rPr>
                <w:rFonts w:ascii="Montserrat" w:hAnsi="Montserrat"/>
                <w:sz w:val="20"/>
                <w:szCs w:val="20"/>
              </w:rPr>
            </w:pPr>
          </w:p>
        </w:tc>
        <w:tc>
          <w:tcPr>
            <w:tcW w:w="1701" w:type="dxa"/>
            <w:vMerge/>
            <w:shd w:val="clear" w:color="auto" w:fill="auto"/>
            <w:vAlign w:val="center"/>
          </w:tcPr>
          <w:p w14:paraId="334ACC6C" w14:textId="77777777" w:rsidR="00A30E0F" w:rsidRPr="00A30E0F" w:rsidRDefault="00A30E0F" w:rsidP="00DE051C">
            <w:pPr>
              <w:jc w:val="center"/>
              <w:rPr>
                <w:rFonts w:ascii="Montserrat" w:hAnsi="Montserrat"/>
                <w:sz w:val="20"/>
                <w:szCs w:val="20"/>
              </w:rPr>
            </w:pPr>
          </w:p>
        </w:tc>
      </w:tr>
      <w:tr w:rsidR="00A30E0F" w:rsidRPr="00412140" w14:paraId="2B7B7C1B" w14:textId="77777777" w:rsidTr="00505984">
        <w:trPr>
          <w:trHeight w:val="640"/>
        </w:trPr>
        <w:tc>
          <w:tcPr>
            <w:tcW w:w="1134" w:type="dxa"/>
            <w:vMerge/>
            <w:shd w:val="clear" w:color="auto" w:fill="auto"/>
            <w:vAlign w:val="center"/>
          </w:tcPr>
          <w:p w14:paraId="3B117870" w14:textId="77777777" w:rsidR="00A30E0F" w:rsidRDefault="00A30E0F" w:rsidP="00DE051C">
            <w:pPr>
              <w:jc w:val="center"/>
              <w:rPr>
                <w:rFonts w:ascii="Montserrat" w:hAnsi="Montserrat"/>
                <w:sz w:val="20"/>
                <w:szCs w:val="20"/>
              </w:rPr>
            </w:pPr>
          </w:p>
        </w:tc>
        <w:tc>
          <w:tcPr>
            <w:tcW w:w="2268" w:type="dxa"/>
            <w:gridSpan w:val="2"/>
            <w:vMerge/>
            <w:shd w:val="clear" w:color="auto" w:fill="auto"/>
            <w:vAlign w:val="center"/>
          </w:tcPr>
          <w:p w14:paraId="28463821" w14:textId="77777777" w:rsidR="00A30E0F" w:rsidRPr="00D76D4E" w:rsidRDefault="00A30E0F" w:rsidP="00DE051C">
            <w:pPr>
              <w:jc w:val="center"/>
              <w:rPr>
                <w:rFonts w:ascii="Montserrat" w:hAnsi="Montserrat"/>
                <w:sz w:val="20"/>
                <w:szCs w:val="20"/>
              </w:rPr>
            </w:pPr>
          </w:p>
        </w:tc>
        <w:tc>
          <w:tcPr>
            <w:tcW w:w="2618" w:type="dxa"/>
            <w:gridSpan w:val="2"/>
            <w:shd w:val="clear" w:color="auto" w:fill="auto"/>
            <w:vAlign w:val="center"/>
          </w:tcPr>
          <w:p w14:paraId="28E422DB" w14:textId="6782D278" w:rsidR="00A30E0F" w:rsidRDefault="00A30E0F" w:rsidP="00DE051C">
            <w:pPr>
              <w:jc w:val="center"/>
              <w:rPr>
                <w:rFonts w:ascii="Montserrat" w:hAnsi="Montserrat"/>
                <w:sz w:val="20"/>
                <w:szCs w:val="20"/>
              </w:rPr>
            </w:pPr>
            <w:r>
              <w:rPr>
                <w:rFonts w:ascii="Montserrat" w:hAnsi="Montserrat"/>
                <w:sz w:val="20"/>
                <w:szCs w:val="20"/>
              </w:rPr>
              <w:t>Transporte terrestre permanente (viaje redondo)</w:t>
            </w:r>
          </w:p>
        </w:tc>
        <w:tc>
          <w:tcPr>
            <w:tcW w:w="1843" w:type="dxa"/>
            <w:gridSpan w:val="2"/>
            <w:vMerge/>
            <w:shd w:val="clear" w:color="auto" w:fill="auto"/>
            <w:vAlign w:val="center"/>
          </w:tcPr>
          <w:p w14:paraId="5319EF5E" w14:textId="77777777" w:rsidR="00A30E0F" w:rsidRDefault="00A30E0F" w:rsidP="00DE051C">
            <w:pPr>
              <w:jc w:val="center"/>
              <w:rPr>
                <w:rFonts w:ascii="Montserrat" w:hAnsi="Montserrat"/>
                <w:sz w:val="20"/>
                <w:szCs w:val="20"/>
              </w:rPr>
            </w:pPr>
          </w:p>
        </w:tc>
        <w:tc>
          <w:tcPr>
            <w:tcW w:w="1701" w:type="dxa"/>
            <w:vMerge/>
            <w:shd w:val="clear" w:color="auto" w:fill="auto"/>
            <w:vAlign w:val="center"/>
          </w:tcPr>
          <w:p w14:paraId="2500D1C0" w14:textId="77777777" w:rsidR="00A30E0F" w:rsidRPr="00A30E0F" w:rsidRDefault="00A30E0F" w:rsidP="00DE051C">
            <w:pPr>
              <w:jc w:val="center"/>
              <w:rPr>
                <w:rFonts w:ascii="Montserrat" w:hAnsi="Montserrat"/>
                <w:sz w:val="20"/>
                <w:szCs w:val="20"/>
              </w:rPr>
            </w:pPr>
          </w:p>
        </w:tc>
      </w:tr>
      <w:tr w:rsidR="00A30E0F" w:rsidRPr="00412140" w14:paraId="5402EC86" w14:textId="77777777" w:rsidTr="00505984">
        <w:trPr>
          <w:trHeight w:val="640"/>
        </w:trPr>
        <w:tc>
          <w:tcPr>
            <w:tcW w:w="1134" w:type="dxa"/>
            <w:vMerge/>
            <w:shd w:val="clear" w:color="auto" w:fill="auto"/>
            <w:vAlign w:val="center"/>
          </w:tcPr>
          <w:p w14:paraId="4AF52BBA" w14:textId="77777777" w:rsidR="00A30E0F" w:rsidRDefault="00A30E0F" w:rsidP="00DE051C">
            <w:pPr>
              <w:jc w:val="center"/>
              <w:rPr>
                <w:rFonts w:ascii="Montserrat" w:hAnsi="Montserrat"/>
                <w:sz w:val="20"/>
                <w:szCs w:val="20"/>
              </w:rPr>
            </w:pPr>
          </w:p>
        </w:tc>
        <w:tc>
          <w:tcPr>
            <w:tcW w:w="2268" w:type="dxa"/>
            <w:gridSpan w:val="2"/>
            <w:vMerge/>
            <w:shd w:val="clear" w:color="auto" w:fill="auto"/>
            <w:vAlign w:val="center"/>
          </w:tcPr>
          <w:p w14:paraId="3A9B5EEE" w14:textId="77777777" w:rsidR="00A30E0F" w:rsidRPr="00D76D4E" w:rsidRDefault="00A30E0F" w:rsidP="00DE051C">
            <w:pPr>
              <w:jc w:val="center"/>
              <w:rPr>
                <w:rFonts w:ascii="Montserrat" w:hAnsi="Montserrat"/>
                <w:sz w:val="20"/>
                <w:szCs w:val="20"/>
              </w:rPr>
            </w:pPr>
          </w:p>
        </w:tc>
        <w:tc>
          <w:tcPr>
            <w:tcW w:w="2618" w:type="dxa"/>
            <w:gridSpan w:val="2"/>
            <w:shd w:val="clear" w:color="auto" w:fill="auto"/>
            <w:vAlign w:val="center"/>
          </w:tcPr>
          <w:p w14:paraId="75959A90" w14:textId="20D13D1B" w:rsidR="00A30E0F" w:rsidRDefault="00A30E0F" w:rsidP="00DE051C">
            <w:pPr>
              <w:jc w:val="center"/>
              <w:rPr>
                <w:rFonts w:ascii="Montserrat" w:hAnsi="Montserrat"/>
                <w:sz w:val="20"/>
                <w:szCs w:val="20"/>
              </w:rPr>
            </w:pPr>
            <w:r>
              <w:rPr>
                <w:rFonts w:ascii="Montserrat" w:hAnsi="Montserrat"/>
                <w:sz w:val="20"/>
                <w:szCs w:val="20"/>
              </w:rPr>
              <w:t>Transporte terrestre temporal (Extracción, dispersión o reubicación)</w:t>
            </w:r>
          </w:p>
        </w:tc>
        <w:tc>
          <w:tcPr>
            <w:tcW w:w="1843" w:type="dxa"/>
            <w:gridSpan w:val="2"/>
            <w:vMerge/>
            <w:shd w:val="clear" w:color="auto" w:fill="auto"/>
            <w:vAlign w:val="center"/>
          </w:tcPr>
          <w:p w14:paraId="075778CF" w14:textId="77777777" w:rsidR="00A30E0F" w:rsidRDefault="00A30E0F" w:rsidP="00DE051C">
            <w:pPr>
              <w:jc w:val="center"/>
              <w:rPr>
                <w:rFonts w:ascii="Montserrat" w:hAnsi="Montserrat"/>
                <w:sz w:val="20"/>
                <w:szCs w:val="20"/>
              </w:rPr>
            </w:pPr>
          </w:p>
        </w:tc>
        <w:tc>
          <w:tcPr>
            <w:tcW w:w="1701" w:type="dxa"/>
            <w:vMerge/>
            <w:shd w:val="clear" w:color="auto" w:fill="auto"/>
            <w:vAlign w:val="center"/>
          </w:tcPr>
          <w:p w14:paraId="41C23F4B" w14:textId="77777777" w:rsidR="00A30E0F" w:rsidRPr="00A30E0F" w:rsidRDefault="00A30E0F" w:rsidP="00DE051C">
            <w:pPr>
              <w:jc w:val="center"/>
              <w:rPr>
                <w:rFonts w:ascii="Montserrat" w:hAnsi="Montserrat"/>
                <w:sz w:val="20"/>
                <w:szCs w:val="20"/>
              </w:rPr>
            </w:pPr>
          </w:p>
        </w:tc>
      </w:tr>
      <w:tr w:rsidR="00A30E0F" w:rsidRPr="00412140" w14:paraId="62495890" w14:textId="77777777" w:rsidTr="00505984">
        <w:trPr>
          <w:trHeight w:val="640"/>
        </w:trPr>
        <w:tc>
          <w:tcPr>
            <w:tcW w:w="1134" w:type="dxa"/>
            <w:vMerge w:val="restart"/>
            <w:shd w:val="clear" w:color="auto" w:fill="auto"/>
            <w:vAlign w:val="center"/>
          </w:tcPr>
          <w:p w14:paraId="05EBAFFA" w14:textId="289EE744" w:rsidR="00A30E0F" w:rsidRDefault="00A30E0F" w:rsidP="00DE051C">
            <w:pPr>
              <w:jc w:val="center"/>
              <w:rPr>
                <w:rFonts w:ascii="Montserrat" w:hAnsi="Montserrat"/>
                <w:sz w:val="20"/>
                <w:szCs w:val="20"/>
              </w:rPr>
            </w:pPr>
            <w:r>
              <w:rPr>
                <w:rFonts w:ascii="Montserrat" w:hAnsi="Montserrat"/>
                <w:sz w:val="20"/>
                <w:szCs w:val="20"/>
              </w:rPr>
              <w:t>10</w:t>
            </w:r>
          </w:p>
        </w:tc>
        <w:tc>
          <w:tcPr>
            <w:tcW w:w="2268" w:type="dxa"/>
            <w:gridSpan w:val="2"/>
            <w:vMerge w:val="restart"/>
            <w:shd w:val="clear" w:color="auto" w:fill="auto"/>
            <w:vAlign w:val="center"/>
          </w:tcPr>
          <w:p w14:paraId="3DCAACD0" w14:textId="038BDF4D" w:rsidR="00A30E0F" w:rsidRPr="00D76D4E" w:rsidRDefault="00A30E0F" w:rsidP="00DE051C">
            <w:pPr>
              <w:jc w:val="center"/>
              <w:rPr>
                <w:rFonts w:ascii="Montserrat" w:hAnsi="Montserrat"/>
                <w:sz w:val="20"/>
                <w:szCs w:val="20"/>
              </w:rPr>
            </w:pPr>
            <w:r w:rsidRPr="00D76D4E">
              <w:rPr>
                <w:rFonts w:ascii="Montserrat" w:hAnsi="Montserrat"/>
                <w:sz w:val="20"/>
                <w:szCs w:val="20"/>
              </w:rPr>
              <w:t>Morelos</w:t>
            </w:r>
          </w:p>
        </w:tc>
        <w:tc>
          <w:tcPr>
            <w:tcW w:w="2618" w:type="dxa"/>
            <w:gridSpan w:val="2"/>
            <w:shd w:val="clear" w:color="auto" w:fill="auto"/>
            <w:vAlign w:val="center"/>
          </w:tcPr>
          <w:p w14:paraId="23547ABC" w14:textId="72F7B6FA" w:rsidR="00A30E0F" w:rsidRDefault="00A30E0F" w:rsidP="00DE051C">
            <w:pPr>
              <w:jc w:val="center"/>
              <w:rPr>
                <w:rFonts w:ascii="Montserrat" w:hAnsi="Montserrat"/>
                <w:sz w:val="20"/>
                <w:szCs w:val="20"/>
              </w:rPr>
            </w:pPr>
            <w:r>
              <w:rPr>
                <w:rFonts w:ascii="Montserrat" w:hAnsi="Montserrat"/>
                <w:sz w:val="20"/>
                <w:szCs w:val="20"/>
              </w:rPr>
              <w:t>Hospedaje permanente</w:t>
            </w:r>
          </w:p>
        </w:tc>
        <w:tc>
          <w:tcPr>
            <w:tcW w:w="1843" w:type="dxa"/>
            <w:gridSpan w:val="2"/>
            <w:vMerge w:val="restart"/>
            <w:shd w:val="clear" w:color="auto" w:fill="auto"/>
            <w:vAlign w:val="center"/>
          </w:tcPr>
          <w:p w14:paraId="7AF54999" w14:textId="7136E29C" w:rsidR="00A30E0F" w:rsidRDefault="00A30E0F" w:rsidP="00DE051C">
            <w:pPr>
              <w:jc w:val="center"/>
              <w:rPr>
                <w:rFonts w:ascii="Montserrat" w:hAnsi="Montserrat"/>
                <w:sz w:val="20"/>
                <w:szCs w:val="20"/>
              </w:rPr>
            </w:pPr>
            <w:r>
              <w:rPr>
                <w:rFonts w:ascii="Montserrat" w:hAnsi="Montserrat"/>
                <w:sz w:val="20"/>
                <w:szCs w:val="20"/>
              </w:rPr>
              <w:t>84</w:t>
            </w:r>
          </w:p>
        </w:tc>
        <w:tc>
          <w:tcPr>
            <w:tcW w:w="1701" w:type="dxa"/>
            <w:vMerge w:val="restart"/>
            <w:shd w:val="clear" w:color="auto" w:fill="auto"/>
            <w:vAlign w:val="center"/>
          </w:tcPr>
          <w:p w14:paraId="2F15617A" w14:textId="61A0673E" w:rsidR="00A30E0F" w:rsidRPr="00A30E0F" w:rsidRDefault="00A30E0F" w:rsidP="00DE051C">
            <w:pPr>
              <w:jc w:val="center"/>
              <w:rPr>
                <w:rFonts w:ascii="Montserrat" w:hAnsi="Montserrat"/>
                <w:sz w:val="20"/>
                <w:szCs w:val="20"/>
              </w:rPr>
            </w:pPr>
            <w:r w:rsidRPr="00A30E0F">
              <w:rPr>
                <w:rFonts w:ascii="Montserrat" w:hAnsi="Montserrat"/>
                <w:sz w:val="20"/>
                <w:szCs w:val="20"/>
              </w:rPr>
              <w:t>210</w:t>
            </w:r>
          </w:p>
        </w:tc>
      </w:tr>
      <w:tr w:rsidR="00A30E0F" w:rsidRPr="00412140" w14:paraId="6775D7D6" w14:textId="77777777" w:rsidTr="00505984">
        <w:trPr>
          <w:trHeight w:val="640"/>
        </w:trPr>
        <w:tc>
          <w:tcPr>
            <w:tcW w:w="1134" w:type="dxa"/>
            <w:vMerge/>
            <w:shd w:val="clear" w:color="auto" w:fill="auto"/>
            <w:vAlign w:val="center"/>
          </w:tcPr>
          <w:p w14:paraId="3C753A86" w14:textId="77777777" w:rsidR="00A30E0F" w:rsidRDefault="00A30E0F" w:rsidP="00DE051C">
            <w:pPr>
              <w:jc w:val="center"/>
              <w:rPr>
                <w:rFonts w:ascii="Montserrat" w:hAnsi="Montserrat"/>
                <w:sz w:val="20"/>
                <w:szCs w:val="20"/>
              </w:rPr>
            </w:pPr>
          </w:p>
        </w:tc>
        <w:tc>
          <w:tcPr>
            <w:tcW w:w="2268" w:type="dxa"/>
            <w:gridSpan w:val="2"/>
            <w:vMerge/>
            <w:shd w:val="clear" w:color="auto" w:fill="auto"/>
            <w:vAlign w:val="center"/>
          </w:tcPr>
          <w:p w14:paraId="7852F02E" w14:textId="77777777" w:rsidR="00A30E0F" w:rsidRPr="00D76D4E" w:rsidRDefault="00A30E0F" w:rsidP="00DE051C">
            <w:pPr>
              <w:jc w:val="center"/>
              <w:rPr>
                <w:rFonts w:ascii="Montserrat" w:hAnsi="Montserrat"/>
                <w:sz w:val="20"/>
                <w:szCs w:val="20"/>
              </w:rPr>
            </w:pPr>
          </w:p>
        </w:tc>
        <w:tc>
          <w:tcPr>
            <w:tcW w:w="2618" w:type="dxa"/>
            <w:gridSpan w:val="2"/>
            <w:shd w:val="clear" w:color="auto" w:fill="auto"/>
            <w:vAlign w:val="center"/>
          </w:tcPr>
          <w:p w14:paraId="20D51C2F" w14:textId="24339B3E" w:rsidR="00A30E0F" w:rsidRDefault="00A30E0F" w:rsidP="00DE051C">
            <w:pPr>
              <w:jc w:val="center"/>
              <w:rPr>
                <w:rFonts w:ascii="Montserrat" w:hAnsi="Montserrat"/>
                <w:sz w:val="20"/>
                <w:szCs w:val="20"/>
              </w:rPr>
            </w:pPr>
            <w:r>
              <w:rPr>
                <w:rFonts w:ascii="Montserrat" w:hAnsi="Montserrat"/>
                <w:sz w:val="20"/>
                <w:szCs w:val="20"/>
              </w:rPr>
              <w:t>Hospedaje temporal</w:t>
            </w:r>
          </w:p>
        </w:tc>
        <w:tc>
          <w:tcPr>
            <w:tcW w:w="1843" w:type="dxa"/>
            <w:gridSpan w:val="2"/>
            <w:vMerge/>
            <w:shd w:val="clear" w:color="auto" w:fill="auto"/>
            <w:vAlign w:val="center"/>
          </w:tcPr>
          <w:p w14:paraId="2AA6FA23" w14:textId="77777777" w:rsidR="00A30E0F" w:rsidRDefault="00A30E0F" w:rsidP="00DE051C">
            <w:pPr>
              <w:jc w:val="center"/>
              <w:rPr>
                <w:rFonts w:ascii="Montserrat" w:hAnsi="Montserrat"/>
                <w:sz w:val="20"/>
                <w:szCs w:val="20"/>
              </w:rPr>
            </w:pPr>
          </w:p>
        </w:tc>
        <w:tc>
          <w:tcPr>
            <w:tcW w:w="1701" w:type="dxa"/>
            <w:vMerge/>
            <w:shd w:val="clear" w:color="auto" w:fill="auto"/>
            <w:vAlign w:val="center"/>
          </w:tcPr>
          <w:p w14:paraId="62D6D9FE" w14:textId="77777777" w:rsidR="00A30E0F" w:rsidRPr="00A30E0F" w:rsidRDefault="00A30E0F" w:rsidP="00DE051C">
            <w:pPr>
              <w:jc w:val="center"/>
              <w:rPr>
                <w:rFonts w:ascii="Montserrat" w:hAnsi="Montserrat"/>
                <w:sz w:val="20"/>
                <w:szCs w:val="20"/>
              </w:rPr>
            </w:pPr>
          </w:p>
        </w:tc>
      </w:tr>
      <w:tr w:rsidR="00A30E0F" w:rsidRPr="00412140" w14:paraId="0D918322" w14:textId="77777777" w:rsidTr="00505984">
        <w:trPr>
          <w:trHeight w:val="640"/>
        </w:trPr>
        <w:tc>
          <w:tcPr>
            <w:tcW w:w="1134" w:type="dxa"/>
            <w:vMerge/>
            <w:shd w:val="clear" w:color="auto" w:fill="auto"/>
            <w:vAlign w:val="center"/>
          </w:tcPr>
          <w:p w14:paraId="6EF3EA8A" w14:textId="77777777" w:rsidR="00A30E0F" w:rsidRDefault="00A30E0F" w:rsidP="00DE051C">
            <w:pPr>
              <w:jc w:val="center"/>
              <w:rPr>
                <w:rFonts w:ascii="Montserrat" w:hAnsi="Montserrat"/>
                <w:sz w:val="20"/>
                <w:szCs w:val="20"/>
              </w:rPr>
            </w:pPr>
          </w:p>
        </w:tc>
        <w:tc>
          <w:tcPr>
            <w:tcW w:w="2268" w:type="dxa"/>
            <w:gridSpan w:val="2"/>
            <w:vMerge/>
            <w:shd w:val="clear" w:color="auto" w:fill="auto"/>
            <w:vAlign w:val="center"/>
          </w:tcPr>
          <w:p w14:paraId="1E799729" w14:textId="77777777" w:rsidR="00A30E0F" w:rsidRPr="00D76D4E" w:rsidRDefault="00A30E0F" w:rsidP="00DE051C">
            <w:pPr>
              <w:jc w:val="center"/>
              <w:rPr>
                <w:rFonts w:ascii="Montserrat" w:hAnsi="Montserrat"/>
                <w:sz w:val="20"/>
                <w:szCs w:val="20"/>
              </w:rPr>
            </w:pPr>
          </w:p>
        </w:tc>
        <w:tc>
          <w:tcPr>
            <w:tcW w:w="2618" w:type="dxa"/>
            <w:gridSpan w:val="2"/>
            <w:shd w:val="clear" w:color="auto" w:fill="auto"/>
            <w:vAlign w:val="center"/>
          </w:tcPr>
          <w:p w14:paraId="39A8D071" w14:textId="6AD76E44" w:rsidR="00A30E0F" w:rsidRDefault="00A30E0F" w:rsidP="00DE051C">
            <w:pPr>
              <w:jc w:val="center"/>
              <w:rPr>
                <w:rFonts w:ascii="Montserrat" w:hAnsi="Montserrat"/>
                <w:sz w:val="20"/>
                <w:szCs w:val="20"/>
              </w:rPr>
            </w:pPr>
            <w:r>
              <w:rPr>
                <w:rFonts w:ascii="Montserrat" w:hAnsi="Montserrat"/>
                <w:sz w:val="20"/>
                <w:szCs w:val="20"/>
              </w:rPr>
              <w:t xml:space="preserve">Alimentación </w:t>
            </w:r>
            <w:r>
              <w:rPr>
                <w:rFonts w:ascii="Montserrat" w:hAnsi="Montserrat"/>
                <w:sz w:val="20"/>
                <w:szCs w:val="20"/>
              </w:rPr>
              <w:br/>
              <w:t>(3 tiempos)</w:t>
            </w:r>
          </w:p>
        </w:tc>
        <w:tc>
          <w:tcPr>
            <w:tcW w:w="1843" w:type="dxa"/>
            <w:gridSpan w:val="2"/>
            <w:vMerge/>
            <w:shd w:val="clear" w:color="auto" w:fill="auto"/>
            <w:vAlign w:val="center"/>
          </w:tcPr>
          <w:p w14:paraId="1C516302" w14:textId="77777777" w:rsidR="00A30E0F" w:rsidRDefault="00A30E0F" w:rsidP="00DE051C">
            <w:pPr>
              <w:jc w:val="center"/>
              <w:rPr>
                <w:rFonts w:ascii="Montserrat" w:hAnsi="Montserrat"/>
                <w:sz w:val="20"/>
                <w:szCs w:val="20"/>
              </w:rPr>
            </w:pPr>
          </w:p>
        </w:tc>
        <w:tc>
          <w:tcPr>
            <w:tcW w:w="1701" w:type="dxa"/>
            <w:vMerge/>
            <w:shd w:val="clear" w:color="auto" w:fill="auto"/>
            <w:vAlign w:val="center"/>
          </w:tcPr>
          <w:p w14:paraId="7950030A" w14:textId="77777777" w:rsidR="00A30E0F" w:rsidRPr="00A30E0F" w:rsidRDefault="00A30E0F" w:rsidP="00DE051C">
            <w:pPr>
              <w:jc w:val="center"/>
              <w:rPr>
                <w:rFonts w:ascii="Montserrat" w:hAnsi="Montserrat"/>
                <w:sz w:val="20"/>
                <w:szCs w:val="20"/>
              </w:rPr>
            </w:pPr>
          </w:p>
        </w:tc>
      </w:tr>
      <w:tr w:rsidR="00A30E0F" w:rsidRPr="00412140" w14:paraId="6C52AF7C" w14:textId="77777777" w:rsidTr="00505984">
        <w:trPr>
          <w:trHeight w:val="640"/>
        </w:trPr>
        <w:tc>
          <w:tcPr>
            <w:tcW w:w="1134" w:type="dxa"/>
            <w:vMerge/>
            <w:shd w:val="clear" w:color="auto" w:fill="auto"/>
            <w:vAlign w:val="center"/>
          </w:tcPr>
          <w:p w14:paraId="611332D6" w14:textId="77777777" w:rsidR="00A30E0F" w:rsidRDefault="00A30E0F" w:rsidP="00DE051C">
            <w:pPr>
              <w:jc w:val="center"/>
              <w:rPr>
                <w:rFonts w:ascii="Montserrat" w:hAnsi="Montserrat"/>
                <w:sz w:val="20"/>
                <w:szCs w:val="20"/>
              </w:rPr>
            </w:pPr>
          </w:p>
        </w:tc>
        <w:tc>
          <w:tcPr>
            <w:tcW w:w="2268" w:type="dxa"/>
            <w:gridSpan w:val="2"/>
            <w:vMerge/>
            <w:shd w:val="clear" w:color="auto" w:fill="auto"/>
            <w:vAlign w:val="center"/>
          </w:tcPr>
          <w:p w14:paraId="389213C9" w14:textId="77777777" w:rsidR="00A30E0F" w:rsidRPr="00D76D4E" w:rsidRDefault="00A30E0F" w:rsidP="00DE051C">
            <w:pPr>
              <w:jc w:val="center"/>
              <w:rPr>
                <w:rFonts w:ascii="Montserrat" w:hAnsi="Montserrat"/>
                <w:sz w:val="20"/>
                <w:szCs w:val="20"/>
              </w:rPr>
            </w:pPr>
          </w:p>
        </w:tc>
        <w:tc>
          <w:tcPr>
            <w:tcW w:w="2618" w:type="dxa"/>
            <w:gridSpan w:val="2"/>
            <w:shd w:val="clear" w:color="auto" w:fill="auto"/>
            <w:vAlign w:val="center"/>
          </w:tcPr>
          <w:p w14:paraId="570DC9E7" w14:textId="65AE1140" w:rsidR="00A30E0F" w:rsidRDefault="00A30E0F" w:rsidP="00DE051C">
            <w:pPr>
              <w:jc w:val="center"/>
              <w:rPr>
                <w:rFonts w:ascii="Montserrat" w:hAnsi="Montserrat"/>
                <w:sz w:val="20"/>
                <w:szCs w:val="20"/>
              </w:rPr>
            </w:pPr>
            <w:r>
              <w:rPr>
                <w:rFonts w:ascii="Montserrat" w:hAnsi="Montserrat"/>
                <w:sz w:val="20"/>
                <w:szCs w:val="20"/>
              </w:rPr>
              <w:t>Transporte terrestre permanente (viaje redondo)</w:t>
            </w:r>
          </w:p>
        </w:tc>
        <w:tc>
          <w:tcPr>
            <w:tcW w:w="1843" w:type="dxa"/>
            <w:gridSpan w:val="2"/>
            <w:vMerge/>
            <w:shd w:val="clear" w:color="auto" w:fill="auto"/>
            <w:vAlign w:val="center"/>
          </w:tcPr>
          <w:p w14:paraId="4707927C" w14:textId="77777777" w:rsidR="00A30E0F" w:rsidRDefault="00A30E0F" w:rsidP="00DE051C">
            <w:pPr>
              <w:jc w:val="center"/>
              <w:rPr>
                <w:rFonts w:ascii="Montserrat" w:hAnsi="Montserrat"/>
                <w:sz w:val="20"/>
                <w:szCs w:val="20"/>
              </w:rPr>
            </w:pPr>
          </w:p>
        </w:tc>
        <w:tc>
          <w:tcPr>
            <w:tcW w:w="1701" w:type="dxa"/>
            <w:vMerge/>
            <w:shd w:val="clear" w:color="auto" w:fill="auto"/>
            <w:vAlign w:val="center"/>
          </w:tcPr>
          <w:p w14:paraId="088B8AA6" w14:textId="77777777" w:rsidR="00A30E0F" w:rsidRPr="00A30E0F" w:rsidRDefault="00A30E0F" w:rsidP="00DE051C">
            <w:pPr>
              <w:jc w:val="center"/>
              <w:rPr>
                <w:rFonts w:ascii="Montserrat" w:hAnsi="Montserrat"/>
                <w:sz w:val="20"/>
                <w:szCs w:val="20"/>
              </w:rPr>
            </w:pPr>
          </w:p>
        </w:tc>
      </w:tr>
      <w:tr w:rsidR="00A30E0F" w:rsidRPr="00412140" w14:paraId="039F6EC8" w14:textId="77777777" w:rsidTr="00505984">
        <w:trPr>
          <w:trHeight w:val="640"/>
        </w:trPr>
        <w:tc>
          <w:tcPr>
            <w:tcW w:w="1134" w:type="dxa"/>
            <w:vMerge/>
            <w:shd w:val="clear" w:color="auto" w:fill="auto"/>
            <w:vAlign w:val="center"/>
          </w:tcPr>
          <w:p w14:paraId="379AD352" w14:textId="77777777" w:rsidR="00A30E0F" w:rsidRDefault="00A30E0F" w:rsidP="00DE051C">
            <w:pPr>
              <w:jc w:val="center"/>
              <w:rPr>
                <w:rFonts w:ascii="Montserrat" w:hAnsi="Montserrat"/>
                <w:sz w:val="20"/>
                <w:szCs w:val="20"/>
              </w:rPr>
            </w:pPr>
          </w:p>
        </w:tc>
        <w:tc>
          <w:tcPr>
            <w:tcW w:w="2268" w:type="dxa"/>
            <w:gridSpan w:val="2"/>
            <w:vMerge/>
            <w:shd w:val="clear" w:color="auto" w:fill="auto"/>
            <w:vAlign w:val="center"/>
          </w:tcPr>
          <w:p w14:paraId="49A9C84E" w14:textId="77777777" w:rsidR="00A30E0F" w:rsidRPr="00D76D4E" w:rsidRDefault="00A30E0F" w:rsidP="00DE051C">
            <w:pPr>
              <w:jc w:val="center"/>
              <w:rPr>
                <w:rFonts w:ascii="Montserrat" w:hAnsi="Montserrat"/>
                <w:sz w:val="20"/>
                <w:szCs w:val="20"/>
              </w:rPr>
            </w:pPr>
          </w:p>
        </w:tc>
        <w:tc>
          <w:tcPr>
            <w:tcW w:w="2618" w:type="dxa"/>
            <w:gridSpan w:val="2"/>
            <w:shd w:val="clear" w:color="auto" w:fill="auto"/>
            <w:vAlign w:val="center"/>
          </w:tcPr>
          <w:p w14:paraId="1176382C" w14:textId="61D8A97A" w:rsidR="00A30E0F" w:rsidRDefault="00A30E0F" w:rsidP="00DE051C">
            <w:pPr>
              <w:jc w:val="center"/>
              <w:rPr>
                <w:rFonts w:ascii="Montserrat" w:hAnsi="Montserrat"/>
                <w:sz w:val="20"/>
                <w:szCs w:val="20"/>
              </w:rPr>
            </w:pPr>
            <w:r>
              <w:rPr>
                <w:rFonts w:ascii="Montserrat" w:hAnsi="Montserrat"/>
                <w:sz w:val="20"/>
                <w:szCs w:val="20"/>
              </w:rPr>
              <w:t>Transporte terrestre temporal (Extracción, dispersión o reubicación)</w:t>
            </w:r>
          </w:p>
        </w:tc>
        <w:tc>
          <w:tcPr>
            <w:tcW w:w="1843" w:type="dxa"/>
            <w:gridSpan w:val="2"/>
            <w:vMerge/>
            <w:shd w:val="clear" w:color="auto" w:fill="auto"/>
            <w:vAlign w:val="center"/>
          </w:tcPr>
          <w:p w14:paraId="7F55AFAB" w14:textId="77777777" w:rsidR="00A30E0F" w:rsidRDefault="00A30E0F" w:rsidP="00DE051C">
            <w:pPr>
              <w:jc w:val="center"/>
              <w:rPr>
                <w:rFonts w:ascii="Montserrat" w:hAnsi="Montserrat"/>
                <w:sz w:val="20"/>
                <w:szCs w:val="20"/>
              </w:rPr>
            </w:pPr>
          </w:p>
        </w:tc>
        <w:tc>
          <w:tcPr>
            <w:tcW w:w="1701" w:type="dxa"/>
            <w:vMerge/>
            <w:shd w:val="clear" w:color="auto" w:fill="auto"/>
            <w:vAlign w:val="center"/>
          </w:tcPr>
          <w:p w14:paraId="15414276" w14:textId="77777777" w:rsidR="00A30E0F" w:rsidRPr="00A30E0F" w:rsidRDefault="00A30E0F" w:rsidP="00DE051C">
            <w:pPr>
              <w:jc w:val="center"/>
              <w:rPr>
                <w:rFonts w:ascii="Montserrat" w:hAnsi="Montserrat"/>
                <w:sz w:val="20"/>
                <w:szCs w:val="20"/>
              </w:rPr>
            </w:pPr>
          </w:p>
        </w:tc>
      </w:tr>
      <w:tr w:rsidR="00A30E0F" w:rsidRPr="00412140" w14:paraId="46DF22F5" w14:textId="77777777" w:rsidTr="00505984">
        <w:trPr>
          <w:trHeight w:val="640"/>
        </w:trPr>
        <w:tc>
          <w:tcPr>
            <w:tcW w:w="1134" w:type="dxa"/>
            <w:vMerge w:val="restart"/>
            <w:shd w:val="clear" w:color="auto" w:fill="auto"/>
            <w:vAlign w:val="center"/>
          </w:tcPr>
          <w:p w14:paraId="650777E2" w14:textId="31955088" w:rsidR="00A30E0F" w:rsidRDefault="00A30E0F" w:rsidP="00DE051C">
            <w:pPr>
              <w:jc w:val="center"/>
              <w:rPr>
                <w:rFonts w:ascii="Montserrat" w:hAnsi="Montserrat"/>
                <w:sz w:val="20"/>
                <w:szCs w:val="20"/>
              </w:rPr>
            </w:pPr>
            <w:r>
              <w:rPr>
                <w:rFonts w:ascii="Montserrat" w:hAnsi="Montserrat"/>
                <w:sz w:val="20"/>
                <w:szCs w:val="20"/>
              </w:rPr>
              <w:t>11</w:t>
            </w:r>
          </w:p>
        </w:tc>
        <w:tc>
          <w:tcPr>
            <w:tcW w:w="2268" w:type="dxa"/>
            <w:gridSpan w:val="2"/>
            <w:vMerge w:val="restart"/>
            <w:shd w:val="clear" w:color="auto" w:fill="auto"/>
            <w:vAlign w:val="center"/>
          </w:tcPr>
          <w:p w14:paraId="6A8EF7E2" w14:textId="66AF80BB" w:rsidR="00A30E0F" w:rsidRPr="00D76D4E" w:rsidRDefault="00A30E0F" w:rsidP="00DE051C">
            <w:pPr>
              <w:jc w:val="center"/>
              <w:rPr>
                <w:rFonts w:ascii="Montserrat" w:hAnsi="Montserrat"/>
                <w:sz w:val="20"/>
                <w:szCs w:val="20"/>
              </w:rPr>
            </w:pPr>
            <w:r w:rsidRPr="00D76D4E">
              <w:rPr>
                <w:rFonts w:ascii="Montserrat" w:hAnsi="Montserrat"/>
                <w:sz w:val="20"/>
                <w:szCs w:val="20"/>
              </w:rPr>
              <w:t>Nayarit</w:t>
            </w:r>
          </w:p>
        </w:tc>
        <w:tc>
          <w:tcPr>
            <w:tcW w:w="2618" w:type="dxa"/>
            <w:gridSpan w:val="2"/>
            <w:shd w:val="clear" w:color="auto" w:fill="auto"/>
            <w:vAlign w:val="center"/>
          </w:tcPr>
          <w:p w14:paraId="09C890B1" w14:textId="32862173" w:rsidR="00A30E0F" w:rsidRDefault="00A30E0F" w:rsidP="00DE051C">
            <w:pPr>
              <w:jc w:val="center"/>
              <w:rPr>
                <w:rFonts w:ascii="Montserrat" w:hAnsi="Montserrat"/>
                <w:sz w:val="20"/>
                <w:szCs w:val="20"/>
              </w:rPr>
            </w:pPr>
            <w:r>
              <w:rPr>
                <w:rFonts w:ascii="Montserrat" w:hAnsi="Montserrat"/>
                <w:sz w:val="20"/>
                <w:szCs w:val="20"/>
              </w:rPr>
              <w:t>Hospedaje permanente</w:t>
            </w:r>
          </w:p>
        </w:tc>
        <w:tc>
          <w:tcPr>
            <w:tcW w:w="1843" w:type="dxa"/>
            <w:gridSpan w:val="2"/>
            <w:vMerge w:val="restart"/>
            <w:shd w:val="clear" w:color="auto" w:fill="auto"/>
            <w:vAlign w:val="center"/>
          </w:tcPr>
          <w:p w14:paraId="6E6385E1" w14:textId="0B7EF3CC" w:rsidR="00A30E0F" w:rsidRDefault="00A30E0F" w:rsidP="00DE051C">
            <w:pPr>
              <w:jc w:val="center"/>
              <w:rPr>
                <w:rFonts w:ascii="Montserrat" w:hAnsi="Montserrat"/>
                <w:sz w:val="20"/>
                <w:szCs w:val="20"/>
              </w:rPr>
            </w:pPr>
            <w:r>
              <w:rPr>
                <w:rFonts w:ascii="Montserrat" w:hAnsi="Montserrat"/>
                <w:sz w:val="20"/>
                <w:szCs w:val="20"/>
              </w:rPr>
              <w:t>48</w:t>
            </w:r>
          </w:p>
        </w:tc>
        <w:tc>
          <w:tcPr>
            <w:tcW w:w="1701" w:type="dxa"/>
            <w:vMerge w:val="restart"/>
            <w:shd w:val="clear" w:color="auto" w:fill="auto"/>
            <w:vAlign w:val="center"/>
          </w:tcPr>
          <w:p w14:paraId="7B13EFB0" w14:textId="205B96B4" w:rsidR="00A30E0F" w:rsidRPr="00A30E0F" w:rsidRDefault="00A30E0F" w:rsidP="00DE051C">
            <w:pPr>
              <w:jc w:val="center"/>
              <w:rPr>
                <w:rFonts w:ascii="Montserrat" w:hAnsi="Montserrat"/>
                <w:sz w:val="20"/>
                <w:szCs w:val="20"/>
              </w:rPr>
            </w:pPr>
            <w:r w:rsidRPr="00A30E0F">
              <w:rPr>
                <w:rFonts w:ascii="Montserrat" w:hAnsi="Montserrat"/>
                <w:sz w:val="20"/>
                <w:szCs w:val="20"/>
              </w:rPr>
              <w:t>120</w:t>
            </w:r>
          </w:p>
        </w:tc>
      </w:tr>
      <w:tr w:rsidR="00A30E0F" w:rsidRPr="00412140" w14:paraId="3C7F88DD" w14:textId="77777777" w:rsidTr="00505984">
        <w:trPr>
          <w:trHeight w:val="640"/>
        </w:trPr>
        <w:tc>
          <w:tcPr>
            <w:tcW w:w="1134" w:type="dxa"/>
            <w:vMerge/>
            <w:shd w:val="clear" w:color="auto" w:fill="auto"/>
            <w:vAlign w:val="center"/>
          </w:tcPr>
          <w:p w14:paraId="30DCF7BF" w14:textId="77777777" w:rsidR="00A30E0F" w:rsidRDefault="00A30E0F" w:rsidP="00DE051C">
            <w:pPr>
              <w:jc w:val="center"/>
              <w:rPr>
                <w:rFonts w:ascii="Montserrat" w:hAnsi="Montserrat"/>
                <w:sz w:val="20"/>
                <w:szCs w:val="20"/>
              </w:rPr>
            </w:pPr>
          </w:p>
        </w:tc>
        <w:tc>
          <w:tcPr>
            <w:tcW w:w="2268" w:type="dxa"/>
            <w:gridSpan w:val="2"/>
            <w:vMerge/>
            <w:shd w:val="clear" w:color="auto" w:fill="auto"/>
            <w:vAlign w:val="center"/>
          </w:tcPr>
          <w:p w14:paraId="28193055" w14:textId="77777777" w:rsidR="00A30E0F" w:rsidRPr="00D76D4E" w:rsidRDefault="00A30E0F" w:rsidP="00DE051C">
            <w:pPr>
              <w:jc w:val="center"/>
              <w:rPr>
                <w:rFonts w:ascii="Montserrat" w:hAnsi="Montserrat"/>
                <w:sz w:val="20"/>
                <w:szCs w:val="20"/>
              </w:rPr>
            </w:pPr>
          </w:p>
        </w:tc>
        <w:tc>
          <w:tcPr>
            <w:tcW w:w="2618" w:type="dxa"/>
            <w:gridSpan w:val="2"/>
            <w:shd w:val="clear" w:color="auto" w:fill="auto"/>
            <w:vAlign w:val="center"/>
          </w:tcPr>
          <w:p w14:paraId="695FED77" w14:textId="5EBE1337" w:rsidR="00A30E0F" w:rsidRDefault="00A30E0F" w:rsidP="00DE051C">
            <w:pPr>
              <w:jc w:val="center"/>
              <w:rPr>
                <w:rFonts w:ascii="Montserrat" w:hAnsi="Montserrat"/>
                <w:sz w:val="20"/>
                <w:szCs w:val="20"/>
              </w:rPr>
            </w:pPr>
            <w:r>
              <w:rPr>
                <w:rFonts w:ascii="Montserrat" w:hAnsi="Montserrat"/>
                <w:sz w:val="20"/>
                <w:szCs w:val="20"/>
              </w:rPr>
              <w:t>Hospedaje temporal</w:t>
            </w:r>
          </w:p>
        </w:tc>
        <w:tc>
          <w:tcPr>
            <w:tcW w:w="1843" w:type="dxa"/>
            <w:gridSpan w:val="2"/>
            <w:vMerge/>
            <w:shd w:val="clear" w:color="auto" w:fill="auto"/>
            <w:vAlign w:val="center"/>
          </w:tcPr>
          <w:p w14:paraId="2025DE1A" w14:textId="77777777" w:rsidR="00A30E0F" w:rsidRDefault="00A30E0F" w:rsidP="00DE051C">
            <w:pPr>
              <w:jc w:val="center"/>
              <w:rPr>
                <w:rFonts w:ascii="Montserrat" w:hAnsi="Montserrat"/>
                <w:sz w:val="20"/>
                <w:szCs w:val="20"/>
              </w:rPr>
            </w:pPr>
          </w:p>
        </w:tc>
        <w:tc>
          <w:tcPr>
            <w:tcW w:w="1701" w:type="dxa"/>
            <w:vMerge/>
            <w:shd w:val="clear" w:color="auto" w:fill="auto"/>
            <w:vAlign w:val="center"/>
          </w:tcPr>
          <w:p w14:paraId="67C64630" w14:textId="77777777" w:rsidR="00A30E0F" w:rsidRPr="00A30E0F" w:rsidRDefault="00A30E0F" w:rsidP="00DE051C">
            <w:pPr>
              <w:jc w:val="center"/>
              <w:rPr>
                <w:rFonts w:ascii="Montserrat" w:hAnsi="Montserrat"/>
                <w:sz w:val="20"/>
                <w:szCs w:val="20"/>
              </w:rPr>
            </w:pPr>
          </w:p>
        </w:tc>
      </w:tr>
      <w:tr w:rsidR="00A30E0F" w:rsidRPr="00412140" w14:paraId="45E670BB" w14:textId="77777777" w:rsidTr="00505984">
        <w:trPr>
          <w:trHeight w:val="640"/>
        </w:trPr>
        <w:tc>
          <w:tcPr>
            <w:tcW w:w="1134" w:type="dxa"/>
            <w:vMerge/>
            <w:shd w:val="clear" w:color="auto" w:fill="auto"/>
            <w:vAlign w:val="center"/>
          </w:tcPr>
          <w:p w14:paraId="53D08BF4" w14:textId="77777777" w:rsidR="00A30E0F" w:rsidRDefault="00A30E0F" w:rsidP="00DE051C">
            <w:pPr>
              <w:jc w:val="center"/>
              <w:rPr>
                <w:rFonts w:ascii="Montserrat" w:hAnsi="Montserrat"/>
                <w:sz w:val="20"/>
                <w:szCs w:val="20"/>
              </w:rPr>
            </w:pPr>
          </w:p>
        </w:tc>
        <w:tc>
          <w:tcPr>
            <w:tcW w:w="2268" w:type="dxa"/>
            <w:gridSpan w:val="2"/>
            <w:vMerge/>
            <w:shd w:val="clear" w:color="auto" w:fill="auto"/>
            <w:vAlign w:val="center"/>
          </w:tcPr>
          <w:p w14:paraId="0295FE77" w14:textId="77777777" w:rsidR="00A30E0F" w:rsidRPr="00D76D4E" w:rsidRDefault="00A30E0F" w:rsidP="00DE051C">
            <w:pPr>
              <w:jc w:val="center"/>
              <w:rPr>
                <w:rFonts w:ascii="Montserrat" w:hAnsi="Montserrat"/>
                <w:sz w:val="20"/>
                <w:szCs w:val="20"/>
              </w:rPr>
            </w:pPr>
          </w:p>
        </w:tc>
        <w:tc>
          <w:tcPr>
            <w:tcW w:w="2618" w:type="dxa"/>
            <w:gridSpan w:val="2"/>
            <w:shd w:val="clear" w:color="auto" w:fill="auto"/>
            <w:vAlign w:val="center"/>
          </w:tcPr>
          <w:p w14:paraId="4F4FC125" w14:textId="3CF40809" w:rsidR="00A30E0F" w:rsidRDefault="00A30E0F" w:rsidP="00DE051C">
            <w:pPr>
              <w:jc w:val="center"/>
              <w:rPr>
                <w:rFonts w:ascii="Montserrat" w:hAnsi="Montserrat"/>
                <w:sz w:val="20"/>
                <w:szCs w:val="20"/>
              </w:rPr>
            </w:pPr>
            <w:r>
              <w:rPr>
                <w:rFonts w:ascii="Montserrat" w:hAnsi="Montserrat"/>
                <w:sz w:val="20"/>
                <w:szCs w:val="20"/>
              </w:rPr>
              <w:t xml:space="preserve">Alimentación </w:t>
            </w:r>
            <w:r>
              <w:rPr>
                <w:rFonts w:ascii="Montserrat" w:hAnsi="Montserrat"/>
                <w:sz w:val="20"/>
                <w:szCs w:val="20"/>
              </w:rPr>
              <w:br/>
              <w:t>(3 tiempos)</w:t>
            </w:r>
          </w:p>
        </w:tc>
        <w:tc>
          <w:tcPr>
            <w:tcW w:w="1843" w:type="dxa"/>
            <w:gridSpan w:val="2"/>
            <w:vMerge/>
            <w:shd w:val="clear" w:color="auto" w:fill="auto"/>
            <w:vAlign w:val="center"/>
          </w:tcPr>
          <w:p w14:paraId="41B17ED6" w14:textId="77777777" w:rsidR="00A30E0F" w:rsidRDefault="00A30E0F" w:rsidP="00DE051C">
            <w:pPr>
              <w:jc w:val="center"/>
              <w:rPr>
                <w:rFonts w:ascii="Montserrat" w:hAnsi="Montserrat"/>
                <w:sz w:val="20"/>
                <w:szCs w:val="20"/>
              </w:rPr>
            </w:pPr>
          </w:p>
        </w:tc>
        <w:tc>
          <w:tcPr>
            <w:tcW w:w="1701" w:type="dxa"/>
            <w:vMerge/>
            <w:shd w:val="clear" w:color="auto" w:fill="auto"/>
            <w:vAlign w:val="center"/>
          </w:tcPr>
          <w:p w14:paraId="515BB2C8" w14:textId="77777777" w:rsidR="00A30E0F" w:rsidRPr="00A30E0F" w:rsidRDefault="00A30E0F" w:rsidP="00DE051C">
            <w:pPr>
              <w:jc w:val="center"/>
              <w:rPr>
                <w:rFonts w:ascii="Montserrat" w:hAnsi="Montserrat"/>
                <w:sz w:val="20"/>
                <w:szCs w:val="20"/>
              </w:rPr>
            </w:pPr>
          </w:p>
        </w:tc>
      </w:tr>
      <w:tr w:rsidR="00A30E0F" w:rsidRPr="00412140" w14:paraId="547A006A" w14:textId="77777777" w:rsidTr="00505984">
        <w:trPr>
          <w:trHeight w:val="640"/>
        </w:trPr>
        <w:tc>
          <w:tcPr>
            <w:tcW w:w="1134" w:type="dxa"/>
            <w:vMerge/>
            <w:shd w:val="clear" w:color="auto" w:fill="auto"/>
            <w:vAlign w:val="center"/>
          </w:tcPr>
          <w:p w14:paraId="33950087" w14:textId="77777777" w:rsidR="00A30E0F" w:rsidRDefault="00A30E0F" w:rsidP="00DE051C">
            <w:pPr>
              <w:jc w:val="center"/>
              <w:rPr>
                <w:rFonts w:ascii="Montserrat" w:hAnsi="Montserrat"/>
                <w:sz w:val="20"/>
                <w:szCs w:val="20"/>
              </w:rPr>
            </w:pPr>
          </w:p>
        </w:tc>
        <w:tc>
          <w:tcPr>
            <w:tcW w:w="2268" w:type="dxa"/>
            <w:gridSpan w:val="2"/>
            <w:vMerge/>
            <w:shd w:val="clear" w:color="auto" w:fill="auto"/>
            <w:vAlign w:val="center"/>
          </w:tcPr>
          <w:p w14:paraId="76421B9F" w14:textId="77777777" w:rsidR="00A30E0F" w:rsidRPr="00D76D4E" w:rsidRDefault="00A30E0F" w:rsidP="00DE051C">
            <w:pPr>
              <w:jc w:val="center"/>
              <w:rPr>
                <w:rFonts w:ascii="Montserrat" w:hAnsi="Montserrat"/>
                <w:sz w:val="20"/>
                <w:szCs w:val="20"/>
              </w:rPr>
            </w:pPr>
          </w:p>
        </w:tc>
        <w:tc>
          <w:tcPr>
            <w:tcW w:w="2618" w:type="dxa"/>
            <w:gridSpan w:val="2"/>
            <w:shd w:val="clear" w:color="auto" w:fill="auto"/>
            <w:vAlign w:val="center"/>
          </w:tcPr>
          <w:p w14:paraId="612AA822" w14:textId="78E5200D" w:rsidR="00A30E0F" w:rsidRDefault="00A30E0F" w:rsidP="00DE051C">
            <w:pPr>
              <w:jc w:val="center"/>
              <w:rPr>
                <w:rFonts w:ascii="Montserrat" w:hAnsi="Montserrat"/>
                <w:sz w:val="20"/>
                <w:szCs w:val="20"/>
              </w:rPr>
            </w:pPr>
            <w:r>
              <w:rPr>
                <w:rFonts w:ascii="Montserrat" w:hAnsi="Montserrat"/>
                <w:sz w:val="20"/>
                <w:szCs w:val="20"/>
              </w:rPr>
              <w:t>Transporte terrestre permanente (viaje redondo)</w:t>
            </w:r>
          </w:p>
        </w:tc>
        <w:tc>
          <w:tcPr>
            <w:tcW w:w="1843" w:type="dxa"/>
            <w:gridSpan w:val="2"/>
            <w:vMerge/>
            <w:shd w:val="clear" w:color="auto" w:fill="auto"/>
            <w:vAlign w:val="center"/>
          </w:tcPr>
          <w:p w14:paraId="3C81067B" w14:textId="77777777" w:rsidR="00A30E0F" w:rsidRDefault="00A30E0F" w:rsidP="00DE051C">
            <w:pPr>
              <w:jc w:val="center"/>
              <w:rPr>
                <w:rFonts w:ascii="Montserrat" w:hAnsi="Montserrat"/>
                <w:sz w:val="20"/>
                <w:szCs w:val="20"/>
              </w:rPr>
            </w:pPr>
          </w:p>
        </w:tc>
        <w:tc>
          <w:tcPr>
            <w:tcW w:w="1701" w:type="dxa"/>
            <w:vMerge/>
            <w:shd w:val="clear" w:color="auto" w:fill="auto"/>
            <w:vAlign w:val="center"/>
          </w:tcPr>
          <w:p w14:paraId="3CE26644" w14:textId="77777777" w:rsidR="00A30E0F" w:rsidRPr="00A30E0F" w:rsidRDefault="00A30E0F" w:rsidP="00DE051C">
            <w:pPr>
              <w:jc w:val="center"/>
              <w:rPr>
                <w:rFonts w:ascii="Montserrat" w:hAnsi="Montserrat"/>
                <w:sz w:val="20"/>
                <w:szCs w:val="20"/>
              </w:rPr>
            </w:pPr>
          </w:p>
        </w:tc>
      </w:tr>
      <w:tr w:rsidR="00A30E0F" w:rsidRPr="00412140" w14:paraId="4DB7419B" w14:textId="77777777" w:rsidTr="00505984">
        <w:trPr>
          <w:trHeight w:val="640"/>
        </w:trPr>
        <w:tc>
          <w:tcPr>
            <w:tcW w:w="1134" w:type="dxa"/>
            <w:vMerge/>
            <w:shd w:val="clear" w:color="auto" w:fill="auto"/>
            <w:vAlign w:val="center"/>
          </w:tcPr>
          <w:p w14:paraId="3D8EB04F" w14:textId="77777777" w:rsidR="00A30E0F" w:rsidRDefault="00A30E0F" w:rsidP="00DE051C">
            <w:pPr>
              <w:jc w:val="center"/>
              <w:rPr>
                <w:rFonts w:ascii="Montserrat" w:hAnsi="Montserrat"/>
                <w:sz w:val="20"/>
                <w:szCs w:val="20"/>
              </w:rPr>
            </w:pPr>
          </w:p>
        </w:tc>
        <w:tc>
          <w:tcPr>
            <w:tcW w:w="2268" w:type="dxa"/>
            <w:gridSpan w:val="2"/>
            <w:vMerge/>
            <w:shd w:val="clear" w:color="auto" w:fill="auto"/>
            <w:vAlign w:val="center"/>
          </w:tcPr>
          <w:p w14:paraId="260E893D" w14:textId="77777777" w:rsidR="00A30E0F" w:rsidRPr="00D76D4E" w:rsidRDefault="00A30E0F" w:rsidP="00DE051C">
            <w:pPr>
              <w:jc w:val="center"/>
              <w:rPr>
                <w:rFonts w:ascii="Montserrat" w:hAnsi="Montserrat"/>
                <w:sz w:val="20"/>
                <w:szCs w:val="20"/>
              </w:rPr>
            </w:pPr>
          </w:p>
        </w:tc>
        <w:tc>
          <w:tcPr>
            <w:tcW w:w="2618" w:type="dxa"/>
            <w:gridSpan w:val="2"/>
            <w:shd w:val="clear" w:color="auto" w:fill="auto"/>
            <w:vAlign w:val="center"/>
          </w:tcPr>
          <w:p w14:paraId="16B3A807" w14:textId="090B8A50" w:rsidR="00A30E0F" w:rsidRDefault="00A30E0F" w:rsidP="00DE051C">
            <w:pPr>
              <w:jc w:val="center"/>
              <w:rPr>
                <w:rFonts w:ascii="Montserrat" w:hAnsi="Montserrat"/>
                <w:sz w:val="20"/>
                <w:szCs w:val="20"/>
              </w:rPr>
            </w:pPr>
            <w:r>
              <w:rPr>
                <w:rFonts w:ascii="Montserrat" w:hAnsi="Montserrat"/>
                <w:sz w:val="20"/>
                <w:szCs w:val="20"/>
              </w:rPr>
              <w:t xml:space="preserve">Transporte terrestre temporal (Extracción, </w:t>
            </w:r>
            <w:r>
              <w:rPr>
                <w:rFonts w:ascii="Montserrat" w:hAnsi="Montserrat"/>
                <w:sz w:val="20"/>
                <w:szCs w:val="20"/>
              </w:rPr>
              <w:lastRenderedPageBreak/>
              <w:t>dispersión o reubicación)</w:t>
            </w:r>
          </w:p>
        </w:tc>
        <w:tc>
          <w:tcPr>
            <w:tcW w:w="1843" w:type="dxa"/>
            <w:gridSpan w:val="2"/>
            <w:vMerge/>
            <w:shd w:val="clear" w:color="auto" w:fill="auto"/>
            <w:vAlign w:val="center"/>
          </w:tcPr>
          <w:p w14:paraId="0541D73C" w14:textId="77777777" w:rsidR="00A30E0F" w:rsidRDefault="00A30E0F" w:rsidP="00DE051C">
            <w:pPr>
              <w:jc w:val="center"/>
              <w:rPr>
                <w:rFonts w:ascii="Montserrat" w:hAnsi="Montserrat"/>
                <w:sz w:val="20"/>
                <w:szCs w:val="20"/>
              </w:rPr>
            </w:pPr>
          </w:p>
        </w:tc>
        <w:tc>
          <w:tcPr>
            <w:tcW w:w="1701" w:type="dxa"/>
            <w:vMerge/>
            <w:shd w:val="clear" w:color="auto" w:fill="auto"/>
            <w:vAlign w:val="center"/>
          </w:tcPr>
          <w:p w14:paraId="49EABF3C" w14:textId="77777777" w:rsidR="00A30E0F" w:rsidRPr="00A30E0F" w:rsidRDefault="00A30E0F" w:rsidP="00DE051C">
            <w:pPr>
              <w:jc w:val="center"/>
              <w:rPr>
                <w:rFonts w:ascii="Montserrat" w:hAnsi="Montserrat"/>
                <w:sz w:val="20"/>
                <w:szCs w:val="20"/>
              </w:rPr>
            </w:pPr>
          </w:p>
        </w:tc>
      </w:tr>
      <w:tr w:rsidR="00A30E0F" w:rsidRPr="00412140" w14:paraId="11B2949E" w14:textId="77777777" w:rsidTr="00505984">
        <w:trPr>
          <w:trHeight w:val="640"/>
        </w:trPr>
        <w:tc>
          <w:tcPr>
            <w:tcW w:w="1134" w:type="dxa"/>
            <w:vMerge w:val="restart"/>
            <w:shd w:val="clear" w:color="auto" w:fill="auto"/>
            <w:vAlign w:val="center"/>
          </w:tcPr>
          <w:p w14:paraId="796E532F" w14:textId="6BC170F1" w:rsidR="00A30E0F" w:rsidRDefault="00A30E0F" w:rsidP="00DE051C">
            <w:pPr>
              <w:jc w:val="center"/>
              <w:rPr>
                <w:rFonts w:ascii="Montserrat" w:hAnsi="Montserrat"/>
                <w:sz w:val="20"/>
                <w:szCs w:val="20"/>
              </w:rPr>
            </w:pPr>
            <w:r>
              <w:rPr>
                <w:rFonts w:ascii="Montserrat" w:hAnsi="Montserrat"/>
                <w:sz w:val="20"/>
                <w:szCs w:val="20"/>
              </w:rPr>
              <w:t>12</w:t>
            </w:r>
          </w:p>
        </w:tc>
        <w:tc>
          <w:tcPr>
            <w:tcW w:w="2268" w:type="dxa"/>
            <w:gridSpan w:val="2"/>
            <w:vMerge w:val="restart"/>
            <w:shd w:val="clear" w:color="auto" w:fill="auto"/>
            <w:vAlign w:val="center"/>
          </w:tcPr>
          <w:p w14:paraId="187A25D7" w14:textId="53913F31" w:rsidR="00A30E0F" w:rsidRPr="00D76D4E" w:rsidRDefault="00A30E0F" w:rsidP="00DE051C">
            <w:pPr>
              <w:jc w:val="center"/>
              <w:rPr>
                <w:rFonts w:ascii="Montserrat" w:hAnsi="Montserrat"/>
                <w:sz w:val="20"/>
                <w:szCs w:val="20"/>
              </w:rPr>
            </w:pPr>
            <w:r w:rsidRPr="00D76D4E">
              <w:rPr>
                <w:rFonts w:ascii="Montserrat" w:hAnsi="Montserrat"/>
                <w:sz w:val="20"/>
                <w:szCs w:val="20"/>
              </w:rPr>
              <w:t>Oaxaca</w:t>
            </w:r>
          </w:p>
        </w:tc>
        <w:tc>
          <w:tcPr>
            <w:tcW w:w="2618" w:type="dxa"/>
            <w:gridSpan w:val="2"/>
            <w:shd w:val="clear" w:color="auto" w:fill="auto"/>
            <w:vAlign w:val="center"/>
          </w:tcPr>
          <w:p w14:paraId="210A7503" w14:textId="2F2289F9" w:rsidR="00A30E0F" w:rsidRDefault="00A30E0F" w:rsidP="00DE051C">
            <w:pPr>
              <w:jc w:val="center"/>
              <w:rPr>
                <w:rFonts w:ascii="Montserrat" w:hAnsi="Montserrat"/>
                <w:sz w:val="20"/>
                <w:szCs w:val="20"/>
              </w:rPr>
            </w:pPr>
            <w:r>
              <w:rPr>
                <w:rFonts w:ascii="Montserrat" w:hAnsi="Montserrat"/>
                <w:sz w:val="20"/>
                <w:szCs w:val="20"/>
              </w:rPr>
              <w:t>Hospedaje permanente</w:t>
            </w:r>
          </w:p>
        </w:tc>
        <w:tc>
          <w:tcPr>
            <w:tcW w:w="1843" w:type="dxa"/>
            <w:gridSpan w:val="2"/>
            <w:vMerge w:val="restart"/>
            <w:shd w:val="clear" w:color="auto" w:fill="auto"/>
            <w:vAlign w:val="center"/>
          </w:tcPr>
          <w:p w14:paraId="2937A7A4" w14:textId="7750957C" w:rsidR="00A30E0F" w:rsidRDefault="00A30E0F" w:rsidP="00DE051C">
            <w:pPr>
              <w:jc w:val="center"/>
              <w:rPr>
                <w:rFonts w:ascii="Montserrat" w:hAnsi="Montserrat"/>
                <w:sz w:val="20"/>
                <w:szCs w:val="20"/>
              </w:rPr>
            </w:pPr>
            <w:r>
              <w:rPr>
                <w:rFonts w:ascii="Montserrat" w:hAnsi="Montserrat"/>
                <w:sz w:val="20"/>
                <w:szCs w:val="20"/>
              </w:rPr>
              <w:t>60</w:t>
            </w:r>
          </w:p>
        </w:tc>
        <w:tc>
          <w:tcPr>
            <w:tcW w:w="1701" w:type="dxa"/>
            <w:vMerge w:val="restart"/>
            <w:shd w:val="clear" w:color="auto" w:fill="auto"/>
            <w:vAlign w:val="center"/>
          </w:tcPr>
          <w:p w14:paraId="57271738" w14:textId="6983AF34" w:rsidR="00A30E0F" w:rsidRPr="00A30E0F" w:rsidRDefault="00A30E0F" w:rsidP="00DE051C">
            <w:pPr>
              <w:jc w:val="center"/>
              <w:rPr>
                <w:rFonts w:ascii="Montserrat" w:hAnsi="Montserrat"/>
                <w:sz w:val="20"/>
                <w:szCs w:val="20"/>
              </w:rPr>
            </w:pPr>
            <w:r w:rsidRPr="00A30E0F">
              <w:rPr>
                <w:rFonts w:ascii="Montserrat" w:hAnsi="Montserrat"/>
                <w:sz w:val="20"/>
                <w:szCs w:val="20"/>
              </w:rPr>
              <w:t>150</w:t>
            </w:r>
          </w:p>
        </w:tc>
      </w:tr>
      <w:tr w:rsidR="00A30E0F" w:rsidRPr="00412140" w14:paraId="540CA8F0" w14:textId="77777777" w:rsidTr="00505984">
        <w:trPr>
          <w:trHeight w:val="640"/>
        </w:trPr>
        <w:tc>
          <w:tcPr>
            <w:tcW w:w="1134" w:type="dxa"/>
            <w:vMerge/>
            <w:shd w:val="clear" w:color="auto" w:fill="auto"/>
            <w:vAlign w:val="center"/>
          </w:tcPr>
          <w:p w14:paraId="49EF3DAB" w14:textId="77777777" w:rsidR="00A30E0F" w:rsidRDefault="00A30E0F" w:rsidP="00DE051C">
            <w:pPr>
              <w:jc w:val="center"/>
              <w:rPr>
                <w:rFonts w:ascii="Montserrat" w:hAnsi="Montserrat"/>
                <w:sz w:val="20"/>
                <w:szCs w:val="20"/>
              </w:rPr>
            </w:pPr>
          </w:p>
        </w:tc>
        <w:tc>
          <w:tcPr>
            <w:tcW w:w="2268" w:type="dxa"/>
            <w:gridSpan w:val="2"/>
            <w:vMerge/>
            <w:shd w:val="clear" w:color="auto" w:fill="auto"/>
            <w:vAlign w:val="center"/>
          </w:tcPr>
          <w:p w14:paraId="7A1D9B2A" w14:textId="77777777" w:rsidR="00A30E0F" w:rsidRPr="00D76D4E" w:rsidRDefault="00A30E0F" w:rsidP="00DE051C">
            <w:pPr>
              <w:jc w:val="center"/>
              <w:rPr>
                <w:rFonts w:ascii="Montserrat" w:hAnsi="Montserrat"/>
                <w:sz w:val="20"/>
                <w:szCs w:val="20"/>
              </w:rPr>
            </w:pPr>
          </w:p>
        </w:tc>
        <w:tc>
          <w:tcPr>
            <w:tcW w:w="2618" w:type="dxa"/>
            <w:gridSpan w:val="2"/>
            <w:shd w:val="clear" w:color="auto" w:fill="auto"/>
            <w:vAlign w:val="center"/>
          </w:tcPr>
          <w:p w14:paraId="5CD6967D" w14:textId="5B13D692" w:rsidR="00A30E0F" w:rsidRDefault="00A30E0F" w:rsidP="00DE051C">
            <w:pPr>
              <w:jc w:val="center"/>
              <w:rPr>
                <w:rFonts w:ascii="Montserrat" w:hAnsi="Montserrat"/>
                <w:sz w:val="20"/>
                <w:szCs w:val="20"/>
              </w:rPr>
            </w:pPr>
            <w:r>
              <w:rPr>
                <w:rFonts w:ascii="Montserrat" w:hAnsi="Montserrat"/>
                <w:sz w:val="20"/>
                <w:szCs w:val="20"/>
              </w:rPr>
              <w:t>Hospedaje temporal</w:t>
            </w:r>
          </w:p>
        </w:tc>
        <w:tc>
          <w:tcPr>
            <w:tcW w:w="1843" w:type="dxa"/>
            <w:gridSpan w:val="2"/>
            <w:vMerge/>
            <w:shd w:val="clear" w:color="auto" w:fill="auto"/>
            <w:vAlign w:val="center"/>
          </w:tcPr>
          <w:p w14:paraId="2F58198B" w14:textId="77777777" w:rsidR="00A30E0F" w:rsidRDefault="00A30E0F" w:rsidP="00DE051C">
            <w:pPr>
              <w:jc w:val="center"/>
              <w:rPr>
                <w:rFonts w:ascii="Montserrat" w:hAnsi="Montserrat"/>
                <w:sz w:val="20"/>
                <w:szCs w:val="20"/>
              </w:rPr>
            </w:pPr>
          </w:p>
        </w:tc>
        <w:tc>
          <w:tcPr>
            <w:tcW w:w="1701" w:type="dxa"/>
            <w:vMerge/>
            <w:shd w:val="clear" w:color="auto" w:fill="auto"/>
            <w:vAlign w:val="center"/>
          </w:tcPr>
          <w:p w14:paraId="61D8C50F" w14:textId="77777777" w:rsidR="00A30E0F" w:rsidRPr="00A30E0F" w:rsidRDefault="00A30E0F" w:rsidP="00DE051C">
            <w:pPr>
              <w:jc w:val="center"/>
              <w:rPr>
                <w:rFonts w:ascii="Montserrat" w:hAnsi="Montserrat"/>
                <w:sz w:val="20"/>
                <w:szCs w:val="20"/>
              </w:rPr>
            </w:pPr>
          </w:p>
        </w:tc>
      </w:tr>
      <w:tr w:rsidR="00A30E0F" w:rsidRPr="00412140" w14:paraId="6205A343" w14:textId="77777777" w:rsidTr="00505984">
        <w:trPr>
          <w:trHeight w:val="640"/>
        </w:trPr>
        <w:tc>
          <w:tcPr>
            <w:tcW w:w="1134" w:type="dxa"/>
            <w:vMerge/>
            <w:shd w:val="clear" w:color="auto" w:fill="auto"/>
            <w:vAlign w:val="center"/>
          </w:tcPr>
          <w:p w14:paraId="46F96E1E" w14:textId="77777777" w:rsidR="00A30E0F" w:rsidRDefault="00A30E0F" w:rsidP="00DE051C">
            <w:pPr>
              <w:jc w:val="center"/>
              <w:rPr>
                <w:rFonts w:ascii="Montserrat" w:hAnsi="Montserrat"/>
                <w:sz w:val="20"/>
                <w:szCs w:val="20"/>
              </w:rPr>
            </w:pPr>
          </w:p>
        </w:tc>
        <w:tc>
          <w:tcPr>
            <w:tcW w:w="2268" w:type="dxa"/>
            <w:gridSpan w:val="2"/>
            <w:vMerge/>
            <w:shd w:val="clear" w:color="auto" w:fill="auto"/>
            <w:vAlign w:val="center"/>
          </w:tcPr>
          <w:p w14:paraId="6A025FAB" w14:textId="77777777" w:rsidR="00A30E0F" w:rsidRPr="00D76D4E" w:rsidRDefault="00A30E0F" w:rsidP="00DE051C">
            <w:pPr>
              <w:jc w:val="center"/>
              <w:rPr>
                <w:rFonts w:ascii="Montserrat" w:hAnsi="Montserrat"/>
                <w:sz w:val="20"/>
                <w:szCs w:val="20"/>
              </w:rPr>
            </w:pPr>
          </w:p>
        </w:tc>
        <w:tc>
          <w:tcPr>
            <w:tcW w:w="2618" w:type="dxa"/>
            <w:gridSpan w:val="2"/>
            <w:shd w:val="clear" w:color="auto" w:fill="auto"/>
            <w:vAlign w:val="center"/>
          </w:tcPr>
          <w:p w14:paraId="781D1D1A" w14:textId="231B72F6" w:rsidR="00A30E0F" w:rsidRDefault="00A30E0F" w:rsidP="00DE051C">
            <w:pPr>
              <w:jc w:val="center"/>
              <w:rPr>
                <w:rFonts w:ascii="Montserrat" w:hAnsi="Montserrat"/>
                <w:sz w:val="20"/>
                <w:szCs w:val="20"/>
              </w:rPr>
            </w:pPr>
            <w:r>
              <w:rPr>
                <w:rFonts w:ascii="Montserrat" w:hAnsi="Montserrat"/>
                <w:sz w:val="20"/>
                <w:szCs w:val="20"/>
              </w:rPr>
              <w:t xml:space="preserve">Alimentación </w:t>
            </w:r>
            <w:r>
              <w:rPr>
                <w:rFonts w:ascii="Montserrat" w:hAnsi="Montserrat"/>
                <w:sz w:val="20"/>
                <w:szCs w:val="20"/>
              </w:rPr>
              <w:br/>
              <w:t>(3 tiempos)</w:t>
            </w:r>
          </w:p>
        </w:tc>
        <w:tc>
          <w:tcPr>
            <w:tcW w:w="1843" w:type="dxa"/>
            <w:gridSpan w:val="2"/>
            <w:vMerge/>
            <w:shd w:val="clear" w:color="auto" w:fill="auto"/>
            <w:vAlign w:val="center"/>
          </w:tcPr>
          <w:p w14:paraId="0FF26390" w14:textId="77777777" w:rsidR="00A30E0F" w:rsidRDefault="00A30E0F" w:rsidP="00DE051C">
            <w:pPr>
              <w:jc w:val="center"/>
              <w:rPr>
                <w:rFonts w:ascii="Montserrat" w:hAnsi="Montserrat"/>
                <w:sz w:val="20"/>
                <w:szCs w:val="20"/>
              </w:rPr>
            </w:pPr>
          </w:p>
        </w:tc>
        <w:tc>
          <w:tcPr>
            <w:tcW w:w="1701" w:type="dxa"/>
            <w:vMerge/>
            <w:shd w:val="clear" w:color="auto" w:fill="auto"/>
            <w:vAlign w:val="center"/>
          </w:tcPr>
          <w:p w14:paraId="60E23B31" w14:textId="77777777" w:rsidR="00A30E0F" w:rsidRPr="00A30E0F" w:rsidRDefault="00A30E0F" w:rsidP="00DE051C">
            <w:pPr>
              <w:jc w:val="center"/>
              <w:rPr>
                <w:rFonts w:ascii="Montserrat" w:hAnsi="Montserrat"/>
                <w:sz w:val="20"/>
                <w:szCs w:val="20"/>
              </w:rPr>
            </w:pPr>
          </w:p>
        </w:tc>
      </w:tr>
      <w:tr w:rsidR="00A30E0F" w:rsidRPr="00412140" w14:paraId="478D965C" w14:textId="77777777" w:rsidTr="00505984">
        <w:trPr>
          <w:trHeight w:val="640"/>
        </w:trPr>
        <w:tc>
          <w:tcPr>
            <w:tcW w:w="1134" w:type="dxa"/>
            <w:vMerge/>
            <w:shd w:val="clear" w:color="auto" w:fill="auto"/>
            <w:vAlign w:val="center"/>
          </w:tcPr>
          <w:p w14:paraId="12DB8F67" w14:textId="77777777" w:rsidR="00A30E0F" w:rsidRDefault="00A30E0F" w:rsidP="00DE051C">
            <w:pPr>
              <w:jc w:val="center"/>
              <w:rPr>
                <w:rFonts w:ascii="Montserrat" w:hAnsi="Montserrat"/>
                <w:sz w:val="20"/>
                <w:szCs w:val="20"/>
              </w:rPr>
            </w:pPr>
          </w:p>
        </w:tc>
        <w:tc>
          <w:tcPr>
            <w:tcW w:w="2268" w:type="dxa"/>
            <w:gridSpan w:val="2"/>
            <w:vMerge/>
            <w:shd w:val="clear" w:color="auto" w:fill="auto"/>
            <w:vAlign w:val="center"/>
          </w:tcPr>
          <w:p w14:paraId="0C190BDB" w14:textId="77777777" w:rsidR="00A30E0F" w:rsidRPr="00D76D4E" w:rsidRDefault="00A30E0F" w:rsidP="00DE051C">
            <w:pPr>
              <w:jc w:val="center"/>
              <w:rPr>
                <w:rFonts w:ascii="Montserrat" w:hAnsi="Montserrat"/>
                <w:sz w:val="20"/>
                <w:szCs w:val="20"/>
              </w:rPr>
            </w:pPr>
          </w:p>
        </w:tc>
        <w:tc>
          <w:tcPr>
            <w:tcW w:w="2618" w:type="dxa"/>
            <w:gridSpan w:val="2"/>
            <w:shd w:val="clear" w:color="auto" w:fill="auto"/>
            <w:vAlign w:val="center"/>
          </w:tcPr>
          <w:p w14:paraId="37E89532" w14:textId="6F160BA0" w:rsidR="00A30E0F" w:rsidRDefault="00A30E0F" w:rsidP="00DE051C">
            <w:pPr>
              <w:jc w:val="center"/>
              <w:rPr>
                <w:rFonts w:ascii="Montserrat" w:hAnsi="Montserrat"/>
                <w:sz w:val="20"/>
                <w:szCs w:val="20"/>
              </w:rPr>
            </w:pPr>
            <w:r>
              <w:rPr>
                <w:rFonts w:ascii="Montserrat" w:hAnsi="Montserrat"/>
                <w:sz w:val="20"/>
                <w:szCs w:val="20"/>
              </w:rPr>
              <w:t>Transporte terrestre permanente (viaje redondo)</w:t>
            </w:r>
          </w:p>
        </w:tc>
        <w:tc>
          <w:tcPr>
            <w:tcW w:w="1843" w:type="dxa"/>
            <w:gridSpan w:val="2"/>
            <w:vMerge/>
            <w:shd w:val="clear" w:color="auto" w:fill="auto"/>
            <w:vAlign w:val="center"/>
          </w:tcPr>
          <w:p w14:paraId="70B06153" w14:textId="77777777" w:rsidR="00A30E0F" w:rsidRDefault="00A30E0F" w:rsidP="00DE051C">
            <w:pPr>
              <w:jc w:val="center"/>
              <w:rPr>
                <w:rFonts w:ascii="Montserrat" w:hAnsi="Montserrat"/>
                <w:sz w:val="20"/>
                <w:szCs w:val="20"/>
              </w:rPr>
            </w:pPr>
          </w:p>
        </w:tc>
        <w:tc>
          <w:tcPr>
            <w:tcW w:w="1701" w:type="dxa"/>
            <w:vMerge/>
            <w:shd w:val="clear" w:color="auto" w:fill="auto"/>
            <w:vAlign w:val="center"/>
          </w:tcPr>
          <w:p w14:paraId="399295E7" w14:textId="77777777" w:rsidR="00A30E0F" w:rsidRPr="00A30E0F" w:rsidRDefault="00A30E0F" w:rsidP="00DE051C">
            <w:pPr>
              <w:jc w:val="center"/>
              <w:rPr>
                <w:rFonts w:ascii="Montserrat" w:hAnsi="Montserrat"/>
                <w:sz w:val="20"/>
                <w:szCs w:val="20"/>
              </w:rPr>
            </w:pPr>
          </w:p>
        </w:tc>
      </w:tr>
      <w:tr w:rsidR="00A30E0F" w:rsidRPr="00412140" w14:paraId="6D8BBB90" w14:textId="77777777" w:rsidTr="00505984">
        <w:trPr>
          <w:trHeight w:val="640"/>
        </w:trPr>
        <w:tc>
          <w:tcPr>
            <w:tcW w:w="1134" w:type="dxa"/>
            <w:vMerge/>
            <w:shd w:val="clear" w:color="auto" w:fill="auto"/>
            <w:vAlign w:val="center"/>
          </w:tcPr>
          <w:p w14:paraId="43CB88E2" w14:textId="77777777" w:rsidR="00A30E0F" w:rsidRDefault="00A30E0F" w:rsidP="00DE051C">
            <w:pPr>
              <w:jc w:val="center"/>
              <w:rPr>
                <w:rFonts w:ascii="Montserrat" w:hAnsi="Montserrat"/>
                <w:sz w:val="20"/>
                <w:szCs w:val="20"/>
              </w:rPr>
            </w:pPr>
          </w:p>
        </w:tc>
        <w:tc>
          <w:tcPr>
            <w:tcW w:w="2268" w:type="dxa"/>
            <w:gridSpan w:val="2"/>
            <w:vMerge/>
            <w:shd w:val="clear" w:color="auto" w:fill="auto"/>
            <w:vAlign w:val="center"/>
          </w:tcPr>
          <w:p w14:paraId="724F2209" w14:textId="77777777" w:rsidR="00A30E0F" w:rsidRPr="00D76D4E" w:rsidRDefault="00A30E0F" w:rsidP="00DE051C">
            <w:pPr>
              <w:jc w:val="center"/>
              <w:rPr>
                <w:rFonts w:ascii="Montserrat" w:hAnsi="Montserrat"/>
                <w:sz w:val="20"/>
                <w:szCs w:val="20"/>
              </w:rPr>
            </w:pPr>
          </w:p>
        </w:tc>
        <w:tc>
          <w:tcPr>
            <w:tcW w:w="2618" w:type="dxa"/>
            <w:gridSpan w:val="2"/>
            <w:shd w:val="clear" w:color="auto" w:fill="auto"/>
            <w:vAlign w:val="center"/>
          </w:tcPr>
          <w:p w14:paraId="60D9AE9A" w14:textId="3BC8E52C" w:rsidR="00A30E0F" w:rsidRDefault="00A30E0F" w:rsidP="00DE051C">
            <w:pPr>
              <w:jc w:val="center"/>
              <w:rPr>
                <w:rFonts w:ascii="Montserrat" w:hAnsi="Montserrat"/>
                <w:sz w:val="20"/>
                <w:szCs w:val="20"/>
              </w:rPr>
            </w:pPr>
            <w:r>
              <w:rPr>
                <w:rFonts w:ascii="Montserrat" w:hAnsi="Montserrat"/>
                <w:sz w:val="20"/>
                <w:szCs w:val="20"/>
              </w:rPr>
              <w:t>Transporte terrestre temporal (Extracción, dispersión o reubicación)</w:t>
            </w:r>
          </w:p>
        </w:tc>
        <w:tc>
          <w:tcPr>
            <w:tcW w:w="1843" w:type="dxa"/>
            <w:gridSpan w:val="2"/>
            <w:vMerge/>
            <w:shd w:val="clear" w:color="auto" w:fill="auto"/>
            <w:vAlign w:val="center"/>
          </w:tcPr>
          <w:p w14:paraId="1A0C2330" w14:textId="77777777" w:rsidR="00A30E0F" w:rsidRDefault="00A30E0F" w:rsidP="00DE051C">
            <w:pPr>
              <w:jc w:val="center"/>
              <w:rPr>
                <w:rFonts w:ascii="Montserrat" w:hAnsi="Montserrat"/>
                <w:sz w:val="20"/>
                <w:szCs w:val="20"/>
              </w:rPr>
            </w:pPr>
          </w:p>
        </w:tc>
        <w:tc>
          <w:tcPr>
            <w:tcW w:w="1701" w:type="dxa"/>
            <w:vMerge/>
            <w:shd w:val="clear" w:color="auto" w:fill="auto"/>
            <w:vAlign w:val="center"/>
          </w:tcPr>
          <w:p w14:paraId="5EAEA8B9" w14:textId="77777777" w:rsidR="00A30E0F" w:rsidRPr="00A30E0F" w:rsidRDefault="00A30E0F" w:rsidP="00DE051C">
            <w:pPr>
              <w:jc w:val="center"/>
              <w:rPr>
                <w:rFonts w:ascii="Montserrat" w:hAnsi="Montserrat"/>
                <w:sz w:val="20"/>
                <w:szCs w:val="20"/>
              </w:rPr>
            </w:pPr>
          </w:p>
        </w:tc>
      </w:tr>
      <w:tr w:rsidR="00DE051C" w:rsidRPr="00412140" w14:paraId="38165576" w14:textId="77777777" w:rsidTr="00505984">
        <w:trPr>
          <w:trHeight w:val="640"/>
        </w:trPr>
        <w:tc>
          <w:tcPr>
            <w:tcW w:w="1134" w:type="dxa"/>
            <w:vMerge w:val="restart"/>
            <w:shd w:val="clear" w:color="auto" w:fill="auto"/>
            <w:vAlign w:val="center"/>
          </w:tcPr>
          <w:p w14:paraId="250E83FC" w14:textId="77B7463C" w:rsidR="00DE051C" w:rsidRDefault="00DE051C" w:rsidP="00DE051C">
            <w:pPr>
              <w:jc w:val="center"/>
              <w:rPr>
                <w:rFonts w:ascii="Montserrat" w:hAnsi="Montserrat"/>
                <w:sz w:val="20"/>
                <w:szCs w:val="20"/>
              </w:rPr>
            </w:pPr>
            <w:r>
              <w:rPr>
                <w:rFonts w:ascii="Montserrat" w:hAnsi="Montserrat"/>
                <w:sz w:val="20"/>
                <w:szCs w:val="20"/>
              </w:rPr>
              <w:t>13</w:t>
            </w:r>
          </w:p>
        </w:tc>
        <w:tc>
          <w:tcPr>
            <w:tcW w:w="2268" w:type="dxa"/>
            <w:gridSpan w:val="2"/>
            <w:vMerge w:val="restart"/>
            <w:shd w:val="clear" w:color="auto" w:fill="auto"/>
            <w:vAlign w:val="center"/>
          </w:tcPr>
          <w:p w14:paraId="38EA258D" w14:textId="5FCF4303" w:rsidR="00DE051C" w:rsidRPr="00D76D4E" w:rsidRDefault="00DE051C" w:rsidP="00DE051C">
            <w:pPr>
              <w:jc w:val="center"/>
              <w:rPr>
                <w:rFonts w:ascii="Montserrat" w:hAnsi="Montserrat"/>
                <w:sz w:val="20"/>
                <w:szCs w:val="20"/>
              </w:rPr>
            </w:pPr>
            <w:r w:rsidRPr="00D76D4E">
              <w:rPr>
                <w:rFonts w:ascii="Montserrat" w:hAnsi="Montserrat"/>
                <w:sz w:val="20"/>
                <w:szCs w:val="20"/>
              </w:rPr>
              <w:t>Puebla</w:t>
            </w:r>
          </w:p>
        </w:tc>
        <w:tc>
          <w:tcPr>
            <w:tcW w:w="2618" w:type="dxa"/>
            <w:gridSpan w:val="2"/>
            <w:shd w:val="clear" w:color="auto" w:fill="auto"/>
            <w:vAlign w:val="center"/>
          </w:tcPr>
          <w:p w14:paraId="09AF653F" w14:textId="02B565FB" w:rsidR="00DE051C" w:rsidRDefault="00DE051C" w:rsidP="00DE051C">
            <w:pPr>
              <w:jc w:val="center"/>
              <w:rPr>
                <w:rFonts w:ascii="Montserrat" w:hAnsi="Montserrat"/>
                <w:sz w:val="20"/>
                <w:szCs w:val="20"/>
              </w:rPr>
            </w:pPr>
            <w:r>
              <w:rPr>
                <w:rFonts w:ascii="Montserrat" w:hAnsi="Montserrat"/>
                <w:sz w:val="20"/>
                <w:szCs w:val="20"/>
              </w:rPr>
              <w:t>Hospedaje permanente</w:t>
            </w:r>
          </w:p>
        </w:tc>
        <w:tc>
          <w:tcPr>
            <w:tcW w:w="1843" w:type="dxa"/>
            <w:gridSpan w:val="2"/>
            <w:vMerge w:val="restart"/>
            <w:shd w:val="clear" w:color="auto" w:fill="auto"/>
            <w:vAlign w:val="center"/>
          </w:tcPr>
          <w:p w14:paraId="28CBDF41" w14:textId="677FF88D" w:rsidR="00DE051C" w:rsidRDefault="00DE051C" w:rsidP="00DE051C">
            <w:pPr>
              <w:jc w:val="center"/>
              <w:rPr>
                <w:rFonts w:ascii="Montserrat" w:hAnsi="Montserrat"/>
                <w:sz w:val="20"/>
                <w:szCs w:val="20"/>
              </w:rPr>
            </w:pPr>
            <w:r>
              <w:rPr>
                <w:rFonts w:ascii="Montserrat" w:hAnsi="Montserrat"/>
                <w:sz w:val="20"/>
                <w:szCs w:val="20"/>
              </w:rPr>
              <w:t>60</w:t>
            </w:r>
          </w:p>
        </w:tc>
        <w:tc>
          <w:tcPr>
            <w:tcW w:w="1701" w:type="dxa"/>
            <w:vMerge w:val="restart"/>
            <w:shd w:val="clear" w:color="auto" w:fill="auto"/>
            <w:vAlign w:val="center"/>
          </w:tcPr>
          <w:p w14:paraId="30409163" w14:textId="336F1B61" w:rsidR="00DE051C" w:rsidRPr="00A30E0F" w:rsidRDefault="00DE051C" w:rsidP="00DE051C">
            <w:pPr>
              <w:jc w:val="center"/>
              <w:rPr>
                <w:rFonts w:ascii="Montserrat" w:hAnsi="Montserrat"/>
                <w:sz w:val="20"/>
                <w:szCs w:val="20"/>
              </w:rPr>
            </w:pPr>
            <w:r w:rsidRPr="00A30E0F">
              <w:rPr>
                <w:rFonts w:ascii="Montserrat" w:hAnsi="Montserrat"/>
                <w:sz w:val="20"/>
                <w:szCs w:val="20"/>
              </w:rPr>
              <w:t>150</w:t>
            </w:r>
          </w:p>
        </w:tc>
      </w:tr>
      <w:tr w:rsidR="00DE051C" w:rsidRPr="00412140" w14:paraId="3479ED24" w14:textId="77777777" w:rsidTr="00505984">
        <w:trPr>
          <w:trHeight w:val="640"/>
        </w:trPr>
        <w:tc>
          <w:tcPr>
            <w:tcW w:w="1134" w:type="dxa"/>
            <w:vMerge/>
            <w:shd w:val="clear" w:color="auto" w:fill="auto"/>
            <w:vAlign w:val="center"/>
          </w:tcPr>
          <w:p w14:paraId="5EB8BB80" w14:textId="77777777" w:rsidR="00DE051C" w:rsidRDefault="00DE051C" w:rsidP="00DE051C">
            <w:pPr>
              <w:jc w:val="center"/>
              <w:rPr>
                <w:rFonts w:ascii="Montserrat" w:hAnsi="Montserrat"/>
                <w:sz w:val="20"/>
                <w:szCs w:val="20"/>
              </w:rPr>
            </w:pPr>
          </w:p>
        </w:tc>
        <w:tc>
          <w:tcPr>
            <w:tcW w:w="2268" w:type="dxa"/>
            <w:gridSpan w:val="2"/>
            <w:vMerge/>
            <w:shd w:val="clear" w:color="auto" w:fill="auto"/>
            <w:vAlign w:val="center"/>
          </w:tcPr>
          <w:p w14:paraId="6FFDF40A" w14:textId="77777777" w:rsidR="00DE051C" w:rsidRPr="00D76D4E" w:rsidRDefault="00DE051C" w:rsidP="00DE051C">
            <w:pPr>
              <w:jc w:val="center"/>
              <w:rPr>
                <w:rFonts w:ascii="Montserrat" w:hAnsi="Montserrat"/>
                <w:sz w:val="20"/>
                <w:szCs w:val="20"/>
              </w:rPr>
            </w:pPr>
          </w:p>
        </w:tc>
        <w:tc>
          <w:tcPr>
            <w:tcW w:w="2618" w:type="dxa"/>
            <w:gridSpan w:val="2"/>
            <w:shd w:val="clear" w:color="auto" w:fill="auto"/>
            <w:vAlign w:val="center"/>
          </w:tcPr>
          <w:p w14:paraId="7C881BF7" w14:textId="0415ED6F" w:rsidR="00DE051C" w:rsidRDefault="00DE051C" w:rsidP="00DE051C">
            <w:pPr>
              <w:jc w:val="center"/>
              <w:rPr>
                <w:rFonts w:ascii="Montserrat" w:hAnsi="Montserrat"/>
                <w:sz w:val="20"/>
                <w:szCs w:val="20"/>
              </w:rPr>
            </w:pPr>
            <w:r>
              <w:rPr>
                <w:rFonts w:ascii="Montserrat" w:hAnsi="Montserrat"/>
                <w:sz w:val="20"/>
                <w:szCs w:val="20"/>
              </w:rPr>
              <w:t>Hospedaje temporal</w:t>
            </w:r>
          </w:p>
        </w:tc>
        <w:tc>
          <w:tcPr>
            <w:tcW w:w="1843" w:type="dxa"/>
            <w:gridSpan w:val="2"/>
            <w:vMerge/>
            <w:shd w:val="clear" w:color="auto" w:fill="auto"/>
            <w:vAlign w:val="center"/>
          </w:tcPr>
          <w:p w14:paraId="0CA5C826" w14:textId="77777777" w:rsidR="00DE051C" w:rsidRDefault="00DE051C" w:rsidP="00DE051C">
            <w:pPr>
              <w:jc w:val="center"/>
              <w:rPr>
                <w:rFonts w:ascii="Montserrat" w:hAnsi="Montserrat"/>
                <w:sz w:val="20"/>
                <w:szCs w:val="20"/>
              </w:rPr>
            </w:pPr>
          </w:p>
        </w:tc>
        <w:tc>
          <w:tcPr>
            <w:tcW w:w="1701" w:type="dxa"/>
            <w:vMerge/>
            <w:shd w:val="clear" w:color="auto" w:fill="auto"/>
            <w:vAlign w:val="center"/>
          </w:tcPr>
          <w:p w14:paraId="4EFBFF31" w14:textId="77777777" w:rsidR="00DE051C" w:rsidRPr="00A30E0F" w:rsidRDefault="00DE051C" w:rsidP="00DE051C">
            <w:pPr>
              <w:jc w:val="center"/>
              <w:rPr>
                <w:rFonts w:ascii="Montserrat" w:hAnsi="Montserrat"/>
                <w:sz w:val="20"/>
                <w:szCs w:val="20"/>
              </w:rPr>
            </w:pPr>
          </w:p>
        </w:tc>
      </w:tr>
      <w:tr w:rsidR="00DE051C" w:rsidRPr="00412140" w14:paraId="3F2F07B6" w14:textId="77777777" w:rsidTr="00505984">
        <w:trPr>
          <w:trHeight w:val="640"/>
        </w:trPr>
        <w:tc>
          <w:tcPr>
            <w:tcW w:w="1134" w:type="dxa"/>
            <w:vMerge/>
            <w:shd w:val="clear" w:color="auto" w:fill="auto"/>
            <w:vAlign w:val="center"/>
          </w:tcPr>
          <w:p w14:paraId="2FF78790" w14:textId="77777777" w:rsidR="00DE051C" w:rsidRDefault="00DE051C" w:rsidP="00DE051C">
            <w:pPr>
              <w:jc w:val="center"/>
              <w:rPr>
                <w:rFonts w:ascii="Montserrat" w:hAnsi="Montserrat"/>
                <w:sz w:val="20"/>
                <w:szCs w:val="20"/>
              </w:rPr>
            </w:pPr>
          </w:p>
        </w:tc>
        <w:tc>
          <w:tcPr>
            <w:tcW w:w="2268" w:type="dxa"/>
            <w:gridSpan w:val="2"/>
            <w:vMerge/>
            <w:shd w:val="clear" w:color="auto" w:fill="auto"/>
            <w:vAlign w:val="center"/>
          </w:tcPr>
          <w:p w14:paraId="46185F9A" w14:textId="77777777" w:rsidR="00DE051C" w:rsidRPr="00D76D4E" w:rsidRDefault="00DE051C" w:rsidP="00DE051C">
            <w:pPr>
              <w:jc w:val="center"/>
              <w:rPr>
                <w:rFonts w:ascii="Montserrat" w:hAnsi="Montserrat"/>
                <w:sz w:val="20"/>
                <w:szCs w:val="20"/>
              </w:rPr>
            </w:pPr>
          </w:p>
        </w:tc>
        <w:tc>
          <w:tcPr>
            <w:tcW w:w="2618" w:type="dxa"/>
            <w:gridSpan w:val="2"/>
            <w:shd w:val="clear" w:color="auto" w:fill="auto"/>
            <w:vAlign w:val="center"/>
          </w:tcPr>
          <w:p w14:paraId="30186AF1" w14:textId="584264FC" w:rsidR="00DE051C" w:rsidRDefault="00DE051C" w:rsidP="00DE051C">
            <w:pPr>
              <w:jc w:val="center"/>
              <w:rPr>
                <w:rFonts w:ascii="Montserrat" w:hAnsi="Montserrat"/>
                <w:sz w:val="20"/>
                <w:szCs w:val="20"/>
              </w:rPr>
            </w:pPr>
            <w:r>
              <w:rPr>
                <w:rFonts w:ascii="Montserrat" w:hAnsi="Montserrat"/>
                <w:sz w:val="20"/>
                <w:szCs w:val="20"/>
              </w:rPr>
              <w:t xml:space="preserve">Alimentación </w:t>
            </w:r>
            <w:r>
              <w:rPr>
                <w:rFonts w:ascii="Montserrat" w:hAnsi="Montserrat"/>
                <w:sz w:val="20"/>
                <w:szCs w:val="20"/>
              </w:rPr>
              <w:br/>
              <w:t>(3 tiempos)</w:t>
            </w:r>
          </w:p>
        </w:tc>
        <w:tc>
          <w:tcPr>
            <w:tcW w:w="1843" w:type="dxa"/>
            <w:gridSpan w:val="2"/>
            <w:vMerge/>
            <w:shd w:val="clear" w:color="auto" w:fill="auto"/>
            <w:vAlign w:val="center"/>
          </w:tcPr>
          <w:p w14:paraId="33CB6AC8" w14:textId="77777777" w:rsidR="00DE051C" w:rsidRDefault="00DE051C" w:rsidP="00DE051C">
            <w:pPr>
              <w:jc w:val="center"/>
              <w:rPr>
                <w:rFonts w:ascii="Montserrat" w:hAnsi="Montserrat"/>
                <w:sz w:val="20"/>
                <w:szCs w:val="20"/>
              </w:rPr>
            </w:pPr>
          </w:p>
        </w:tc>
        <w:tc>
          <w:tcPr>
            <w:tcW w:w="1701" w:type="dxa"/>
            <w:vMerge/>
            <w:shd w:val="clear" w:color="auto" w:fill="auto"/>
            <w:vAlign w:val="center"/>
          </w:tcPr>
          <w:p w14:paraId="1DCC3C39" w14:textId="77777777" w:rsidR="00DE051C" w:rsidRPr="00A30E0F" w:rsidRDefault="00DE051C" w:rsidP="00DE051C">
            <w:pPr>
              <w:jc w:val="center"/>
              <w:rPr>
                <w:rFonts w:ascii="Montserrat" w:hAnsi="Montserrat"/>
                <w:sz w:val="20"/>
                <w:szCs w:val="20"/>
              </w:rPr>
            </w:pPr>
          </w:p>
        </w:tc>
      </w:tr>
      <w:tr w:rsidR="00DE051C" w:rsidRPr="00412140" w14:paraId="7F4EAA0E" w14:textId="77777777" w:rsidTr="00505984">
        <w:trPr>
          <w:trHeight w:val="640"/>
        </w:trPr>
        <w:tc>
          <w:tcPr>
            <w:tcW w:w="1134" w:type="dxa"/>
            <w:vMerge/>
            <w:shd w:val="clear" w:color="auto" w:fill="auto"/>
            <w:vAlign w:val="center"/>
          </w:tcPr>
          <w:p w14:paraId="32550781" w14:textId="77777777" w:rsidR="00DE051C" w:rsidRDefault="00DE051C" w:rsidP="00DE051C">
            <w:pPr>
              <w:jc w:val="center"/>
              <w:rPr>
                <w:rFonts w:ascii="Montserrat" w:hAnsi="Montserrat"/>
                <w:sz w:val="20"/>
                <w:szCs w:val="20"/>
              </w:rPr>
            </w:pPr>
          </w:p>
        </w:tc>
        <w:tc>
          <w:tcPr>
            <w:tcW w:w="2268" w:type="dxa"/>
            <w:gridSpan w:val="2"/>
            <w:vMerge/>
            <w:shd w:val="clear" w:color="auto" w:fill="auto"/>
            <w:vAlign w:val="center"/>
          </w:tcPr>
          <w:p w14:paraId="030DB3A3" w14:textId="77777777" w:rsidR="00DE051C" w:rsidRPr="00D76D4E" w:rsidRDefault="00DE051C" w:rsidP="00DE051C">
            <w:pPr>
              <w:jc w:val="center"/>
              <w:rPr>
                <w:rFonts w:ascii="Montserrat" w:hAnsi="Montserrat"/>
                <w:sz w:val="20"/>
                <w:szCs w:val="20"/>
              </w:rPr>
            </w:pPr>
          </w:p>
        </w:tc>
        <w:tc>
          <w:tcPr>
            <w:tcW w:w="2618" w:type="dxa"/>
            <w:gridSpan w:val="2"/>
            <w:shd w:val="clear" w:color="auto" w:fill="auto"/>
            <w:vAlign w:val="center"/>
          </w:tcPr>
          <w:p w14:paraId="3FB12A8A" w14:textId="06290815" w:rsidR="00DE051C" w:rsidRDefault="00DE051C" w:rsidP="00DE051C">
            <w:pPr>
              <w:jc w:val="center"/>
              <w:rPr>
                <w:rFonts w:ascii="Montserrat" w:hAnsi="Montserrat"/>
                <w:sz w:val="20"/>
                <w:szCs w:val="20"/>
              </w:rPr>
            </w:pPr>
            <w:r>
              <w:rPr>
                <w:rFonts w:ascii="Montserrat" w:hAnsi="Montserrat"/>
                <w:sz w:val="20"/>
                <w:szCs w:val="20"/>
              </w:rPr>
              <w:t>Transporte terrestre permanente (viaje redondo)</w:t>
            </w:r>
          </w:p>
        </w:tc>
        <w:tc>
          <w:tcPr>
            <w:tcW w:w="1843" w:type="dxa"/>
            <w:gridSpan w:val="2"/>
            <w:vMerge/>
            <w:shd w:val="clear" w:color="auto" w:fill="auto"/>
            <w:vAlign w:val="center"/>
          </w:tcPr>
          <w:p w14:paraId="0AB9BE10" w14:textId="77777777" w:rsidR="00DE051C" w:rsidRDefault="00DE051C" w:rsidP="00DE051C">
            <w:pPr>
              <w:jc w:val="center"/>
              <w:rPr>
                <w:rFonts w:ascii="Montserrat" w:hAnsi="Montserrat"/>
                <w:sz w:val="20"/>
                <w:szCs w:val="20"/>
              </w:rPr>
            </w:pPr>
          </w:p>
        </w:tc>
        <w:tc>
          <w:tcPr>
            <w:tcW w:w="1701" w:type="dxa"/>
            <w:vMerge/>
            <w:shd w:val="clear" w:color="auto" w:fill="auto"/>
            <w:vAlign w:val="center"/>
          </w:tcPr>
          <w:p w14:paraId="12BD32B3" w14:textId="77777777" w:rsidR="00DE051C" w:rsidRPr="00A30E0F" w:rsidRDefault="00DE051C" w:rsidP="00DE051C">
            <w:pPr>
              <w:jc w:val="center"/>
              <w:rPr>
                <w:rFonts w:ascii="Montserrat" w:hAnsi="Montserrat"/>
                <w:sz w:val="20"/>
                <w:szCs w:val="20"/>
              </w:rPr>
            </w:pPr>
          </w:p>
        </w:tc>
      </w:tr>
      <w:tr w:rsidR="00DE051C" w:rsidRPr="00412140" w14:paraId="7FAB11E5" w14:textId="77777777" w:rsidTr="00505984">
        <w:trPr>
          <w:trHeight w:val="640"/>
        </w:trPr>
        <w:tc>
          <w:tcPr>
            <w:tcW w:w="1134" w:type="dxa"/>
            <w:vMerge/>
            <w:shd w:val="clear" w:color="auto" w:fill="auto"/>
            <w:vAlign w:val="center"/>
          </w:tcPr>
          <w:p w14:paraId="76784CF4" w14:textId="77777777" w:rsidR="00DE051C" w:rsidRDefault="00DE051C" w:rsidP="00DE051C">
            <w:pPr>
              <w:jc w:val="center"/>
              <w:rPr>
                <w:rFonts w:ascii="Montserrat" w:hAnsi="Montserrat"/>
                <w:sz w:val="20"/>
                <w:szCs w:val="20"/>
              </w:rPr>
            </w:pPr>
          </w:p>
        </w:tc>
        <w:tc>
          <w:tcPr>
            <w:tcW w:w="2268" w:type="dxa"/>
            <w:gridSpan w:val="2"/>
            <w:vMerge/>
            <w:shd w:val="clear" w:color="auto" w:fill="auto"/>
            <w:vAlign w:val="center"/>
          </w:tcPr>
          <w:p w14:paraId="002D208F" w14:textId="77777777" w:rsidR="00DE051C" w:rsidRPr="00D76D4E" w:rsidRDefault="00DE051C" w:rsidP="00DE051C">
            <w:pPr>
              <w:jc w:val="center"/>
              <w:rPr>
                <w:rFonts w:ascii="Montserrat" w:hAnsi="Montserrat"/>
                <w:sz w:val="20"/>
                <w:szCs w:val="20"/>
              </w:rPr>
            </w:pPr>
          </w:p>
        </w:tc>
        <w:tc>
          <w:tcPr>
            <w:tcW w:w="2618" w:type="dxa"/>
            <w:gridSpan w:val="2"/>
            <w:shd w:val="clear" w:color="auto" w:fill="auto"/>
            <w:vAlign w:val="center"/>
          </w:tcPr>
          <w:p w14:paraId="5E46C16C" w14:textId="6F27D170" w:rsidR="00DE051C" w:rsidRDefault="00DE051C" w:rsidP="00DE051C">
            <w:pPr>
              <w:jc w:val="center"/>
              <w:rPr>
                <w:rFonts w:ascii="Montserrat" w:hAnsi="Montserrat"/>
                <w:sz w:val="20"/>
                <w:szCs w:val="20"/>
              </w:rPr>
            </w:pPr>
            <w:r>
              <w:rPr>
                <w:rFonts w:ascii="Montserrat" w:hAnsi="Montserrat"/>
                <w:sz w:val="20"/>
                <w:szCs w:val="20"/>
              </w:rPr>
              <w:t>Transporte terrestre temporal (Extracción, dispersión o reubicación)</w:t>
            </w:r>
          </w:p>
        </w:tc>
        <w:tc>
          <w:tcPr>
            <w:tcW w:w="1843" w:type="dxa"/>
            <w:gridSpan w:val="2"/>
            <w:vMerge/>
            <w:shd w:val="clear" w:color="auto" w:fill="auto"/>
            <w:vAlign w:val="center"/>
          </w:tcPr>
          <w:p w14:paraId="5B774445" w14:textId="77777777" w:rsidR="00DE051C" w:rsidRDefault="00DE051C" w:rsidP="00DE051C">
            <w:pPr>
              <w:jc w:val="center"/>
              <w:rPr>
                <w:rFonts w:ascii="Montserrat" w:hAnsi="Montserrat"/>
                <w:sz w:val="20"/>
                <w:szCs w:val="20"/>
              </w:rPr>
            </w:pPr>
          </w:p>
        </w:tc>
        <w:tc>
          <w:tcPr>
            <w:tcW w:w="1701" w:type="dxa"/>
            <w:vMerge/>
            <w:shd w:val="clear" w:color="auto" w:fill="auto"/>
            <w:vAlign w:val="center"/>
          </w:tcPr>
          <w:p w14:paraId="0982F2D9" w14:textId="77777777" w:rsidR="00DE051C" w:rsidRPr="00A30E0F" w:rsidRDefault="00DE051C" w:rsidP="00DE051C">
            <w:pPr>
              <w:jc w:val="center"/>
              <w:rPr>
                <w:rFonts w:ascii="Montserrat" w:hAnsi="Montserrat"/>
                <w:sz w:val="20"/>
                <w:szCs w:val="20"/>
              </w:rPr>
            </w:pPr>
          </w:p>
        </w:tc>
      </w:tr>
      <w:tr w:rsidR="00DE051C" w:rsidRPr="00412140" w14:paraId="5EA1333B" w14:textId="77777777" w:rsidTr="00505984">
        <w:trPr>
          <w:trHeight w:val="640"/>
        </w:trPr>
        <w:tc>
          <w:tcPr>
            <w:tcW w:w="1134" w:type="dxa"/>
            <w:vMerge w:val="restart"/>
            <w:shd w:val="clear" w:color="auto" w:fill="auto"/>
            <w:vAlign w:val="center"/>
          </w:tcPr>
          <w:p w14:paraId="61889C07" w14:textId="22A8836B" w:rsidR="00DE051C" w:rsidRDefault="00DE051C" w:rsidP="00DE051C">
            <w:pPr>
              <w:jc w:val="center"/>
              <w:rPr>
                <w:rFonts w:ascii="Montserrat" w:hAnsi="Montserrat"/>
                <w:sz w:val="20"/>
                <w:szCs w:val="20"/>
              </w:rPr>
            </w:pPr>
            <w:r>
              <w:rPr>
                <w:rFonts w:ascii="Montserrat" w:hAnsi="Montserrat"/>
                <w:sz w:val="20"/>
                <w:szCs w:val="20"/>
              </w:rPr>
              <w:t>14</w:t>
            </w:r>
          </w:p>
        </w:tc>
        <w:tc>
          <w:tcPr>
            <w:tcW w:w="2268" w:type="dxa"/>
            <w:gridSpan w:val="2"/>
            <w:vMerge w:val="restart"/>
            <w:shd w:val="clear" w:color="auto" w:fill="auto"/>
            <w:vAlign w:val="center"/>
          </w:tcPr>
          <w:p w14:paraId="50D6A018" w14:textId="3A411A8A" w:rsidR="00DE051C" w:rsidRPr="00D76D4E" w:rsidRDefault="00DE051C" w:rsidP="00DE051C">
            <w:pPr>
              <w:jc w:val="center"/>
              <w:rPr>
                <w:rFonts w:ascii="Montserrat" w:hAnsi="Montserrat"/>
                <w:sz w:val="20"/>
                <w:szCs w:val="20"/>
              </w:rPr>
            </w:pPr>
            <w:r w:rsidRPr="00D76D4E">
              <w:rPr>
                <w:rFonts w:ascii="Montserrat" w:hAnsi="Montserrat"/>
                <w:sz w:val="20"/>
                <w:szCs w:val="20"/>
              </w:rPr>
              <w:t>Quintana Roo</w:t>
            </w:r>
          </w:p>
        </w:tc>
        <w:tc>
          <w:tcPr>
            <w:tcW w:w="2618" w:type="dxa"/>
            <w:gridSpan w:val="2"/>
            <w:shd w:val="clear" w:color="auto" w:fill="auto"/>
            <w:vAlign w:val="center"/>
          </w:tcPr>
          <w:p w14:paraId="54C8939B" w14:textId="01B4D62B" w:rsidR="00DE051C" w:rsidRDefault="00DE051C" w:rsidP="00DE051C">
            <w:pPr>
              <w:jc w:val="center"/>
              <w:rPr>
                <w:rFonts w:ascii="Montserrat" w:hAnsi="Montserrat"/>
                <w:sz w:val="20"/>
                <w:szCs w:val="20"/>
              </w:rPr>
            </w:pPr>
            <w:r>
              <w:rPr>
                <w:rFonts w:ascii="Montserrat" w:hAnsi="Montserrat"/>
                <w:sz w:val="20"/>
                <w:szCs w:val="20"/>
              </w:rPr>
              <w:t>Hospedaje permanente</w:t>
            </w:r>
          </w:p>
        </w:tc>
        <w:tc>
          <w:tcPr>
            <w:tcW w:w="1843" w:type="dxa"/>
            <w:gridSpan w:val="2"/>
            <w:vMerge w:val="restart"/>
            <w:shd w:val="clear" w:color="auto" w:fill="auto"/>
            <w:vAlign w:val="center"/>
          </w:tcPr>
          <w:p w14:paraId="2DD387D0" w14:textId="210AE88D" w:rsidR="00DE051C" w:rsidRDefault="00DE051C" w:rsidP="00DE051C">
            <w:pPr>
              <w:jc w:val="center"/>
              <w:rPr>
                <w:rFonts w:ascii="Montserrat" w:hAnsi="Montserrat"/>
                <w:sz w:val="20"/>
                <w:szCs w:val="20"/>
              </w:rPr>
            </w:pPr>
            <w:r w:rsidRPr="00D76D4E">
              <w:rPr>
                <w:rFonts w:ascii="Montserrat" w:hAnsi="Montserrat"/>
                <w:sz w:val="20"/>
                <w:szCs w:val="20"/>
              </w:rPr>
              <w:t>80</w:t>
            </w:r>
          </w:p>
        </w:tc>
        <w:tc>
          <w:tcPr>
            <w:tcW w:w="1701" w:type="dxa"/>
            <w:vMerge w:val="restart"/>
            <w:shd w:val="clear" w:color="auto" w:fill="auto"/>
            <w:vAlign w:val="center"/>
          </w:tcPr>
          <w:p w14:paraId="270DFC9F" w14:textId="3A8827DD" w:rsidR="00DE051C" w:rsidRPr="00A30E0F" w:rsidRDefault="00DE051C" w:rsidP="00DE051C">
            <w:pPr>
              <w:jc w:val="center"/>
              <w:rPr>
                <w:rFonts w:ascii="Montserrat" w:hAnsi="Montserrat"/>
                <w:sz w:val="20"/>
                <w:szCs w:val="20"/>
              </w:rPr>
            </w:pPr>
            <w:r w:rsidRPr="00A30E0F">
              <w:rPr>
                <w:rFonts w:ascii="Montserrat" w:hAnsi="Montserrat"/>
                <w:sz w:val="20"/>
                <w:szCs w:val="20"/>
              </w:rPr>
              <w:t>200</w:t>
            </w:r>
          </w:p>
        </w:tc>
      </w:tr>
      <w:tr w:rsidR="00DE051C" w:rsidRPr="00412140" w14:paraId="09FC0CEB" w14:textId="77777777" w:rsidTr="00505984">
        <w:trPr>
          <w:trHeight w:val="640"/>
        </w:trPr>
        <w:tc>
          <w:tcPr>
            <w:tcW w:w="1134" w:type="dxa"/>
            <w:vMerge/>
            <w:shd w:val="clear" w:color="auto" w:fill="auto"/>
            <w:vAlign w:val="center"/>
          </w:tcPr>
          <w:p w14:paraId="690382B1" w14:textId="77777777" w:rsidR="00DE051C" w:rsidRDefault="00DE051C" w:rsidP="00DE051C">
            <w:pPr>
              <w:jc w:val="center"/>
              <w:rPr>
                <w:rFonts w:ascii="Montserrat" w:hAnsi="Montserrat"/>
                <w:sz w:val="20"/>
                <w:szCs w:val="20"/>
              </w:rPr>
            </w:pPr>
          </w:p>
        </w:tc>
        <w:tc>
          <w:tcPr>
            <w:tcW w:w="2268" w:type="dxa"/>
            <w:gridSpan w:val="2"/>
            <w:vMerge/>
            <w:shd w:val="clear" w:color="auto" w:fill="auto"/>
            <w:vAlign w:val="center"/>
          </w:tcPr>
          <w:p w14:paraId="46B9ADC5" w14:textId="77777777" w:rsidR="00DE051C" w:rsidRPr="00D76D4E" w:rsidRDefault="00DE051C" w:rsidP="00DE051C">
            <w:pPr>
              <w:jc w:val="center"/>
              <w:rPr>
                <w:rFonts w:ascii="Montserrat" w:hAnsi="Montserrat"/>
                <w:sz w:val="20"/>
                <w:szCs w:val="20"/>
              </w:rPr>
            </w:pPr>
          </w:p>
        </w:tc>
        <w:tc>
          <w:tcPr>
            <w:tcW w:w="2618" w:type="dxa"/>
            <w:gridSpan w:val="2"/>
            <w:shd w:val="clear" w:color="auto" w:fill="auto"/>
            <w:vAlign w:val="center"/>
          </w:tcPr>
          <w:p w14:paraId="5C4C46DD" w14:textId="1188DEAE" w:rsidR="00DE051C" w:rsidRDefault="00DE051C" w:rsidP="00DE051C">
            <w:pPr>
              <w:jc w:val="center"/>
              <w:rPr>
                <w:rFonts w:ascii="Montserrat" w:hAnsi="Montserrat"/>
                <w:sz w:val="20"/>
                <w:szCs w:val="20"/>
              </w:rPr>
            </w:pPr>
            <w:r>
              <w:rPr>
                <w:rFonts w:ascii="Montserrat" w:hAnsi="Montserrat"/>
                <w:sz w:val="20"/>
                <w:szCs w:val="20"/>
              </w:rPr>
              <w:t>Hospedaje temporal</w:t>
            </w:r>
          </w:p>
        </w:tc>
        <w:tc>
          <w:tcPr>
            <w:tcW w:w="1843" w:type="dxa"/>
            <w:gridSpan w:val="2"/>
            <w:vMerge/>
            <w:shd w:val="clear" w:color="auto" w:fill="auto"/>
            <w:vAlign w:val="center"/>
          </w:tcPr>
          <w:p w14:paraId="7547867E" w14:textId="77777777" w:rsidR="00DE051C" w:rsidRDefault="00DE051C" w:rsidP="00DE051C">
            <w:pPr>
              <w:jc w:val="center"/>
              <w:rPr>
                <w:rFonts w:ascii="Montserrat" w:hAnsi="Montserrat"/>
                <w:sz w:val="20"/>
                <w:szCs w:val="20"/>
              </w:rPr>
            </w:pPr>
          </w:p>
        </w:tc>
        <w:tc>
          <w:tcPr>
            <w:tcW w:w="1701" w:type="dxa"/>
            <w:vMerge/>
            <w:shd w:val="clear" w:color="auto" w:fill="auto"/>
            <w:vAlign w:val="center"/>
          </w:tcPr>
          <w:p w14:paraId="53FF736D" w14:textId="77777777" w:rsidR="00DE051C" w:rsidRPr="00A30E0F" w:rsidRDefault="00DE051C" w:rsidP="00DE051C">
            <w:pPr>
              <w:jc w:val="center"/>
              <w:rPr>
                <w:rFonts w:ascii="Montserrat" w:hAnsi="Montserrat"/>
                <w:sz w:val="20"/>
                <w:szCs w:val="20"/>
              </w:rPr>
            </w:pPr>
          </w:p>
        </w:tc>
      </w:tr>
      <w:tr w:rsidR="00DE051C" w:rsidRPr="00412140" w14:paraId="470CD96A" w14:textId="77777777" w:rsidTr="00505984">
        <w:trPr>
          <w:trHeight w:val="640"/>
        </w:trPr>
        <w:tc>
          <w:tcPr>
            <w:tcW w:w="1134" w:type="dxa"/>
            <w:vMerge/>
            <w:shd w:val="clear" w:color="auto" w:fill="auto"/>
            <w:vAlign w:val="center"/>
          </w:tcPr>
          <w:p w14:paraId="50943B2A" w14:textId="77777777" w:rsidR="00DE051C" w:rsidRDefault="00DE051C" w:rsidP="00DE051C">
            <w:pPr>
              <w:jc w:val="center"/>
              <w:rPr>
                <w:rFonts w:ascii="Montserrat" w:hAnsi="Montserrat"/>
                <w:sz w:val="20"/>
                <w:szCs w:val="20"/>
              </w:rPr>
            </w:pPr>
          </w:p>
        </w:tc>
        <w:tc>
          <w:tcPr>
            <w:tcW w:w="2268" w:type="dxa"/>
            <w:gridSpan w:val="2"/>
            <w:vMerge/>
            <w:shd w:val="clear" w:color="auto" w:fill="auto"/>
            <w:vAlign w:val="center"/>
          </w:tcPr>
          <w:p w14:paraId="61AEA7A7" w14:textId="77777777" w:rsidR="00DE051C" w:rsidRPr="00D76D4E" w:rsidRDefault="00DE051C" w:rsidP="00DE051C">
            <w:pPr>
              <w:jc w:val="center"/>
              <w:rPr>
                <w:rFonts w:ascii="Montserrat" w:hAnsi="Montserrat"/>
                <w:sz w:val="20"/>
                <w:szCs w:val="20"/>
              </w:rPr>
            </w:pPr>
          </w:p>
        </w:tc>
        <w:tc>
          <w:tcPr>
            <w:tcW w:w="2618" w:type="dxa"/>
            <w:gridSpan w:val="2"/>
            <w:shd w:val="clear" w:color="auto" w:fill="auto"/>
            <w:vAlign w:val="center"/>
          </w:tcPr>
          <w:p w14:paraId="04629301" w14:textId="4AD36F63" w:rsidR="00DE051C" w:rsidRDefault="00DE051C" w:rsidP="00DE051C">
            <w:pPr>
              <w:jc w:val="center"/>
              <w:rPr>
                <w:rFonts w:ascii="Montserrat" w:hAnsi="Montserrat"/>
                <w:sz w:val="20"/>
                <w:szCs w:val="20"/>
              </w:rPr>
            </w:pPr>
            <w:r>
              <w:rPr>
                <w:rFonts w:ascii="Montserrat" w:hAnsi="Montserrat"/>
                <w:sz w:val="20"/>
                <w:szCs w:val="20"/>
              </w:rPr>
              <w:t xml:space="preserve">Alimentación </w:t>
            </w:r>
            <w:r>
              <w:rPr>
                <w:rFonts w:ascii="Montserrat" w:hAnsi="Montserrat"/>
                <w:sz w:val="20"/>
                <w:szCs w:val="20"/>
              </w:rPr>
              <w:br/>
              <w:t>(3 tiempos)</w:t>
            </w:r>
          </w:p>
        </w:tc>
        <w:tc>
          <w:tcPr>
            <w:tcW w:w="1843" w:type="dxa"/>
            <w:gridSpan w:val="2"/>
            <w:vMerge/>
            <w:shd w:val="clear" w:color="auto" w:fill="auto"/>
            <w:vAlign w:val="center"/>
          </w:tcPr>
          <w:p w14:paraId="54AE3EF7" w14:textId="77777777" w:rsidR="00DE051C" w:rsidRDefault="00DE051C" w:rsidP="00DE051C">
            <w:pPr>
              <w:jc w:val="center"/>
              <w:rPr>
                <w:rFonts w:ascii="Montserrat" w:hAnsi="Montserrat"/>
                <w:sz w:val="20"/>
                <w:szCs w:val="20"/>
              </w:rPr>
            </w:pPr>
          </w:p>
        </w:tc>
        <w:tc>
          <w:tcPr>
            <w:tcW w:w="1701" w:type="dxa"/>
            <w:vMerge/>
            <w:shd w:val="clear" w:color="auto" w:fill="auto"/>
            <w:vAlign w:val="center"/>
          </w:tcPr>
          <w:p w14:paraId="3BB26D03" w14:textId="77777777" w:rsidR="00DE051C" w:rsidRPr="00A30E0F" w:rsidRDefault="00DE051C" w:rsidP="00DE051C">
            <w:pPr>
              <w:jc w:val="center"/>
              <w:rPr>
                <w:rFonts w:ascii="Montserrat" w:hAnsi="Montserrat"/>
                <w:sz w:val="20"/>
                <w:szCs w:val="20"/>
              </w:rPr>
            </w:pPr>
          </w:p>
        </w:tc>
      </w:tr>
      <w:tr w:rsidR="00DE051C" w:rsidRPr="00412140" w14:paraId="024C2C31" w14:textId="77777777" w:rsidTr="00505984">
        <w:trPr>
          <w:trHeight w:val="640"/>
        </w:trPr>
        <w:tc>
          <w:tcPr>
            <w:tcW w:w="1134" w:type="dxa"/>
            <w:vMerge/>
            <w:shd w:val="clear" w:color="auto" w:fill="auto"/>
            <w:vAlign w:val="center"/>
          </w:tcPr>
          <w:p w14:paraId="2F326EDB" w14:textId="77777777" w:rsidR="00DE051C" w:rsidRDefault="00DE051C" w:rsidP="00DE051C">
            <w:pPr>
              <w:jc w:val="center"/>
              <w:rPr>
                <w:rFonts w:ascii="Montserrat" w:hAnsi="Montserrat"/>
                <w:sz w:val="20"/>
                <w:szCs w:val="20"/>
              </w:rPr>
            </w:pPr>
          </w:p>
        </w:tc>
        <w:tc>
          <w:tcPr>
            <w:tcW w:w="2268" w:type="dxa"/>
            <w:gridSpan w:val="2"/>
            <w:vMerge/>
            <w:shd w:val="clear" w:color="auto" w:fill="auto"/>
            <w:vAlign w:val="center"/>
          </w:tcPr>
          <w:p w14:paraId="3CD38D8B" w14:textId="77777777" w:rsidR="00DE051C" w:rsidRPr="00D76D4E" w:rsidRDefault="00DE051C" w:rsidP="00DE051C">
            <w:pPr>
              <w:jc w:val="center"/>
              <w:rPr>
                <w:rFonts w:ascii="Montserrat" w:hAnsi="Montserrat"/>
                <w:sz w:val="20"/>
                <w:szCs w:val="20"/>
              </w:rPr>
            </w:pPr>
          </w:p>
        </w:tc>
        <w:tc>
          <w:tcPr>
            <w:tcW w:w="2618" w:type="dxa"/>
            <w:gridSpan w:val="2"/>
            <w:shd w:val="clear" w:color="auto" w:fill="auto"/>
            <w:vAlign w:val="center"/>
          </w:tcPr>
          <w:p w14:paraId="1AE9DA00" w14:textId="2C64FFF5" w:rsidR="00DE051C" w:rsidRDefault="00DE051C" w:rsidP="00DE051C">
            <w:pPr>
              <w:jc w:val="center"/>
              <w:rPr>
                <w:rFonts w:ascii="Montserrat" w:hAnsi="Montserrat"/>
                <w:sz w:val="20"/>
                <w:szCs w:val="20"/>
              </w:rPr>
            </w:pPr>
            <w:r>
              <w:rPr>
                <w:rFonts w:ascii="Montserrat" w:hAnsi="Montserrat"/>
                <w:sz w:val="20"/>
                <w:szCs w:val="20"/>
              </w:rPr>
              <w:t>Transporte terrestre permanente (viaje redondo)</w:t>
            </w:r>
          </w:p>
        </w:tc>
        <w:tc>
          <w:tcPr>
            <w:tcW w:w="1843" w:type="dxa"/>
            <w:gridSpan w:val="2"/>
            <w:vMerge/>
            <w:shd w:val="clear" w:color="auto" w:fill="auto"/>
            <w:vAlign w:val="center"/>
          </w:tcPr>
          <w:p w14:paraId="185CF6F0" w14:textId="77777777" w:rsidR="00DE051C" w:rsidRDefault="00DE051C" w:rsidP="00DE051C">
            <w:pPr>
              <w:jc w:val="center"/>
              <w:rPr>
                <w:rFonts w:ascii="Montserrat" w:hAnsi="Montserrat"/>
                <w:sz w:val="20"/>
                <w:szCs w:val="20"/>
              </w:rPr>
            </w:pPr>
          </w:p>
        </w:tc>
        <w:tc>
          <w:tcPr>
            <w:tcW w:w="1701" w:type="dxa"/>
            <w:vMerge/>
            <w:shd w:val="clear" w:color="auto" w:fill="auto"/>
            <w:vAlign w:val="center"/>
          </w:tcPr>
          <w:p w14:paraId="417A0CDC" w14:textId="77777777" w:rsidR="00DE051C" w:rsidRPr="00A30E0F" w:rsidRDefault="00DE051C" w:rsidP="00DE051C">
            <w:pPr>
              <w:jc w:val="center"/>
              <w:rPr>
                <w:rFonts w:ascii="Montserrat" w:hAnsi="Montserrat"/>
                <w:sz w:val="20"/>
                <w:szCs w:val="20"/>
              </w:rPr>
            </w:pPr>
          </w:p>
        </w:tc>
      </w:tr>
      <w:tr w:rsidR="00DE051C" w:rsidRPr="00412140" w14:paraId="6C63B749" w14:textId="77777777" w:rsidTr="00505984">
        <w:trPr>
          <w:trHeight w:val="640"/>
        </w:trPr>
        <w:tc>
          <w:tcPr>
            <w:tcW w:w="1134" w:type="dxa"/>
            <w:vMerge/>
            <w:shd w:val="clear" w:color="auto" w:fill="auto"/>
            <w:vAlign w:val="center"/>
          </w:tcPr>
          <w:p w14:paraId="2F7CFB3B" w14:textId="77777777" w:rsidR="00DE051C" w:rsidRDefault="00DE051C" w:rsidP="00DE051C">
            <w:pPr>
              <w:jc w:val="center"/>
              <w:rPr>
                <w:rFonts w:ascii="Montserrat" w:hAnsi="Montserrat"/>
                <w:sz w:val="20"/>
                <w:szCs w:val="20"/>
              </w:rPr>
            </w:pPr>
          </w:p>
        </w:tc>
        <w:tc>
          <w:tcPr>
            <w:tcW w:w="2268" w:type="dxa"/>
            <w:gridSpan w:val="2"/>
            <w:vMerge/>
            <w:shd w:val="clear" w:color="auto" w:fill="auto"/>
            <w:vAlign w:val="center"/>
          </w:tcPr>
          <w:p w14:paraId="68BEE272" w14:textId="77777777" w:rsidR="00DE051C" w:rsidRPr="00D76D4E" w:rsidRDefault="00DE051C" w:rsidP="00DE051C">
            <w:pPr>
              <w:jc w:val="center"/>
              <w:rPr>
                <w:rFonts w:ascii="Montserrat" w:hAnsi="Montserrat"/>
                <w:sz w:val="20"/>
                <w:szCs w:val="20"/>
              </w:rPr>
            </w:pPr>
          </w:p>
        </w:tc>
        <w:tc>
          <w:tcPr>
            <w:tcW w:w="2618" w:type="dxa"/>
            <w:gridSpan w:val="2"/>
            <w:shd w:val="clear" w:color="auto" w:fill="auto"/>
            <w:vAlign w:val="center"/>
          </w:tcPr>
          <w:p w14:paraId="7E020B59" w14:textId="39BC2F6C" w:rsidR="00DE051C" w:rsidRDefault="00DE051C" w:rsidP="00DE051C">
            <w:pPr>
              <w:jc w:val="center"/>
              <w:rPr>
                <w:rFonts w:ascii="Montserrat" w:hAnsi="Montserrat"/>
                <w:sz w:val="20"/>
                <w:szCs w:val="20"/>
              </w:rPr>
            </w:pPr>
            <w:r>
              <w:rPr>
                <w:rFonts w:ascii="Montserrat" w:hAnsi="Montserrat"/>
                <w:sz w:val="20"/>
                <w:szCs w:val="20"/>
              </w:rPr>
              <w:t>Transporte terrestre temporal (Extracción, dispersión o reubicación)</w:t>
            </w:r>
          </w:p>
        </w:tc>
        <w:tc>
          <w:tcPr>
            <w:tcW w:w="1843" w:type="dxa"/>
            <w:gridSpan w:val="2"/>
            <w:vMerge/>
            <w:shd w:val="clear" w:color="auto" w:fill="auto"/>
            <w:vAlign w:val="center"/>
          </w:tcPr>
          <w:p w14:paraId="2F7A50AA" w14:textId="77777777" w:rsidR="00DE051C" w:rsidRDefault="00DE051C" w:rsidP="00DE051C">
            <w:pPr>
              <w:jc w:val="center"/>
              <w:rPr>
                <w:rFonts w:ascii="Montserrat" w:hAnsi="Montserrat"/>
                <w:sz w:val="20"/>
                <w:szCs w:val="20"/>
              </w:rPr>
            </w:pPr>
          </w:p>
        </w:tc>
        <w:tc>
          <w:tcPr>
            <w:tcW w:w="1701" w:type="dxa"/>
            <w:vMerge/>
            <w:shd w:val="clear" w:color="auto" w:fill="auto"/>
            <w:vAlign w:val="center"/>
          </w:tcPr>
          <w:p w14:paraId="02756300" w14:textId="77777777" w:rsidR="00DE051C" w:rsidRPr="00A30E0F" w:rsidRDefault="00DE051C" w:rsidP="00DE051C">
            <w:pPr>
              <w:jc w:val="center"/>
              <w:rPr>
                <w:rFonts w:ascii="Montserrat" w:hAnsi="Montserrat"/>
                <w:sz w:val="20"/>
                <w:szCs w:val="20"/>
              </w:rPr>
            </w:pPr>
          </w:p>
        </w:tc>
      </w:tr>
      <w:tr w:rsidR="00DE051C" w:rsidRPr="00412140" w14:paraId="00E96E86" w14:textId="77777777" w:rsidTr="00505984">
        <w:trPr>
          <w:trHeight w:val="640"/>
        </w:trPr>
        <w:tc>
          <w:tcPr>
            <w:tcW w:w="1134" w:type="dxa"/>
            <w:vMerge w:val="restart"/>
            <w:shd w:val="clear" w:color="auto" w:fill="auto"/>
            <w:vAlign w:val="center"/>
          </w:tcPr>
          <w:p w14:paraId="226B5BEC" w14:textId="7499EAB4" w:rsidR="00DE051C" w:rsidRDefault="00DE051C" w:rsidP="00DE051C">
            <w:pPr>
              <w:jc w:val="center"/>
              <w:rPr>
                <w:rFonts w:ascii="Montserrat" w:hAnsi="Montserrat"/>
                <w:sz w:val="20"/>
                <w:szCs w:val="20"/>
              </w:rPr>
            </w:pPr>
            <w:r>
              <w:rPr>
                <w:rFonts w:ascii="Montserrat" w:hAnsi="Montserrat"/>
                <w:sz w:val="20"/>
                <w:szCs w:val="20"/>
              </w:rPr>
              <w:t>15</w:t>
            </w:r>
          </w:p>
        </w:tc>
        <w:tc>
          <w:tcPr>
            <w:tcW w:w="2268" w:type="dxa"/>
            <w:gridSpan w:val="2"/>
            <w:vMerge w:val="restart"/>
            <w:shd w:val="clear" w:color="auto" w:fill="auto"/>
            <w:vAlign w:val="center"/>
          </w:tcPr>
          <w:p w14:paraId="0BB238B7" w14:textId="1EEE3725" w:rsidR="00DE051C" w:rsidRPr="00D76D4E" w:rsidRDefault="00DE051C" w:rsidP="00DE051C">
            <w:pPr>
              <w:jc w:val="center"/>
              <w:rPr>
                <w:rFonts w:ascii="Montserrat" w:hAnsi="Montserrat"/>
                <w:sz w:val="20"/>
                <w:szCs w:val="20"/>
              </w:rPr>
            </w:pPr>
            <w:r w:rsidRPr="00D76D4E">
              <w:rPr>
                <w:rFonts w:ascii="Montserrat" w:hAnsi="Montserrat"/>
                <w:sz w:val="20"/>
                <w:szCs w:val="20"/>
              </w:rPr>
              <w:t>San Luis Potosí</w:t>
            </w:r>
          </w:p>
        </w:tc>
        <w:tc>
          <w:tcPr>
            <w:tcW w:w="2618" w:type="dxa"/>
            <w:gridSpan w:val="2"/>
            <w:shd w:val="clear" w:color="auto" w:fill="auto"/>
            <w:vAlign w:val="center"/>
          </w:tcPr>
          <w:p w14:paraId="4F367F00" w14:textId="11B393B6" w:rsidR="00DE051C" w:rsidRDefault="00DE051C" w:rsidP="00DE051C">
            <w:pPr>
              <w:jc w:val="center"/>
              <w:rPr>
                <w:rFonts w:ascii="Montserrat" w:hAnsi="Montserrat"/>
                <w:sz w:val="20"/>
                <w:szCs w:val="20"/>
              </w:rPr>
            </w:pPr>
            <w:r>
              <w:rPr>
                <w:rFonts w:ascii="Montserrat" w:hAnsi="Montserrat"/>
                <w:sz w:val="20"/>
                <w:szCs w:val="20"/>
              </w:rPr>
              <w:t>Hospedaje permanente</w:t>
            </w:r>
          </w:p>
        </w:tc>
        <w:tc>
          <w:tcPr>
            <w:tcW w:w="1843" w:type="dxa"/>
            <w:gridSpan w:val="2"/>
            <w:vMerge w:val="restart"/>
            <w:shd w:val="clear" w:color="auto" w:fill="auto"/>
            <w:vAlign w:val="center"/>
          </w:tcPr>
          <w:p w14:paraId="78B2F784" w14:textId="7F69636D" w:rsidR="00DE051C" w:rsidRDefault="00DE051C" w:rsidP="00DE051C">
            <w:pPr>
              <w:jc w:val="center"/>
              <w:rPr>
                <w:rFonts w:ascii="Montserrat" w:hAnsi="Montserrat"/>
                <w:sz w:val="20"/>
                <w:szCs w:val="20"/>
              </w:rPr>
            </w:pPr>
            <w:r w:rsidRPr="00D76D4E">
              <w:rPr>
                <w:rFonts w:ascii="Montserrat" w:hAnsi="Montserrat"/>
                <w:sz w:val="20"/>
                <w:szCs w:val="20"/>
              </w:rPr>
              <w:t>40</w:t>
            </w:r>
          </w:p>
        </w:tc>
        <w:tc>
          <w:tcPr>
            <w:tcW w:w="1701" w:type="dxa"/>
            <w:vMerge w:val="restart"/>
            <w:shd w:val="clear" w:color="auto" w:fill="auto"/>
            <w:vAlign w:val="center"/>
          </w:tcPr>
          <w:p w14:paraId="04CE7EF7" w14:textId="09184323" w:rsidR="00DE051C" w:rsidRPr="00A30E0F" w:rsidRDefault="00DE051C" w:rsidP="00DE051C">
            <w:pPr>
              <w:jc w:val="center"/>
              <w:rPr>
                <w:rFonts w:ascii="Montserrat" w:hAnsi="Montserrat"/>
                <w:sz w:val="20"/>
                <w:szCs w:val="20"/>
              </w:rPr>
            </w:pPr>
            <w:r w:rsidRPr="00A30E0F">
              <w:rPr>
                <w:rFonts w:ascii="Montserrat" w:hAnsi="Montserrat"/>
                <w:sz w:val="20"/>
                <w:szCs w:val="20"/>
              </w:rPr>
              <w:t>100</w:t>
            </w:r>
          </w:p>
        </w:tc>
      </w:tr>
      <w:tr w:rsidR="00DE051C" w:rsidRPr="00412140" w14:paraId="11A66AD8" w14:textId="77777777" w:rsidTr="00505984">
        <w:trPr>
          <w:trHeight w:val="640"/>
        </w:trPr>
        <w:tc>
          <w:tcPr>
            <w:tcW w:w="1134" w:type="dxa"/>
            <w:vMerge/>
            <w:shd w:val="clear" w:color="auto" w:fill="auto"/>
            <w:vAlign w:val="center"/>
          </w:tcPr>
          <w:p w14:paraId="454D7149" w14:textId="77777777" w:rsidR="00DE051C" w:rsidRDefault="00DE051C" w:rsidP="00DE051C">
            <w:pPr>
              <w:jc w:val="center"/>
              <w:rPr>
                <w:rFonts w:ascii="Montserrat" w:hAnsi="Montserrat"/>
                <w:sz w:val="20"/>
                <w:szCs w:val="20"/>
              </w:rPr>
            </w:pPr>
          </w:p>
        </w:tc>
        <w:tc>
          <w:tcPr>
            <w:tcW w:w="2268" w:type="dxa"/>
            <w:gridSpan w:val="2"/>
            <w:vMerge/>
            <w:shd w:val="clear" w:color="auto" w:fill="auto"/>
            <w:vAlign w:val="center"/>
          </w:tcPr>
          <w:p w14:paraId="46FFE9A4" w14:textId="77777777" w:rsidR="00DE051C" w:rsidRPr="00D76D4E" w:rsidRDefault="00DE051C" w:rsidP="00DE051C">
            <w:pPr>
              <w:jc w:val="center"/>
              <w:rPr>
                <w:rFonts w:ascii="Montserrat" w:hAnsi="Montserrat"/>
                <w:sz w:val="20"/>
                <w:szCs w:val="20"/>
              </w:rPr>
            </w:pPr>
          </w:p>
        </w:tc>
        <w:tc>
          <w:tcPr>
            <w:tcW w:w="2618" w:type="dxa"/>
            <w:gridSpan w:val="2"/>
            <w:shd w:val="clear" w:color="auto" w:fill="auto"/>
            <w:vAlign w:val="center"/>
          </w:tcPr>
          <w:p w14:paraId="62B31689" w14:textId="31365967" w:rsidR="00DE051C" w:rsidRDefault="00DE051C" w:rsidP="00DE051C">
            <w:pPr>
              <w:jc w:val="center"/>
              <w:rPr>
                <w:rFonts w:ascii="Montserrat" w:hAnsi="Montserrat"/>
                <w:sz w:val="20"/>
                <w:szCs w:val="20"/>
              </w:rPr>
            </w:pPr>
            <w:r>
              <w:rPr>
                <w:rFonts w:ascii="Montserrat" w:hAnsi="Montserrat"/>
                <w:sz w:val="20"/>
                <w:szCs w:val="20"/>
              </w:rPr>
              <w:t>Hospedaje temporal</w:t>
            </w:r>
          </w:p>
        </w:tc>
        <w:tc>
          <w:tcPr>
            <w:tcW w:w="1843" w:type="dxa"/>
            <w:gridSpan w:val="2"/>
            <w:vMerge/>
            <w:shd w:val="clear" w:color="auto" w:fill="auto"/>
            <w:vAlign w:val="center"/>
          </w:tcPr>
          <w:p w14:paraId="0B747D6F" w14:textId="77777777" w:rsidR="00DE051C" w:rsidRPr="00D76D4E" w:rsidRDefault="00DE051C" w:rsidP="00DE051C">
            <w:pPr>
              <w:jc w:val="center"/>
              <w:rPr>
                <w:rFonts w:ascii="Montserrat" w:hAnsi="Montserrat"/>
                <w:sz w:val="20"/>
                <w:szCs w:val="20"/>
              </w:rPr>
            </w:pPr>
          </w:p>
        </w:tc>
        <w:tc>
          <w:tcPr>
            <w:tcW w:w="1701" w:type="dxa"/>
            <w:vMerge/>
            <w:shd w:val="clear" w:color="auto" w:fill="auto"/>
            <w:vAlign w:val="center"/>
          </w:tcPr>
          <w:p w14:paraId="0EFCC1E0" w14:textId="77777777" w:rsidR="00DE051C" w:rsidRPr="00A30E0F" w:rsidRDefault="00DE051C" w:rsidP="00DE051C">
            <w:pPr>
              <w:jc w:val="center"/>
              <w:rPr>
                <w:rFonts w:ascii="Montserrat" w:hAnsi="Montserrat"/>
                <w:sz w:val="20"/>
                <w:szCs w:val="20"/>
              </w:rPr>
            </w:pPr>
          </w:p>
        </w:tc>
      </w:tr>
      <w:tr w:rsidR="00DE051C" w:rsidRPr="00412140" w14:paraId="32054249" w14:textId="77777777" w:rsidTr="00505984">
        <w:trPr>
          <w:trHeight w:val="640"/>
        </w:trPr>
        <w:tc>
          <w:tcPr>
            <w:tcW w:w="1134" w:type="dxa"/>
            <w:vMerge/>
            <w:shd w:val="clear" w:color="auto" w:fill="auto"/>
            <w:vAlign w:val="center"/>
          </w:tcPr>
          <w:p w14:paraId="7246063D" w14:textId="77777777" w:rsidR="00DE051C" w:rsidRDefault="00DE051C" w:rsidP="00DE051C">
            <w:pPr>
              <w:jc w:val="center"/>
              <w:rPr>
                <w:rFonts w:ascii="Montserrat" w:hAnsi="Montserrat"/>
                <w:sz w:val="20"/>
                <w:szCs w:val="20"/>
              </w:rPr>
            </w:pPr>
          </w:p>
        </w:tc>
        <w:tc>
          <w:tcPr>
            <w:tcW w:w="2268" w:type="dxa"/>
            <w:gridSpan w:val="2"/>
            <w:vMerge/>
            <w:shd w:val="clear" w:color="auto" w:fill="auto"/>
            <w:vAlign w:val="center"/>
          </w:tcPr>
          <w:p w14:paraId="036A4A80" w14:textId="77777777" w:rsidR="00DE051C" w:rsidRPr="00D76D4E" w:rsidRDefault="00DE051C" w:rsidP="00DE051C">
            <w:pPr>
              <w:jc w:val="center"/>
              <w:rPr>
                <w:rFonts w:ascii="Montserrat" w:hAnsi="Montserrat"/>
                <w:sz w:val="20"/>
                <w:szCs w:val="20"/>
              </w:rPr>
            </w:pPr>
          </w:p>
        </w:tc>
        <w:tc>
          <w:tcPr>
            <w:tcW w:w="2618" w:type="dxa"/>
            <w:gridSpan w:val="2"/>
            <w:shd w:val="clear" w:color="auto" w:fill="auto"/>
            <w:vAlign w:val="center"/>
          </w:tcPr>
          <w:p w14:paraId="1FB8B930" w14:textId="0D10854F" w:rsidR="00DE051C" w:rsidRDefault="00DE051C" w:rsidP="00DE051C">
            <w:pPr>
              <w:jc w:val="center"/>
              <w:rPr>
                <w:rFonts w:ascii="Montserrat" w:hAnsi="Montserrat"/>
                <w:sz w:val="20"/>
                <w:szCs w:val="20"/>
              </w:rPr>
            </w:pPr>
            <w:r>
              <w:rPr>
                <w:rFonts w:ascii="Montserrat" w:hAnsi="Montserrat"/>
                <w:sz w:val="20"/>
                <w:szCs w:val="20"/>
              </w:rPr>
              <w:t xml:space="preserve">Alimentación </w:t>
            </w:r>
            <w:r>
              <w:rPr>
                <w:rFonts w:ascii="Montserrat" w:hAnsi="Montserrat"/>
                <w:sz w:val="20"/>
                <w:szCs w:val="20"/>
              </w:rPr>
              <w:br/>
              <w:t>(3 tiempos)</w:t>
            </w:r>
          </w:p>
        </w:tc>
        <w:tc>
          <w:tcPr>
            <w:tcW w:w="1843" w:type="dxa"/>
            <w:gridSpan w:val="2"/>
            <w:vMerge/>
            <w:shd w:val="clear" w:color="auto" w:fill="auto"/>
            <w:vAlign w:val="center"/>
          </w:tcPr>
          <w:p w14:paraId="0CA5321E" w14:textId="77777777" w:rsidR="00DE051C" w:rsidRPr="00D76D4E" w:rsidRDefault="00DE051C" w:rsidP="00DE051C">
            <w:pPr>
              <w:jc w:val="center"/>
              <w:rPr>
                <w:rFonts w:ascii="Montserrat" w:hAnsi="Montserrat"/>
                <w:sz w:val="20"/>
                <w:szCs w:val="20"/>
              </w:rPr>
            </w:pPr>
          </w:p>
        </w:tc>
        <w:tc>
          <w:tcPr>
            <w:tcW w:w="1701" w:type="dxa"/>
            <w:vMerge/>
            <w:shd w:val="clear" w:color="auto" w:fill="auto"/>
            <w:vAlign w:val="center"/>
          </w:tcPr>
          <w:p w14:paraId="38806DE8" w14:textId="77777777" w:rsidR="00DE051C" w:rsidRPr="00A30E0F" w:rsidRDefault="00DE051C" w:rsidP="00DE051C">
            <w:pPr>
              <w:jc w:val="center"/>
              <w:rPr>
                <w:rFonts w:ascii="Montserrat" w:hAnsi="Montserrat"/>
                <w:sz w:val="20"/>
                <w:szCs w:val="20"/>
              </w:rPr>
            </w:pPr>
          </w:p>
        </w:tc>
      </w:tr>
      <w:tr w:rsidR="00DE051C" w:rsidRPr="00412140" w14:paraId="22187489" w14:textId="77777777" w:rsidTr="00505984">
        <w:trPr>
          <w:trHeight w:val="640"/>
        </w:trPr>
        <w:tc>
          <w:tcPr>
            <w:tcW w:w="1134" w:type="dxa"/>
            <w:vMerge/>
            <w:shd w:val="clear" w:color="auto" w:fill="auto"/>
            <w:vAlign w:val="center"/>
          </w:tcPr>
          <w:p w14:paraId="6F2165B1" w14:textId="77777777" w:rsidR="00DE051C" w:rsidRDefault="00DE051C" w:rsidP="00DE051C">
            <w:pPr>
              <w:jc w:val="center"/>
              <w:rPr>
                <w:rFonts w:ascii="Montserrat" w:hAnsi="Montserrat"/>
                <w:sz w:val="20"/>
                <w:szCs w:val="20"/>
              </w:rPr>
            </w:pPr>
          </w:p>
        </w:tc>
        <w:tc>
          <w:tcPr>
            <w:tcW w:w="2268" w:type="dxa"/>
            <w:gridSpan w:val="2"/>
            <w:vMerge/>
            <w:shd w:val="clear" w:color="auto" w:fill="auto"/>
            <w:vAlign w:val="center"/>
          </w:tcPr>
          <w:p w14:paraId="6F471B67" w14:textId="77777777" w:rsidR="00DE051C" w:rsidRPr="00D76D4E" w:rsidRDefault="00DE051C" w:rsidP="00DE051C">
            <w:pPr>
              <w:jc w:val="center"/>
              <w:rPr>
                <w:rFonts w:ascii="Montserrat" w:hAnsi="Montserrat"/>
                <w:sz w:val="20"/>
                <w:szCs w:val="20"/>
              </w:rPr>
            </w:pPr>
          </w:p>
        </w:tc>
        <w:tc>
          <w:tcPr>
            <w:tcW w:w="2618" w:type="dxa"/>
            <w:gridSpan w:val="2"/>
            <w:shd w:val="clear" w:color="auto" w:fill="auto"/>
            <w:vAlign w:val="center"/>
          </w:tcPr>
          <w:p w14:paraId="15F33209" w14:textId="4DD6E6B7" w:rsidR="00DE051C" w:rsidRDefault="00DE051C" w:rsidP="00DE051C">
            <w:pPr>
              <w:jc w:val="center"/>
              <w:rPr>
                <w:rFonts w:ascii="Montserrat" w:hAnsi="Montserrat"/>
                <w:sz w:val="20"/>
                <w:szCs w:val="20"/>
              </w:rPr>
            </w:pPr>
            <w:r>
              <w:rPr>
                <w:rFonts w:ascii="Montserrat" w:hAnsi="Montserrat"/>
                <w:sz w:val="20"/>
                <w:szCs w:val="20"/>
              </w:rPr>
              <w:t>Transporte terrestre permanente (viaje redondo)</w:t>
            </w:r>
          </w:p>
        </w:tc>
        <w:tc>
          <w:tcPr>
            <w:tcW w:w="1843" w:type="dxa"/>
            <w:gridSpan w:val="2"/>
            <w:vMerge/>
            <w:shd w:val="clear" w:color="auto" w:fill="auto"/>
            <w:vAlign w:val="center"/>
          </w:tcPr>
          <w:p w14:paraId="2DD3413D" w14:textId="77777777" w:rsidR="00DE051C" w:rsidRPr="00D76D4E" w:rsidRDefault="00DE051C" w:rsidP="00DE051C">
            <w:pPr>
              <w:jc w:val="center"/>
              <w:rPr>
                <w:rFonts w:ascii="Montserrat" w:hAnsi="Montserrat"/>
                <w:sz w:val="20"/>
                <w:szCs w:val="20"/>
              </w:rPr>
            </w:pPr>
          </w:p>
        </w:tc>
        <w:tc>
          <w:tcPr>
            <w:tcW w:w="1701" w:type="dxa"/>
            <w:vMerge/>
            <w:shd w:val="clear" w:color="auto" w:fill="auto"/>
            <w:vAlign w:val="center"/>
          </w:tcPr>
          <w:p w14:paraId="1C7A7CF5" w14:textId="77777777" w:rsidR="00DE051C" w:rsidRPr="00A30E0F" w:rsidRDefault="00DE051C" w:rsidP="00DE051C">
            <w:pPr>
              <w:jc w:val="center"/>
              <w:rPr>
                <w:rFonts w:ascii="Montserrat" w:hAnsi="Montserrat"/>
                <w:sz w:val="20"/>
                <w:szCs w:val="20"/>
              </w:rPr>
            </w:pPr>
          </w:p>
        </w:tc>
      </w:tr>
      <w:tr w:rsidR="00DE051C" w:rsidRPr="00412140" w14:paraId="3A9EE2C6" w14:textId="77777777" w:rsidTr="00505984">
        <w:trPr>
          <w:trHeight w:val="640"/>
        </w:trPr>
        <w:tc>
          <w:tcPr>
            <w:tcW w:w="1134" w:type="dxa"/>
            <w:vMerge/>
            <w:shd w:val="clear" w:color="auto" w:fill="auto"/>
            <w:vAlign w:val="center"/>
          </w:tcPr>
          <w:p w14:paraId="59E2C696" w14:textId="77777777" w:rsidR="00DE051C" w:rsidRDefault="00DE051C" w:rsidP="00DE051C">
            <w:pPr>
              <w:jc w:val="center"/>
              <w:rPr>
                <w:rFonts w:ascii="Montserrat" w:hAnsi="Montserrat"/>
                <w:sz w:val="20"/>
                <w:szCs w:val="20"/>
              </w:rPr>
            </w:pPr>
          </w:p>
        </w:tc>
        <w:tc>
          <w:tcPr>
            <w:tcW w:w="2268" w:type="dxa"/>
            <w:gridSpan w:val="2"/>
            <w:vMerge/>
            <w:shd w:val="clear" w:color="auto" w:fill="auto"/>
            <w:vAlign w:val="center"/>
          </w:tcPr>
          <w:p w14:paraId="6BE948C6" w14:textId="77777777" w:rsidR="00DE051C" w:rsidRPr="00D76D4E" w:rsidRDefault="00DE051C" w:rsidP="00DE051C">
            <w:pPr>
              <w:jc w:val="center"/>
              <w:rPr>
                <w:rFonts w:ascii="Montserrat" w:hAnsi="Montserrat"/>
                <w:sz w:val="20"/>
                <w:szCs w:val="20"/>
              </w:rPr>
            </w:pPr>
          </w:p>
        </w:tc>
        <w:tc>
          <w:tcPr>
            <w:tcW w:w="2618" w:type="dxa"/>
            <w:gridSpan w:val="2"/>
            <w:shd w:val="clear" w:color="auto" w:fill="auto"/>
            <w:vAlign w:val="center"/>
          </w:tcPr>
          <w:p w14:paraId="6F99BD6D" w14:textId="485DCB1A" w:rsidR="00DE051C" w:rsidRDefault="00DE051C" w:rsidP="00DE051C">
            <w:pPr>
              <w:jc w:val="center"/>
              <w:rPr>
                <w:rFonts w:ascii="Montserrat" w:hAnsi="Montserrat"/>
                <w:sz w:val="20"/>
                <w:szCs w:val="20"/>
              </w:rPr>
            </w:pPr>
            <w:r>
              <w:rPr>
                <w:rFonts w:ascii="Montserrat" w:hAnsi="Montserrat"/>
                <w:sz w:val="20"/>
                <w:szCs w:val="20"/>
              </w:rPr>
              <w:t>Transporte terrestre temporal (Extracción, dispersión o reubicación)</w:t>
            </w:r>
          </w:p>
        </w:tc>
        <w:tc>
          <w:tcPr>
            <w:tcW w:w="1843" w:type="dxa"/>
            <w:gridSpan w:val="2"/>
            <w:vMerge/>
            <w:shd w:val="clear" w:color="auto" w:fill="auto"/>
            <w:vAlign w:val="center"/>
          </w:tcPr>
          <w:p w14:paraId="7804F535" w14:textId="77777777" w:rsidR="00DE051C" w:rsidRPr="00D76D4E" w:rsidRDefault="00DE051C" w:rsidP="00DE051C">
            <w:pPr>
              <w:jc w:val="center"/>
              <w:rPr>
                <w:rFonts w:ascii="Montserrat" w:hAnsi="Montserrat"/>
                <w:sz w:val="20"/>
                <w:szCs w:val="20"/>
              </w:rPr>
            </w:pPr>
          </w:p>
        </w:tc>
        <w:tc>
          <w:tcPr>
            <w:tcW w:w="1701" w:type="dxa"/>
            <w:vMerge/>
            <w:shd w:val="clear" w:color="auto" w:fill="auto"/>
            <w:vAlign w:val="center"/>
          </w:tcPr>
          <w:p w14:paraId="713FE0C5" w14:textId="77777777" w:rsidR="00DE051C" w:rsidRPr="00A30E0F" w:rsidRDefault="00DE051C" w:rsidP="00DE051C">
            <w:pPr>
              <w:jc w:val="center"/>
              <w:rPr>
                <w:rFonts w:ascii="Montserrat" w:hAnsi="Montserrat"/>
                <w:sz w:val="20"/>
                <w:szCs w:val="20"/>
              </w:rPr>
            </w:pPr>
          </w:p>
        </w:tc>
      </w:tr>
      <w:tr w:rsidR="00DE051C" w:rsidRPr="00412140" w14:paraId="1ACEF2BE" w14:textId="77777777" w:rsidTr="00505984">
        <w:trPr>
          <w:trHeight w:val="640"/>
        </w:trPr>
        <w:tc>
          <w:tcPr>
            <w:tcW w:w="1134" w:type="dxa"/>
            <w:vMerge w:val="restart"/>
            <w:shd w:val="clear" w:color="auto" w:fill="auto"/>
            <w:vAlign w:val="center"/>
          </w:tcPr>
          <w:p w14:paraId="07B1DF7F" w14:textId="58B3523C" w:rsidR="00DE051C" w:rsidRDefault="00DE051C" w:rsidP="00DE051C">
            <w:pPr>
              <w:jc w:val="center"/>
              <w:rPr>
                <w:rFonts w:ascii="Montserrat" w:hAnsi="Montserrat"/>
                <w:sz w:val="20"/>
                <w:szCs w:val="20"/>
              </w:rPr>
            </w:pPr>
            <w:r>
              <w:rPr>
                <w:rFonts w:ascii="Montserrat" w:hAnsi="Montserrat"/>
                <w:sz w:val="20"/>
                <w:szCs w:val="20"/>
              </w:rPr>
              <w:t>16</w:t>
            </w:r>
          </w:p>
        </w:tc>
        <w:tc>
          <w:tcPr>
            <w:tcW w:w="2268" w:type="dxa"/>
            <w:gridSpan w:val="2"/>
            <w:vMerge w:val="restart"/>
            <w:shd w:val="clear" w:color="auto" w:fill="auto"/>
            <w:vAlign w:val="center"/>
          </w:tcPr>
          <w:p w14:paraId="4DD7B3D3" w14:textId="1DAD1776" w:rsidR="00DE051C" w:rsidRPr="00D76D4E" w:rsidRDefault="00DE051C" w:rsidP="00DE051C">
            <w:pPr>
              <w:jc w:val="center"/>
              <w:rPr>
                <w:rFonts w:ascii="Montserrat" w:hAnsi="Montserrat"/>
                <w:sz w:val="20"/>
                <w:szCs w:val="20"/>
              </w:rPr>
            </w:pPr>
            <w:r w:rsidRPr="008E55CA">
              <w:rPr>
                <w:rFonts w:ascii="Montserrat" w:hAnsi="Montserrat"/>
                <w:sz w:val="20"/>
                <w:szCs w:val="20"/>
              </w:rPr>
              <w:t>Sinaloa</w:t>
            </w:r>
          </w:p>
        </w:tc>
        <w:tc>
          <w:tcPr>
            <w:tcW w:w="2618" w:type="dxa"/>
            <w:gridSpan w:val="2"/>
            <w:shd w:val="clear" w:color="auto" w:fill="auto"/>
            <w:vAlign w:val="center"/>
          </w:tcPr>
          <w:p w14:paraId="671A7154" w14:textId="2F30254C" w:rsidR="00DE051C" w:rsidRDefault="00DE051C" w:rsidP="00DE051C">
            <w:pPr>
              <w:jc w:val="center"/>
              <w:rPr>
                <w:rFonts w:ascii="Montserrat" w:hAnsi="Montserrat"/>
                <w:sz w:val="20"/>
                <w:szCs w:val="20"/>
              </w:rPr>
            </w:pPr>
            <w:r>
              <w:rPr>
                <w:rFonts w:ascii="Montserrat" w:hAnsi="Montserrat"/>
                <w:sz w:val="20"/>
                <w:szCs w:val="20"/>
              </w:rPr>
              <w:t>Hospedaje permanente</w:t>
            </w:r>
          </w:p>
        </w:tc>
        <w:tc>
          <w:tcPr>
            <w:tcW w:w="1843" w:type="dxa"/>
            <w:gridSpan w:val="2"/>
            <w:vMerge w:val="restart"/>
            <w:shd w:val="clear" w:color="auto" w:fill="auto"/>
            <w:vAlign w:val="center"/>
          </w:tcPr>
          <w:p w14:paraId="7C7A8EE2" w14:textId="191B1F45" w:rsidR="00DE051C" w:rsidRPr="00D76D4E" w:rsidRDefault="00DE051C" w:rsidP="00DE051C">
            <w:pPr>
              <w:jc w:val="center"/>
              <w:rPr>
                <w:rFonts w:ascii="Montserrat" w:hAnsi="Montserrat"/>
                <w:sz w:val="20"/>
                <w:szCs w:val="20"/>
              </w:rPr>
            </w:pPr>
            <w:r w:rsidRPr="008E55CA">
              <w:rPr>
                <w:rFonts w:ascii="Montserrat" w:hAnsi="Montserrat"/>
                <w:sz w:val="20"/>
                <w:szCs w:val="20"/>
              </w:rPr>
              <w:t>68</w:t>
            </w:r>
          </w:p>
        </w:tc>
        <w:tc>
          <w:tcPr>
            <w:tcW w:w="1701" w:type="dxa"/>
            <w:vMerge w:val="restart"/>
            <w:shd w:val="clear" w:color="auto" w:fill="auto"/>
            <w:vAlign w:val="center"/>
          </w:tcPr>
          <w:p w14:paraId="04C87F79" w14:textId="408B4D05" w:rsidR="00DE051C" w:rsidRPr="00A30E0F" w:rsidRDefault="00DE051C" w:rsidP="00DE051C">
            <w:pPr>
              <w:jc w:val="center"/>
              <w:rPr>
                <w:rFonts w:ascii="Montserrat" w:hAnsi="Montserrat"/>
                <w:sz w:val="20"/>
                <w:szCs w:val="20"/>
              </w:rPr>
            </w:pPr>
            <w:r w:rsidRPr="00A30E0F">
              <w:rPr>
                <w:rFonts w:ascii="Montserrat" w:hAnsi="Montserrat"/>
                <w:sz w:val="20"/>
                <w:szCs w:val="20"/>
              </w:rPr>
              <w:t>170</w:t>
            </w:r>
          </w:p>
        </w:tc>
      </w:tr>
      <w:tr w:rsidR="00DE051C" w:rsidRPr="00412140" w14:paraId="491A0A80" w14:textId="77777777" w:rsidTr="00505984">
        <w:trPr>
          <w:trHeight w:val="640"/>
        </w:trPr>
        <w:tc>
          <w:tcPr>
            <w:tcW w:w="1134" w:type="dxa"/>
            <w:vMerge/>
            <w:shd w:val="clear" w:color="auto" w:fill="auto"/>
            <w:vAlign w:val="center"/>
          </w:tcPr>
          <w:p w14:paraId="6F656F7E" w14:textId="77777777" w:rsidR="00DE051C" w:rsidRDefault="00DE051C" w:rsidP="00DE051C">
            <w:pPr>
              <w:jc w:val="center"/>
              <w:rPr>
                <w:rFonts w:ascii="Montserrat" w:hAnsi="Montserrat"/>
                <w:sz w:val="20"/>
                <w:szCs w:val="20"/>
              </w:rPr>
            </w:pPr>
          </w:p>
        </w:tc>
        <w:tc>
          <w:tcPr>
            <w:tcW w:w="2268" w:type="dxa"/>
            <w:gridSpan w:val="2"/>
            <w:vMerge/>
            <w:shd w:val="clear" w:color="auto" w:fill="auto"/>
            <w:vAlign w:val="center"/>
          </w:tcPr>
          <w:p w14:paraId="21733919" w14:textId="77777777" w:rsidR="00DE051C" w:rsidRPr="00D76D4E" w:rsidRDefault="00DE051C" w:rsidP="00DE051C">
            <w:pPr>
              <w:jc w:val="center"/>
              <w:rPr>
                <w:rFonts w:ascii="Montserrat" w:hAnsi="Montserrat"/>
                <w:sz w:val="20"/>
                <w:szCs w:val="20"/>
              </w:rPr>
            </w:pPr>
          </w:p>
        </w:tc>
        <w:tc>
          <w:tcPr>
            <w:tcW w:w="2618" w:type="dxa"/>
            <w:gridSpan w:val="2"/>
            <w:shd w:val="clear" w:color="auto" w:fill="auto"/>
            <w:vAlign w:val="center"/>
          </w:tcPr>
          <w:p w14:paraId="5C624587" w14:textId="6513A9BA" w:rsidR="00DE051C" w:rsidRDefault="00DE051C" w:rsidP="00DE051C">
            <w:pPr>
              <w:jc w:val="center"/>
              <w:rPr>
                <w:rFonts w:ascii="Montserrat" w:hAnsi="Montserrat"/>
                <w:sz w:val="20"/>
                <w:szCs w:val="20"/>
              </w:rPr>
            </w:pPr>
            <w:r>
              <w:rPr>
                <w:rFonts w:ascii="Montserrat" w:hAnsi="Montserrat"/>
                <w:sz w:val="20"/>
                <w:szCs w:val="20"/>
              </w:rPr>
              <w:t>Hospedaje temporal</w:t>
            </w:r>
          </w:p>
        </w:tc>
        <w:tc>
          <w:tcPr>
            <w:tcW w:w="1843" w:type="dxa"/>
            <w:gridSpan w:val="2"/>
            <w:vMerge/>
            <w:shd w:val="clear" w:color="auto" w:fill="auto"/>
            <w:vAlign w:val="center"/>
          </w:tcPr>
          <w:p w14:paraId="411236E4" w14:textId="77777777" w:rsidR="00DE051C" w:rsidRPr="00D76D4E" w:rsidRDefault="00DE051C" w:rsidP="00DE051C">
            <w:pPr>
              <w:jc w:val="center"/>
              <w:rPr>
                <w:rFonts w:ascii="Montserrat" w:hAnsi="Montserrat"/>
                <w:sz w:val="20"/>
                <w:szCs w:val="20"/>
              </w:rPr>
            </w:pPr>
          </w:p>
        </w:tc>
        <w:tc>
          <w:tcPr>
            <w:tcW w:w="1701" w:type="dxa"/>
            <w:vMerge/>
            <w:shd w:val="clear" w:color="auto" w:fill="auto"/>
            <w:vAlign w:val="center"/>
          </w:tcPr>
          <w:p w14:paraId="72D0A36A" w14:textId="77777777" w:rsidR="00DE051C" w:rsidRPr="00A30E0F" w:rsidRDefault="00DE051C" w:rsidP="00DE051C">
            <w:pPr>
              <w:jc w:val="center"/>
              <w:rPr>
                <w:rFonts w:ascii="Montserrat" w:hAnsi="Montserrat"/>
                <w:sz w:val="20"/>
                <w:szCs w:val="20"/>
              </w:rPr>
            </w:pPr>
          </w:p>
        </w:tc>
      </w:tr>
      <w:tr w:rsidR="00DE051C" w:rsidRPr="00412140" w14:paraId="512BF21D" w14:textId="77777777" w:rsidTr="00505984">
        <w:trPr>
          <w:trHeight w:val="640"/>
        </w:trPr>
        <w:tc>
          <w:tcPr>
            <w:tcW w:w="1134" w:type="dxa"/>
            <w:vMerge/>
            <w:shd w:val="clear" w:color="auto" w:fill="auto"/>
            <w:vAlign w:val="center"/>
          </w:tcPr>
          <w:p w14:paraId="7C164F72" w14:textId="77777777" w:rsidR="00DE051C" w:rsidRDefault="00DE051C" w:rsidP="00DE051C">
            <w:pPr>
              <w:jc w:val="center"/>
              <w:rPr>
                <w:rFonts w:ascii="Montserrat" w:hAnsi="Montserrat"/>
                <w:sz w:val="20"/>
                <w:szCs w:val="20"/>
              </w:rPr>
            </w:pPr>
          </w:p>
        </w:tc>
        <w:tc>
          <w:tcPr>
            <w:tcW w:w="2268" w:type="dxa"/>
            <w:gridSpan w:val="2"/>
            <w:vMerge/>
            <w:shd w:val="clear" w:color="auto" w:fill="auto"/>
            <w:vAlign w:val="center"/>
          </w:tcPr>
          <w:p w14:paraId="7EF2CAB6" w14:textId="77777777" w:rsidR="00DE051C" w:rsidRPr="00D76D4E" w:rsidRDefault="00DE051C" w:rsidP="00DE051C">
            <w:pPr>
              <w:jc w:val="center"/>
              <w:rPr>
                <w:rFonts w:ascii="Montserrat" w:hAnsi="Montserrat"/>
                <w:sz w:val="20"/>
                <w:szCs w:val="20"/>
              </w:rPr>
            </w:pPr>
          </w:p>
        </w:tc>
        <w:tc>
          <w:tcPr>
            <w:tcW w:w="2618" w:type="dxa"/>
            <w:gridSpan w:val="2"/>
            <w:shd w:val="clear" w:color="auto" w:fill="auto"/>
            <w:vAlign w:val="center"/>
          </w:tcPr>
          <w:p w14:paraId="4357A386" w14:textId="3E632B99" w:rsidR="00DE051C" w:rsidRDefault="00DE051C" w:rsidP="00DE051C">
            <w:pPr>
              <w:jc w:val="center"/>
              <w:rPr>
                <w:rFonts w:ascii="Montserrat" w:hAnsi="Montserrat"/>
                <w:sz w:val="20"/>
                <w:szCs w:val="20"/>
              </w:rPr>
            </w:pPr>
            <w:r>
              <w:rPr>
                <w:rFonts w:ascii="Montserrat" w:hAnsi="Montserrat"/>
                <w:sz w:val="20"/>
                <w:szCs w:val="20"/>
              </w:rPr>
              <w:t xml:space="preserve">Alimentación </w:t>
            </w:r>
            <w:r>
              <w:rPr>
                <w:rFonts w:ascii="Montserrat" w:hAnsi="Montserrat"/>
                <w:sz w:val="20"/>
                <w:szCs w:val="20"/>
              </w:rPr>
              <w:br/>
              <w:t>(3 tiempos)</w:t>
            </w:r>
          </w:p>
        </w:tc>
        <w:tc>
          <w:tcPr>
            <w:tcW w:w="1843" w:type="dxa"/>
            <w:gridSpan w:val="2"/>
            <w:vMerge/>
            <w:shd w:val="clear" w:color="auto" w:fill="auto"/>
            <w:vAlign w:val="center"/>
          </w:tcPr>
          <w:p w14:paraId="14292BD1" w14:textId="77777777" w:rsidR="00DE051C" w:rsidRPr="00D76D4E" w:rsidRDefault="00DE051C" w:rsidP="00DE051C">
            <w:pPr>
              <w:jc w:val="center"/>
              <w:rPr>
                <w:rFonts w:ascii="Montserrat" w:hAnsi="Montserrat"/>
                <w:sz w:val="20"/>
                <w:szCs w:val="20"/>
              </w:rPr>
            </w:pPr>
          </w:p>
        </w:tc>
        <w:tc>
          <w:tcPr>
            <w:tcW w:w="1701" w:type="dxa"/>
            <w:vMerge/>
            <w:shd w:val="clear" w:color="auto" w:fill="auto"/>
            <w:vAlign w:val="center"/>
          </w:tcPr>
          <w:p w14:paraId="0A82A621" w14:textId="77777777" w:rsidR="00DE051C" w:rsidRPr="00A30E0F" w:rsidRDefault="00DE051C" w:rsidP="00DE051C">
            <w:pPr>
              <w:jc w:val="center"/>
              <w:rPr>
                <w:rFonts w:ascii="Montserrat" w:hAnsi="Montserrat"/>
                <w:sz w:val="20"/>
                <w:szCs w:val="20"/>
              </w:rPr>
            </w:pPr>
          </w:p>
        </w:tc>
      </w:tr>
      <w:tr w:rsidR="00DE051C" w:rsidRPr="00412140" w14:paraId="7EE464E6" w14:textId="77777777" w:rsidTr="00505984">
        <w:trPr>
          <w:trHeight w:val="640"/>
        </w:trPr>
        <w:tc>
          <w:tcPr>
            <w:tcW w:w="1134" w:type="dxa"/>
            <w:vMerge/>
            <w:shd w:val="clear" w:color="auto" w:fill="auto"/>
            <w:vAlign w:val="center"/>
          </w:tcPr>
          <w:p w14:paraId="23F9C391" w14:textId="77777777" w:rsidR="00DE051C" w:rsidRDefault="00DE051C" w:rsidP="00DE051C">
            <w:pPr>
              <w:jc w:val="center"/>
              <w:rPr>
                <w:rFonts w:ascii="Montserrat" w:hAnsi="Montserrat"/>
                <w:sz w:val="20"/>
                <w:szCs w:val="20"/>
              </w:rPr>
            </w:pPr>
          </w:p>
        </w:tc>
        <w:tc>
          <w:tcPr>
            <w:tcW w:w="2268" w:type="dxa"/>
            <w:gridSpan w:val="2"/>
            <w:vMerge/>
            <w:shd w:val="clear" w:color="auto" w:fill="auto"/>
            <w:vAlign w:val="center"/>
          </w:tcPr>
          <w:p w14:paraId="3FD04F91" w14:textId="77777777" w:rsidR="00DE051C" w:rsidRPr="00D76D4E" w:rsidRDefault="00DE051C" w:rsidP="00DE051C">
            <w:pPr>
              <w:jc w:val="center"/>
              <w:rPr>
                <w:rFonts w:ascii="Montserrat" w:hAnsi="Montserrat"/>
                <w:sz w:val="20"/>
                <w:szCs w:val="20"/>
              </w:rPr>
            </w:pPr>
          </w:p>
        </w:tc>
        <w:tc>
          <w:tcPr>
            <w:tcW w:w="2618" w:type="dxa"/>
            <w:gridSpan w:val="2"/>
            <w:shd w:val="clear" w:color="auto" w:fill="auto"/>
            <w:vAlign w:val="center"/>
          </w:tcPr>
          <w:p w14:paraId="358948DD" w14:textId="7D8C5D0D" w:rsidR="00DE051C" w:rsidRDefault="00DE051C" w:rsidP="00DE051C">
            <w:pPr>
              <w:jc w:val="center"/>
              <w:rPr>
                <w:rFonts w:ascii="Montserrat" w:hAnsi="Montserrat"/>
                <w:sz w:val="20"/>
                <w:szCs w:val="20"/>
              </w:rPr>
            </w:pPr>
            <w:r>
              <w:rPr>
                <w:rFonts w:ascii="Montserrat" w:hAnsi="Montserrat"/>
                <w:sz w:val="20"/>
                <w:szCs w:val="20"/>
              </w:rPr>
              <w:t>Transporte terrestre permanente (viaje redondo)</w:t>
            </w:r>
          </w:p>
        </w:tc>
        <w:tc>
          <w:tcPr>
            <w:tcW w:w="1843" w:type="dxa"/>
            <w:gridSpan w:val="2"/>
            <w:vMerge/>
            <w:shd w:val="clear" w:color="auto" w:fill="auto"/>
            <w:vAlign w:val="center"/>
          </w:tcPr>
          <w:p w14:paraId="6EBD224B" w14:textId="77777777" w:rsidR="00DE051C" w:rsidRPr="00D76D4E" w:rsidRDefault="00DE051C" w:rsidP="00DE051C">
            <w:pPr>
              <w:jc w:val="center"/>
              <w:rPr>
                <w:rFonts w:ascii="Montserrat" w:hAnsi="Montserrat"/>
                <w:sz w:val="20"/>
                <w:szCs w:val="20"/>
              </w:rPr>
            </w:pPr>
          </w:p>
        </w:tc>
        <w:tc>
          <w:tcPr>
            <w:tcW w:w="1701" w:type="dxa"/>
            <w:vMerge/>
            <w:shd w:val="clear" w:color="auto" w:fill="auto"/>
            <w:vAlign w:val="center"/>
          </w:tcPr>
          <w:p w14:paraId="68D9998B" w14:textId="77777777" w:rsidR="00DE051C" w:rsidRPr="00A30E0F" w:rsidRDefault="00DE051C" w:rsidP="00DE051C">
            <w:pPr>
              <w:jc w:val="center"/>
              <w:rPr>
                <w:rFonts w:ascii="Montserrat" w:hAnsi="Montserrat"/>
                <w:sz w:val="20"/>
                <w:szCs w:val="20"/>
              </w:rPr>
            </w:pPr>
          </w:p>
        </w:tc>
      </w:tr>
      <w:tr w:rsidR="00DE051C" w:rsidRPr="00412140" w14:paraId="455E5EF5" w14:textId="77777777" w:rsidTr="00505984">
        <w:trPr>
          <w:trHeight w:val="640"/>
        </w:trPr>
        <w:tc>
          <w:tcPr>
            <w:tcW w:w="1134" w:type="dxa"/>
            <w:vMerge/>
            <w:shd w:val="clear" w:color="auto" w:fill="auto"/>
            <w:vAlign w:val="center"/>
          </w:tcPr>
          <w:p w14:paraId="581449BD" w14:textId="77777777" w:rsidR="00DE051C" w:rsidRDefault="00DE051C" w:rsidP="00DE051C">
            <w:pPr>
              <w:jc w:val="center"/>
              <w:rPr>
                <w:rFonts w:ascii="Montserrat" w:hAnsi="Montserrat"/>
                <w:sz w:val="20"/>
                <w:szCs w:val="20"/>
              </w:rPr>
            </w:pPr>
          </w:p>
        </w:tc>
        <w:tc>
          <w:tcPr>
            <w:tcW w:w="2268" w:type="dxa"/>
            <w:gridSpan w:val="2"/>
            <w:vMerge/>
            <w:shd w:val="clear" w:color="auto" w:fill="auto"/>
            <w:vAlign w:val="center"/>
          </w:tcPr>
          <w:p w14:paraId="1D5DB480" w14:textId="77777777" w:rsidR="00DE051C" w:rsidRPr="00D76D4E" w:rsidRDefault="00DE051C" w:rsidP="00DE051C">
            <w:pPr>
              <w:jc w:val="center"/>
              <w:rPr>
                <w:rFonts w:ascii="Montserrat" w:hAnsi="Montserrat"/>
                <w:sz w:val="20"/>
                <w:szCs w:val="20"/>
              </w:rPr>
            </w:pPr>
          </w:p>
        </w:tc>
        <w:tc>
          <w:tcPr>
            <w:tcW w:w="2618" w:type="dxa"/>
            <w:gridSpan w:val="2"/>
            <w:shd w:val="clear" w:color="auto" w:fill="auto"/>
            <w:vAlign w:val="center"/>
          </w:tcPr>
          <w:p w14:paraId="2EE24800" w14:textId="0CDABF13" w:rsidR="00DE051C" w:rsidRDefault="00DE051C" w:rsidP="00DE051C">
            <w:pPr>
              <w:jc w:val="center"/>
              <w:rPr>
                <w:rFonts w:ascii="Montserrat" w:hAnsi="Montserrat"/>
                <w:sz w:val="20"/>
                <w:szCs w:val="20"/>
              </w:rPr>
            </w:pPr>
            <w:r>
              <w:rPr>
                <w:rFonts w:ascii="Montserrat" w:hAnsi="Montserrat"/>
                <w:sz w:val="20"/>
                <w:szCs w:val="20"/>
              </w:rPr>
              <w:t>Transporte terrestre temporal (Extracción, dispersión o reubicación)</w:t>
            </w:r>
          </w:p>
        </w:tc>
        <w:tc>
          <w:tcPr>
            <w:tcW w:w="1843" w:type="dxa"/>
            <w:gridSpan w:val="2"/>
            <w:vMerge/>
            <w:shd w:val="clear" w:color="auto" w:fill="auto"/>
            <w:vAlign w:val="center"/>
          </w:tcPr>
          <w:p w14:paraId="39F0F600" w14:textId="77777777" w:rsidR="00DE051C" w:rsidRPr="00D76D4E" w:rsidRDefault="00DE051C" w:rsidP="00DE051C">
            <w:pPr>
              <w:jc w:val="center"/>
              <w:rPr>
                <w:rFonts w:ascii="Montserrat" w:hAnsi="Montserrat"/>
                <w:sz w:val="20"/>
                <w:szCs w:val="20"/>
              </w:rPr>
            </w:pPr>
          </w:p>
        </w:tc>
        <w:tc>
          <w:tcPr>
            <w:tcW w:w="1701" w:type="dxa"/>
            <w:vMerge/>
            <w:shd w:val="clear" w:color="auto" w:fill="auto"/>
            <w:vAlign w:val="center"/>
          </w:tcPr>
          <w:p w14:paraId="6C1A3B35" w14:textId="77777777" w:rsidR="00DE051C" w:rsidRPr="00A30E0F" w:rsidRDefault="00DE051C" w:rsidP="00DE051C">
            <w:pPr>
              <w:jc w:val="center"/>
              <w:rPr>
                <w:rFonts w:ascii="Montserrat" w:hAnsi="Montserrat"/>
                <w:sz w:val="20"/>
                <w:szCs w:val="20"/>
              </w:rPr>
            </w:pPr>
          </w:p>
        </w:tc>
      </w:tr>
      <w:tr w:rsidR="00DE051C" w:rsidRPr="00412140" w14:paraId="3BBFAE49" w14:textId="77777777" w:rsidTr="00505984">
        <w:trPr>
          <w:trHeight w:val="640"/>
        </w:trPr>
        <w:tc>
          <w:tcPr>
            <w:tcW w:w="1134" w:type="dxa"/>
            <w:vMerge w:val="restart"/>
            <w:shd w:val="clear" w:color="auto" w:fill="auto"/>
            <w:vAlign w:val="center"/>
          </w:tcPr>
          <w:p w14:paraId="40A0F788" w14:textId="51772E51" w:rsidR="00DE051C" w:rsidRDefault="00DE051C" w:rsidP="00DE051C">
            <w:pPr>
              <w:jc w:val="center"/>
              <w:rPr>
                <w:rFonts w:ascii="Montserrat" w:hAnsi="Montserrat"/>
                <w:sz w:val="20"/>
                <w:szCs w:val="20"/>
              </w:rPr>
            </w:pPr>
            <w:r>
              <w:rPr>
                <w:rFonts w:ascii="Montserrat" w:hAnsi="Montserrat"/>
                <w:sz w:val="20"/>
                <w:szCs w:val="20"/>
              </w:rPr>
              <w:t>17</w:t>
            </w:r>
          </w:p>
        </w:tc>
        <w:tc>
          <w:tcPr>
            <w:tcW w:w="2268" w:type="dxa"/>
            <w:gridSpan w:val="2"/>
            <w:vMerge w:val="restart"/>
            <w:shd w:val="clear" w:color="auto" w:fill="auto"/>
            <w:vAlign w:val="center"/>
          </w:tcPr>
          <w:p w14:paraId="7A450454" w14:textId="280CB6D8" w:rsidR="00DE051C" w:rsidRPr="00D76D4E" w:rsidRDefault="00DE051C" w:rsidP="00DE051C">
            <w:pPr>
              <w:jc w:val="center"/>
              <w:rPr>
                <w:rFonts w:ascii="Montserrat" w:hAnsi="Montserrat"/>
                <w:sz w:val="20"/>
                <w:szCs w:val="20"/>
              </w:rPr>
            </w:pPr>
            <w:r w:rsidRPr="008E55CA">
              <w:rPr>
                <w:rFonts w:ascii="Montserrat" w:hAnsi="Montserrat"/>
                <w:sz w:val="20"/>
                <w:szCs w:val="20"/>
              </w:rPr>
              <w:t>Sonora</w:t>
            </w:r>
          </w:p>
        </w:tc>
        <w:tc>
          <w:tcPr>
            <w:tcW w:w="2618" w:type="dxa"/>
            <w:gridSpan w:val="2"/>
            <w:shd w:val="clear" w:color="auto" w:fill="auto"/>
            <w:vAlign w:val="center"/>
          </w:tcPr>
          <w:p w14:paraId="44C4083F" w14:textId="344A9147" w:rsidR="00DE051C" w:rsidRDefault="00DE051C" w:rsidP="00DE051C">
            <w:pPr>
              <w:jc w:val="center"/>
              <w:rPr>
                <w:rFonts w:ascii="Montserrat" w:hAnsi="Montserrat"/>
                <w:sz w:val="20"/>
                <w:szCs w:val="20"/>
              </w:rPr>
            </w:pPr>
            <w:r>
              <w:rPr>
                <w:rFonts w:ascii="Montserrat" w:hAnsi="Montserrat"/>
                <w:sz w:val="20"/>
                <w:szCs w:val="20"/>
              </w:rPr>
              <w:t>Hospedaje permanente</w:t>
            </w:r>
          </w:p>
        </w:tc>
        <w:tc>
          <w:tcPr>
            <w:tcW w:w="1843" w:type="dxa"/>
            <w:gridSpan w:val="2"/>
            <w:vMerge w:val="restart"/>
            <w:shd w:val="clear" w:color="auto" w:fill="auto"/>
            <w:vAlign w:val="center"/>
          </w:tcPr>
          <w:p w14:paraId="2F7D2AEF" w14:textId="47232C1D" w:rsidR="00DE051C" w:rsidRPr="00D76D4E" w:rsidRDefault="00DE051C" w:rsidP="00DE051C">
            <w:pPr>
              <w:jc w:val="center"/>
              <w:rPr>
                <w:rFonts w:ascii="Montserrat" w:hAnsi="Montserrat"/>
                <w:sz w:val="20"/>
                <w:szCs w:val="20"/>
              </w:rPr>
            </w:pPr>
            <w:r w:rsidRPr="008E55CA">
              <w:rPr>
                <w:rFonts w:ascii="Montserrat" w:hAnsi="Montserrat"/>
                <w:sz w:val="20"/>
                <w:szCs w:val="20"/>
              </w:rPr>
              <w:t>88</w:t>
            </w:r>
          </w:p>
        </w:tc>
        <w:tc>
          <w:tcPr>
            <w:tcW w:w="1701" w:type="dxa"/>
            <w:vMerge w:val="restart"/>
            <w:shd w:val="clear" w:color="auto" w:fill="auto"/>
            <w:vAlign w:val="center"/>
          </w:tcPr>
          <w:p w14:paraId="6FE4E8B0" w14:textId="2B602C6D" w:rsidR="00DE051C" w:rsidRPr="00A30E0F" w:rsidRDefault="00DE051C" w:rsidP="00DE051C">
            <w:pPr>
              <w:jc w:val="center"/>
              <w:rPr>
                <w:rFonts w:ascii="Montserrat" w:hAnsi="Montserrat"/>
                <w:sz w:val="20"/>
                <w:szCs w:val="20"/>
              </w:rPr>
            </w:pPr>
            <w:r w:rsidRPr="00A30E0F">
              <w:rPr>
                <w:rFonts w:ascii="Montserrat" w:hAnsi="Montserrat"/>
                <w:sz w:val="20"/>
                <w:szCs w:val="20"/>
              </w:rPr>
              <w:t>220</w:t>
            </w:r>
          </w:p>
        </w:tc>
      </w:tr>
      <w:tr w:rsidR="00DE051C" w:rsidRPr="00412140" w14:paraId="7CBF145D" w14:textId="77777777" w:rsidTr="00505984">
        <w:trPr>
          <w:trHeight w:val="640"/>
        </w:trPr>
        <w:tc>
          <w:tcPr>
            <w:tcW w:w="1134" w:type="dxa"/>
            <w:vMerge/>
            <w:shd w:val="clear" w:color="auto" w:fill="auto"/>
            <w:vAlign w:val="center"/>
          </w:tcPr>
          <w:p w14:paraId="44E18ABA" w14:textId="77777777" w:rsidR="00DE051C" w:rsidRDefault="00DE051C" w:rsidP="00DE051C">
            <w:pPr>
              <w:jc w:val="center"/>
              <w:rPr>
                <w:rFonts w:ascii="Montserrat" w:hAnsi="Montserrat"/>
                <w:sz w:val="20"/>
                <w:szCs w:val="20"/>
              </w:rPr>
            </w:pPr>
          </w:p>
        </w:tc>
        <w:tc>
          <w:tcPr>
            <w:tcW w:w="2268" w:type="dxa"/>
            <w:gridSpan w:val="2"/>
            <w:vMerge/>
            <w:shd w:val="clear" w:color="auto" w:fill="auto"/>
            <w:vAlign w:val="center"/>
          </w:tcPr>
          <w:p w14:paraId="1B93E24E" w14:textId="77777777" w:rsidR="00DE051C" w:rsidRPr="008E55CA" w:rsidRDefault="00DE051C" w:rsidP="00DE051C">
            <w:pPr>
              <w:jc w:val="center"/>
              <w:rPr>
                <w:rFonts w:ascii="Montserrat" w:hAnsi="Montserrat"/>
                <w:sz w:val="20"/>
                <w:szCs w:val="20"/>
              </w:rPr>
            </w:pPr>
          </w:p>
        </w:tc>
        <w:tc>
          <w:tcPr>
            <w:tcW w:w="2618" w:type="dxa"/>
            <w:gridSpan w:val="2"/>
            <w:shd w:val="clear" w:color="auto" w:fill="auto"/>
            <w:vAlign w:val="center"/>
          </w:tcPr>
          <w:p w14:paraId="135D90EC" w14:textId="2BB41DAC" w:rsidR="00DE051C" w:rsidRDefault="00DE051C" w:rsidP="00DE051C">
            <w:pPr>
              <w:jc w:val="center"/>
              <w:rPr>
                <w:rFonts w:ascii="Montserrat" w:hAnsi="Montserrat"/>
                <w:sz w:val="20"/>
                <w:szCs w:val="20"/>
              </w:rPr>
            </w:pPr>
            <w:r>
              <w:rPr>
                <w:rFonts w:ascii="Montserrat" w:hAnsi="Montserrat"/>
                <w:sz w:val="20"/>
                <w:szCs w:val="20"/>
              </w:rPr>
              <w:t>Hospedaje temporal</w:t>
            </w:r>
          </w:p>
        </w:tc>
        <w:tc>
          <w:tcPr>
            <w:tcW w:w="1843" w:type="dxa"/>
            <w:gridSpan w:val="2"/>
            <w:vMerge/>
            <w:shd w:val="clear" w:color="auto" w:fill="auto"/>
            <w:vAlign w:val="center"/>
          </w:tcPr>
          <w:p w14:paraId="078D6543" w14:textId="77777777" w:rsidR="00DE051C" w:rsidRPr="008E55CA" w:rsidRDefault="00DE051C" w:rsidP="00DE051C">
            <w:pPr>
              <w:jc w:val="center"/>
              <w:rPr>
                <w:rFonts w:ascii="Montserrat" w:hAnsi="Montserrat"/>
                <w:sz w:val="20"/>
                <w:szCs w:val="20"/>
              </w:rPr>
            </w:pPr>
          </w:p>
        </w:tc>
        <w:tc>
          <w:tcPr>
            <w:tcW w:w="1701" w:type="dxa"/>
            <w:vMerge/>
            <w:shd w:val="clear" w:color="auto" w:fill="auto"/>
            <w:vAlign w:val="center"/>
          </w:tcPr>
          <w:p w14:paraId="56725F4E" w14:textId="77777777" w:rsidR="00DE051C" w:rsidRPr="00A30E0F" w:rsidRDefault="00DE051C" w:rsidP="00DE051C">
            <w:pPr>
              <w:jc w:val="center"/>
              <w:rPr>
                <w:rFonts w:ascii="Montserrat" w:hAnsi="Montserrat"/>
                <w:sz w:val="20"/>
                <w:szCs w:val="20"/>
              </w:rPr>
            </w:pPr>
          </w:p>
        </w:tc>
      </w:tr>
      <w:tr w:rsidR="00DE051C" w:rsidRPr="00412140" w14:paraId="62F51EDB" w14:textId="77777777" w:rsidTr="00505984">
        <w:trPr>
          <w:trHeight w:val="640"/>
        </w:trPr>
        <w:tc>
          <w:tcPr>
            <w:tcW w:w="1134" w:type="dxa"/>
            <w:vMerge/>
            <w:shd w:val="clear" w:color="auto" w:fill="auto"/>
            <w:vAlign w:val="center"/>
          </w:tcPr>
          <w:p w14:paraId="0B6E21E3" w14:textId="77777777" w:rsidR="00DE051C" w:rsidRDefault="00DE051C" w:rsidP="00DE051C">
            <w:pPr>
              <w:jc w:val="center"/>
              <w:rPr>
                <w:rFonts w:ascii="Montserrat" w:hAnsi="Montserrat"/>
                <w:sz w:val="20"/>
                <w:szCs w:val="20"/>
              </w:rPr>
            </w:pPr>
          </w:p>
        </w:tc>
        <w:tc>
          <w:tcPr>
            <w:tcW w:w="2268" w:type="dxa"/>
            <w:gridSpan w:val="2"/>
            <w:vMerge/>
            <w:shd w:val="clear" w:color="auto" w:fill="auto"/>
            <w:vAlign w:val="center"/>
          </w:tcPr>
          <w:p w14:paraId="1B16B2FF" w14:textId="77777777" w:rsidR="00DE051C" w:rsidRPr="008E55CA" w:rsidRDefault="00DE051C" w:rsidP="00DE051C">
            <w:pPr>
              <w:jc w:val="center"/>
              <w:rPr>
                <w:rFonts w:ascii="Montserrat" w:hAnsi="Montserrat"/>
                <w:sz w:val="20"/>
                <w:szCs w:val="20"/>
              </w:rPr>
            </w:pPr>
          </w:p>
        </w:tc>
        <w:tc>
          <w:tcPr>
            <w:tcW w:w="2618" w:type="dxa"/>
            <w:gridSpan w:val="2"/>
            <w:shd w:val="clear" w:color="auto" w:fill="auto"/>
            <w:vAlign w:val="center"/>
          </w:tcPr>
          <w:p w14:paraId="50DD9696" w14:textId="37E310E6" w:rsidR="00DE051C" w:rsidRDefault="00DE051C" w:rsidP="00DE051C">
            <w:pPr>
              <w:jc w:val="center"/>
              <w:rPr>
                <w:rFonts w:ascii="Montserrat" w:hAnsi="Montserrat"/>
                <w:sz w:val="20"/>
                <w:szCs w:val="20"/>
              </w:rPr>
            </w:pPr>
            <w:r>
              <w:rPr>
                <w:rFonts w:ascii="Montserrat" w:hAnsi="Montserrat"/>
                <w:sz w:val="20"/>
                <w:szCs w:val="20"/>
              </w:rPr>
              <w:t xml:space="preserve">Alimentación </w:t>
            </w:r>
            <w:r>
              <w:rPr>
                <w:rFonts w:ascii="Montserrat" w:hAnsi="Montserrat"/>
                <w:sz w:val="20"/>
                <w:szCs w:val="20"/>
              </w:rPr>
              <w:br/>
              <w:t>(3 tiempos)</w:t>
            </w:r>
          </w:p>
        </w:tc>
        <w:tc>
          <w:tcPr>
            <w:tcW w:w="1843" w:type="dxa"/>
            <w:gridSpan w:val="2"/>
            <w:vMerge/>
            <w:shd w:val="clear" w:color="auto" w:fill="auto"/>
            <w:vAlign w:val="center"/>
          </w:tcPr>
          <w:p w14:paraId="5FE6C9F0" w14:textId="77777777" w:rsidR="00DE051C" w:rsidRPr="008E55CA" w:rsidRDefault="00DE051C" w:rsidP="00DE051C">
            <w:pPr>
              <w:jc w:val="center"/>
              <w:rPr>
                <w:rFonts w:ascii="Montserrat" w:hAnsi="Montserrat"/>
                <w:sz w:val="20"/>
                <w:szCs w:val="20"/>
              </w:rPr>
            </w:pPr>
          </w:p>
        </w:tc>
        <w:tc>
          <w:tcPr>
            <w:tcW w:w="1701" w:type="dxa"/>
            <w:vMerge/>
            <w:shd w:val="clear" w:color="auto" w:fill="auto"/>
            <w:vAlign w:val="center"/>
          </w:tcPr>
          <w:p w14:paraId="33DDE709" w14:textId="77777777" w:rsidR="00DE051C" w:rsidRPr="00A30E0F" w:rsidRDefault="00DE051C" w:rsidP="00DE051C">
            <w:pPr>
              <w:jc w:val="center"/>
              <w:rPr>
                <w:rFonts w:ascii="Montserrat" w:hAnsi="Montserrat"/>
                <w:sz w:val="20"/>
                <w:szCs w:val="20"/>
              </w:rPr>
            </w:pPr>
          </w:p>
        </w:tc>
      </w:tr>
      <w:tr w:rsidR="00DE051C" w:rsidRPr="00412140" w14:paraId="49AA956C" w14:textId="77777777" w:rsidTr="00505984">
        <w:trPr>
          <w:trHeight w:val="640"/>
        </w:trPr>
        <w:tc>
          <w:tcPr>
            <w:tcW w:w="1134" w:type="dxa"/>
            <w:vMerge/>
            <w:shd w:val="clear" w:color="auto" w:fill="auto"/>
            <w:vAlign w:val="center"/>
          </w:tcPr>
          <w:p w14:paraId="681B24AB" w14:textId="77777777" w:rsidR="00DE051C" w:rsidRDefault="00DE051C" w:rsidP="00DE051C">
            <w:pPr>
              <w:jc w:val="center"/>
              <w:rPr>
                <w:rFonts w:ascii="Montserrat" w:hAnsi="Montserrat"/>
                <w:sz w:val="20"/>
                <w:szCs w:val="20"/>
              </w:rPr>
            </w:pPr>
          </w:p>
        </w:tc>
        <w:tc>
          <w:tcPr>
            <w:tcW w:w="2268" w:type="dxa"/>
            <w:gridSpan w:val="2"/>
            <w:vMerge/>
            <w:shd w:val="clear" w:color="auto" w:fill="auto"/>
            <w:vAlign w:val="center"/>
          </w:tcPr>
          <w:p w14:paraId="745AA243" w14:textId="77777777" w:rsidR="00DE051C" w:rsidRPr="008E55CA" w:rsidRDefault="00DE051C" w:rsidP="00DE051C">
            <w:pPr>
              <w:jc w:val="center"/>
              <w:rPr>
                <w:rFonts w:ascii="Montserrat" w:hAnsi="Montserrat"/>
                <w:sz w:val="20"/>
                <w:szCs w:val="20"/>
              </w:rPr>
            </w:pPr>
          </w:p>
        </w:tc>
        <w:tc>
          <w:tcPr>
            <w:tcW w:w="2618" w:type="dxa"/>
            <w:gridSpan w:val="2"/>
            <w:shd w:val="clear" w:color="auto" w:fill="auto"/>
            <w:vAlign w:val="center"/>
          </w:tcPr>
          <w:p w14:paraId="540FE4FE" w14:textId="1D0C10FD" w:rsidR="00DE051C" w:rsidRDefault="00DE051C" w:rsidP="00DE051C">
            <w:pPr>
              <w:jc w:val="center"/>
              <w:rPr>
                <w:rFonts w:ascii="Montserrat" w:hAnsi="Montserrat"/>
                <w:sz w:val="20"/>
                <w:szCs w:val="20"/>
              </w:rPr>
            </w:pPr>
            <w:r>
              <w:rPr>
                <w:rFonts w:ascii="Montserrat" w:hAnsi="Montserrat"/>
                <w:sz w:val="20"/>
                <w:szCs w:val="20"/>
              </w:rPr>
              <w:t>Transporte terrestre permanente (viaje redondo)</w:t>
            </w:r>
          </w:p>
        </w:tc>
        <w:tc>
          <w:tcPr>
            <w:tcW w:w="1843" w:type="dxa"/>
            <w:gridSpan w:val="2"/>
            <w:vMerge/>
            <w:shd w:val="clear" w:color="auto" w:fill="auto"/>
            <w:vAlign w:val="center"/>
          </w:tcPr>
          <w:p w14:paraId="00D0B979" w14:textId="77777777" w:rsidR="00DE051C" w:rsidRPr="008E55CA" w:rsidRDefault="00DE051C" w:rsidP="00DE051C">
            <w:pPr>
              <w:jc w:val="center"/>
              <w:rPr>
                <w:rFonts w:ascii="Montserrat" w:hAnsi="Montserrat"/>
                <w:sz w:val="20"/>
                <w:szCs w:val="20"/>
              </w:rPr>
            </w:pPr>
          </w:p>
        </w:tc>
        <w:tc>
          <w:tcPr>
            <w:tcW w:w="1701" w:type="dxa"/>
            <w:vMerge/>
            <w:shd w:val="clear" w:color="auto" w:fill="auto"/>
            <w:vAlign w:val="center"/>
          </w:tcPr>
          <w:p w14:paraId="6267F839" w14:textId="77777777" w:rsidR="00DE051C" w:rsidRPr="00A30E0F" w:rsidRDefault="00DE051C" w:rsidP="00DE051C">
            <w:pPr>
              <w:jc w:val="center"/>
              <w:rPr>
                <w:rFonts w:ascii="Montserrat" w:hAnsi="Montserrat"/>
                <w:sz w:val="20"/>
                <w:szCs w:val="20"/>
              </w:rPr>
            </w:pPr>
          </w:p>
        </w:tc>
      </w:tr>
      <w:tr w:rsidR="00DE051C" w:rsidRPr="00412140" w14:paraId="752BE50C" w14:textId="77777777" w:rsidTr="00505984">
        <w:trPr>
          <w:trHeight w:val="640"/>
        </w:trPr>
        <w:tc>
          <w:tcPr>
            <w:tcW w:w="1134" w:type="dxa"/>
            <w:vMerge/>
            <w:shd w:val="clear" w:color="auto" w:fill="auto"/>
            <w:vAlign w:val="center"/>
          </w:tcPr>
          <w:p w14:paraId="25AA0B9B" w14:textId="77777777" w:rsidR="00DE051C" w:rsidRDefault="00DE051C" w:rsidP="00DE051C">
            <w:pPr>
              <w:jc w:val="center"/>
              <w:rPr>
                <w:rFonts w:ascii="Montserrat" w:hAnsi="Montserrat"/>
                <w:sz w:val="20"/>
                <w:szCs w:val="20"/>
              </w:rPr>
            </w:pPr>
          </w:p>
        </w:tc>
        <w:tc>
          <w:tcPr>
            <w:tcW w:w="2268" w:type="dxa"/>
            <w:gridSpan w:val="2"/>
            <w:vMerge/>
            <w:shd w:val="clear" w:color="auto" w:fill="auto"/>
            <w:vAlign w:val="center"/>
          </w:tcPr>
          <w:p w14:paraId="078C0B49" w14:textId="77777777" w:rsidR="00DE051C" w:rsidRPr="008E55CA" w:rsidRDefault="00DE051C" w:rsidP="00DE051C">
            <w:pPr>
              <w:jc w:val="center"/>
              <w:rPr>
                <w:rFonts w:ascii="Montserrat" w:hAnsi="Montserrat"/>
                <w:sz w:val="20"/>
                <w:szCs w:val="20"/>
              </w:rPr>
            </w:pPr>
          </w:p>
        </w:tc>
        <w:tc>
          <w:tcPr>
            <w:tcW w:w="2618" w:type="dxa"/>
            <w:gridSpan w:val="2"/>
            <w:shd w:val="clear" w:color="auto" w:fill="auto"/>
            <w:vAlign w:val="center"/>
          </w:tcPr>
          <w:p w14:paraId="2299980F" w14:textId="72F46DAF" w:rsidR="00DE051C" w:rsidRDefault="00DE051C" w:rsidP="00DE051C">
            <w:pPr>
              <w:jc w:val="center"/>
              <w:rPr>
                <w:rFonts w:ascii="Montserrat" w:hAnsi="Montserrat"/>
                <w:sz w:val="20"/>
                <w:szCs w:val="20"/>
              </w:rPr>
            </w:pPr>
            <w:r>
              <w:rPr>
                <w:rFonts w:ascii="Montserrat" w:hAnsi="Montserrat"/>
                <w:sz w:val="20"/>
                <w:szCs w:val="20"/>
              </w:rPr>
              <w:t>Transporte terrestre temporal (Extracción, dispersión o reubicación)</w:t>
            </w:r>
          </w:p>
        </w:tc>
        <w:tc>
          <w:tcPr>
            <w:tcW w:w="1843" w:type="dxa"/>
            <w:gridSpan w:val="2"/>
            <w:vMerge/>
            <w:shd w:val="clear" w:color="auto" w:fill="auto"/>
            <w:vAlign w:val="center"/>
          </w:tcPr>
          <w:p w14:paraId="796B3530" w14:textId="77777777" w:rsidR="00DE051C" w:rsidRPr="008E55CA" w:rsidRDefault="00DE051C" w:rsidP="00DE051C">
            <w:pPr>
              <w:jc w:val="center"/>
              <w:rPr>
                <w:rFonts w:ascii="Montserrat" w:hAnsi="Montserrat"/>
                <w:sz w:val="20"/>
                <w:szCs w:val="20"/>
              </w:rPr>
            </w:pPr>
          </w:p>
        </w:tc>
        <w:tc>
          <w:tcPr>
            <w:tcW w:w="1701" w:type="dxa"/>
            <w:vMerge/>
            <w:shd w:val="clear" w:color="auto" w:fill="auto"/>
            <w:vAlign w:val="center"/>
          </w:tcPr>
          <w:p w14:paraId="20E4660E" w14:textId="77777777" w:rsidR="00DE051C" w:rsidRPr="00A30E0F" w:rsidRDefault="00DE051C" w:rsidP="00DE051C">
            <w:pPr>
              <w:jc w:val="center"/>
              <w:rPr>
                <w:rFonts w:ascii="Montserrat" w:hAnsi="Montserrat"/>
                <w:sz w:val="20"/>
                <w:szCs w:val="20"/>
              </w:rPr>
            </w:pPr>
          </w:p>
        </w:tc>
      </w:tr>
      <w:tr w:rsidR="00DE051C" w:rsidRPr="00412140" w14:paraId="33011979" w14:textId="77777777" w:rsidTr="00505984">
        <w:trPr>
          <w:trHeight w:val="640"/>
        </w:trPr>
        <w:tc>
          <w:tcPr>
            <w:tcW w:w="1134" w:type="dxa"/>
            <w:vMerge w:val="restart"/>
            <w:shd w:val="clear" w:color="auto" w:fill="auto"/>
            <w:vAlign w:val="center"/>
          </w:tcPr>
          <w:p w14:paraId="6B63CB00" w14:textId="4AE3D37D" w:rsidR="00DE051C" w:rsidRDefault="00DE051C" w:rsidP="00DE051C">
            <w:pPr>
              <w:jc w:val="center"/>
              <w:rPr>
                <w:rFonts w:ascii="Montserrat" w:hAnsi="Montserrat"/>
                <w:sz w:val="20"/>
                <w:szCs w:val="20"/>
              </w:rPr>
            </w:pPr>
            <w:r>
              <w:rPr>
                <w:rFonts w:ascii="Montserrat" w:hAnsi="Montserrat"/>
                <w:sz w:val="20"/>
                <w:szCs w:val="20"/>
              </w:rPr>
              <w:t>18</w:t>
            </w:r>
          </w:p>
        </w:tc>
        <w:tc>
          <w:tcPr>
            <w:tcW w:w="2268" w:type="dxa"/>
            <w:gridSpan w:val="2"/>
            <w:vMerge w:val="restart"/>
            <w:shd w:val="clear" w:color="auto" w:fill="auto"/>
            <w:vAlign w:val="center"/>
          </w:tcPr>
          <w:p w14:paraId="6E6FACC4" w14:textId="7034D1B1" w:rsidR="00DE051C" w:rsidRPr="008E55CA" w:rsidRDefault="00DE051C" w:rsidP="00DE051C">
            <w:pPr>
              <w:jc w:val="center"/>
              <w:rPr>
                <w:rFonts w:ascii="Montserrat" w:hAnsi="Montserrat"/>
                <w:sz w:val="20"/>
                <w:szCs w:val="20"/>
              </w:rPr>
            </w:pPr>
            <w:r w:rsidRPr="008E55CA">
              <w:rPr>
                <w:rFonts w:ascii="Montserrat" w:hAnsi="Montserrat"/>
                <w:sz w:val="20"/>
                <w:szCs w:val="20"/>
              </w:rPr>
              <w:t>Tabasco</w:t>
            </w:r>
          </w:p>
        </w:tc>
        <w:tc>
          <w:tcPr>
            <w:tcW w:w="2618" w:type="dxa"/>
            <w:gridSpan w:val="2"/>
            <w:shd w:val="clear" w:color="auto" w:fill="auto"/>
            <w:vAlign w:val="center"/>
          </w:tcPr>
          <w:p w14:paraId="4D43DF73" w14:textId="5D52CC96" w:rsidR="00DE051C" w:rsidRDefault="00DE051C" w:rsidP="00DE051C">
            <w:pPr>
              <w:jc w:val="center"/>
              <w:rPr>
                <w:rFonts w:ascii="Montserrat" w:hAnsi="Montserrat"/>
                <w:sz w:val="20"/>
                <w:szCs w:val="20"/>
              </w:rPr>
            </w:pPr>
            <w:r>
              <w:rPr>
                <w:rFonts w:ascii="Montserrat" w:hAnsi="Montserrat"/>
                <w:sz w:val="20"/>
                <w:szCs w:val="20"/>
              </w:rPr>
              <w:t>Hospedaje permanente</w:t>
            </w:r>
          </w:p>
        </w:tc>
        <w:tc>
          <w:tcPr>
            <w:tcW w:w="1843" w:type="dxa"/>
            <w:gridSpan w:val="2"/>
            <w:vMerge w:val="restart"/>
            <w:shd w:val="clear" w:color="auto" w:fill="auto"/>
            <w:vAlign w:val="center"/>
          </w:tcPr>
          <w:p w14:paraId="3FE02F8B" w14:textId="1770659A" w:rsidR="00DE051C" w:rsidRPr="008E55CA" w:rsidRDefault="00DE051C" w:rsidP="00DE051C">
            <w:pPr>
              <w:jc w:val="center"/>
              <w:rPr>
                <w:rFonts w:ascii="Montserrat" w:hAnsi="Montserrat"/>
                <w:sz w:val="20"/>
                <w:szCs w:val="20"/>
              </w:rPr>
            </w:pPr>
            <w:r w:rsidRPr="008E55CA">
              <w:rPr>
                <w:rFonts w:ascii="Montserrat" w:hAnsi="Montserrat"/>
                <w:sz w:val="20"/>
                <w:szCs w:val="20"/>
              </w:rPr>
              <w:t>72</w:t>
            </w:r>
          </w:p>
        </w:tc>
        <w:tc>
          <w:tcPr>
            <w:tcW w:w="1701" w:type="dxa"/>
            <w:vMerge w:val="restart"/>
            <w:shd w:val="clear" w:color="auto" w:fill="auto"/>
            <w:vAlign w:val="center"/>
          </w:tcPr>
          <w:p w14:paraId="168CCF80" w14:textId="4DF68EC0" w:rsidR="00DE051C" w:rsidRPr="00A30E0F" w:rsidRDefault="00DE051C" w:rsidP="00DE051C">
            <w:pPr>
              <w:jc w:val="center"/>
              <w:rPr>
                <w:rFonts w:ascii="Montserrat" w:hAnsi="Montserrat"/>
                <w:sz w:val="20"/>
                <w:szCs w:val="20"/>
              </w:rPr>
            </w:pPr>
            <w:r w:rsidRPr="00A30E0F">
              <w:rPr>
                <w:rFonts w:ascii="Montserrat" w:hAnsi="Montserrat"/>
                <w:sz w:val="20"/>
                <w:szCs w:val="20"/>
              </w:rPr>
              <w:t>180</w:t>
            </w:r>
          </w:p>
        </w:tc>
      </w:tr>
      <w:tr w:rsidR="00DE051C" w:rsidRPr="00412140" w14:paraId="40101CE8" w14:textId="77777777" w:rsidTr="00505984">
        <w:trPr>
          <w:trHeight w:val="640"/>
        </w:trPr>
        <w:tc>
          <w:tcPr>
            <w:tcW w:w="1134" w:type="dxa"/>
            <w:vMerge/>
            <w:shd w:val="clear" w:color="auto" w:fill="auto"/>
            <w:vAlign w:val="center"/>
          </w:tcPr>
          <w:p w14:paraId="5B1722F0" w14:textId="77777777" w:rsidR="00DE051C" w:rsidRDefault="00DE051C" w:rsidP="00DE051C">
            <w:pPr>
              <w:jc w:val="center"/>
              <w:rPr>
                <w:rFonts w:ascii="Montserrat" w:hAnsi="Montserrat"/>
                <w:sz w:val="20"/>
                <w:szCs w:val="20"/>
              </w:rPr>
            </w:pPr>
          </w:p>
        </w:tc>
        <w:tc>
          <w:tcPr>
            <w:tcW w:w="2268" w:type="dxa"/>
            <w:gridSpan w:val="2"/>
            <w:vMerge/>
            <w:shd w:val="clear" w:color="auto" w:fill="auto"/>
            <w:vAlign w:val="center"/>
          </w:tcPr>
          <w:p w14:paraId="21A43C90" w14:textId="77777777" w:rsidR="00DE051C" w:rsidRPr="008E55CA" w:rsidRDefault="00DE051C" w:rsidP="00DE051C">
            <w:pPr>
              <w:jc w:val="center"/>
              <w:rPr>
                <w:rFonts w:ascii="Montserrat" w:hAnsi="Montserrat"/>
                <w:sz w:val="20"/>
                <w:szCs w:val="20"/>
              </w:rPr>
            </w:pPr>
          </w:p>
        </w:tc>
        <w:tc>
          <w:tcPr>
            <w:tcW w:w="2618" w:type="dxa"/>
            <w:gridSpan w:val="2"/>
            <w:shd w:val="clear" w:color="auto" w:fill="auto"/>
            <w:vAlign w:val="center"/>
          </w:tcPr>
          <w:p w14:paraId="34B41EF4" w14:textId="4C7F8084" w:rsidR="00DE051C" w:rsidRDefault="00DE051C" w:rsidP="00DE051C">
            <w:pPr>
              <w:jc w:val="center"/>
              <w:rPr>
                <w:rFonts w:ascii="Montserrat" w:hAnsi="Montserrat"/>
                <w:sz w:val="20"/>
                <w:szCs w:val="20"/>
              </w:rPr>
            </w:pPr>
            <w:r>
              <w:rPr>
                <w:rFonts w:ascii="Montserrat" w:hAnsi="Montserrat"/>
                <w:sz w:val="20"/>
                <w:szCs w:val="20"/>
              </w:rPr>
              <w:t>Hospedaje temporal</w:t>
            </w:r>
          </w:p>
        </w:tc>
        <w:tc>
          <w:tcPr>
            <w:tcW w:w="1843" w:type="dxa"/>
            <w:gridSpan w:val="2"/>
            <w:vMerge/>
            <w:shd w:val="clear" w:color="auto" w:fill="auto"/>
            <w:vAlign w:val="center"/>
          </w:tcPr>
          <w:p w14:paraId="7D144AC8" w14:textId="77777777" w:rsidR="00DE051C" w:rsidRPr="008E55CA" w:rsidRDefault="00DE051C" w:rsidP="00DE051C">
            <w:pPr>
              <w:jc w:val="center"/>
              <w:rPr>
                <w:rFonts w:ascii="Montserrat" w:hAnsi="Montserrat"/>
                <w:sz w:val="20"/>
                <w:szCs w:val="20"/>
              </w:rPr>
            </w:pPr>
          </w:p>
        </w:tc>
        <w:tc>
          <w:tcPr>
            <w:tcW w:w="1701" w:type="dxa"/>
            <w:vMerge/>
            <w:shd w:val="clear" w:color="auto" w:fill="auto"/>
            <w:vAlign w:val="center"/>
          </w:tcPr>
          <w:p w14:paraId="0E85DA30" w14:textId="77777777" w:rsidR="00DE051C" w:rsidRPr="00A30E0F" w:rsidRDefault="00DE051C" w:rsidP="00DE051C">
            <w:pPr>
              <w:jc w:val="center"/>
              <w:rPr>
                <w:rFonts w:ascii="Montserrat" w:hAnsi="Montserrat"/>
                <w:sz w:val="20"/>
                <w:szCs w:val="20"/>
              </w:rPr>
            </w:pPr>
          </w:p>
        </w:tc>
      </w:tr>
      <w:tr w:rsidR="00DE051C" w:rsidRPr="00412140" w14:paraId="4B3877D7" w14:textId="77777777" w:rsidTr="00505984">
        <w:trPr>
          <w:trHeight w:val="640"/>
        </w:trPr>
        <w:tc>
          <w:tcPr>
            <w:tcW w:w="1134" w:type="dxa"/>
            <w:vMerge/>
            <w:shd w:val="clear" w:color="auto" w:fill="auto"/>
            <w:vAlign w:val="center"/>
          </w:tcPr>
          <w:p w14:paraId="46DD5C74" w14:textId="77777777" w:rsidR="00DE051C" w:rsidRDefault="00DE051C" w:rsidP="00DE051C">
            <w:pPr>
              <w:jc w:val="center"/>
              <w:rPr>
                <w:rFonts w:ascii="Montserrat" w:hAnsi="Montserrat"/>
                <w:sz w:val="20"/>
                <w:szCs w:val="20"/>
              </w:rPr>
            </w:pPr>
          </w:p>
        </w:tc>
        <w:tc>
          <w:tcPr>
            <w:tcW w:w="2268" w:type="dxa"/>
            <w:gridSpan w:val="2"/>
            <w:vMerge/>
            <w:shd w:val="clear" w:color="auto" w:fill="auto"/>
            <w:vAlign w:val="center"/>
          </w:tcPr>
          <w:p w14:paraId="3530A9DB" w14:textId="77777777" w:rsidR="00DE051C" w:rsidRPr="008E55CA" w:rsidRDefault="00DE051C" w:rsidP="00DE051C">
            <w:pPr>
              <w:jc w:val="center"/>
              <w:rPr>
                <w:rFonts w:ascii="Montserrat" w:hAnsi="Montserrat"/>
                <w:sz w:val="20"/>
                <w:szCs w:val="20"/>
              </w:rPr>
            </w:pPr>
          </w:p>
        </w:tc>
        <w:tc>
          <w:tcPr>
            <w:tcW w:w="2618" w:type="dxa"/>
            <w:gridSpan w:val="2"/>
            <w:shd w:val="clear" w:color="auto" w:fill="auto"/>
            <w:vAlign w:val="center"/>
          </w:tcPr>
          <w:p w14:paraId="26F0F6A0" w14:textId="5272229E" w:rsidR="00DE051C" w:rsidRDefault="00DE051C" w:rsidP="00DE051C">
            <w:pPr>
              <w:jc w:val="center"/>
              <w:rPr>
                <w:rFonts w:ascii="Montserrat" w:hAnsi="Montserrat"/>
                <w:sz w:val="20"/>
                <w:szCs w:val="20"/>
              </w:rPr>
            </w:pPr>
            <w:r>
              <w:rPr>
                <w:rFonts w:ascii="Montserrat" w:hAnsi="Montserrat"/>
                <w:sz w:val="20"/>
                <w:szCs w:val="20"/>
              </w:rPr>
              <w:t xml:space="preserve">Alimentación </w:t>
            </w:r>
            <w:r>
              <w:rPr>
                <w:rFonts w:ascii="Montserrat" w:hAnsi="Montserrat"/>
                <w:sz w:val="20"/>
                <w:szCs w:val="20"/>
              </w:rPr>
              <w:br/>
              <w:t>(3 tiempos)</w:t>
            </w:r>
          </w:p>
        </w:tc>
        <w:tc>
          <w:tcPr>
            <w:tcW w:w="1843" w:type="dxa"/>
            <w:gridSpan w:val="2"/>
            <w:vMerge/>
            <w:shd w:val="clear" w:color="auto" w:fill="auto"/>
            <w:vAlign w:val="center"/>
          </w:tcPr>
          <w:p w14:paraId="05321738" w14:textId="77777777" w:rsidR="00DE051C" w:rsidRPr="008E55CA" w:rsidRDefault="00DE051C" w:rsidP="00DE051C">
            <w:pPr>
              <w:jc w:val="center"/>
              <w:rPr>
                <w:rFonts w:ascii="Montserrat" w:hAnsi="Montserrat"/>
                <w:sz w:val="20"/>
                <w:szCs w:val="20"/>
              </w:rPr>
            </w:pPr>
          </w:p>
        </w:tc>
        <w:tc>
          <w:tcPr>
            <w:tcW w:w="1701" w:type="dxa"/>
            <w:vMerge/>
            <w:shd w:val="clear" w:color="auto" w:fill="auto"/>
            <w:vAlign w:val="center"/>
          </w:tcPr>
          <w:p w14:paraId="6DB17092" w14:textId="77777777" w:rsidR="00DE051C" w:rsidRPr="00A30E0F" w:rsidRDefault="00DE051C" w:rsidP="00DE051C">
            <w:pPr>
              <w:jc w:val="center"/>
              <w:rPr>
                <w:rFonts w:ascii="Montserrat" w:hAnsi="Montserrat"/>
                <w:sz w:val="20"/>
                <w:szCs w:val="20"/>
              </w:rPr>
            </w:pPr>
          </w:p>
        </w:tc>
      </w:tr>
      <w:tr w:rsidR="00DE051C" w:rsidRPr="00412140" w14:paraId="444B52C4" w14:textId="77777777" w:rsidTr="00505984">
        <w:trPr>
          <w:trHeight w:val="640"/>
        </w:trPr>
        <w:tc>
          <w:tcPr>
            <w:tcW w:w="1134" w:type="dxa"/>
            <w:vMerge/>
            <w:shd w:val="clear" w:color="auto" w:fill="auto"/>
            <w:vAlign w:val="center"/>
          </w:tcPr>
          <w:p w14:paraId="7EBB1DCB" w14:textId="77777777" w:rsidR="00DE051C" w:rsidRDefault="00DE051C" w:rsidP="00DE051C">
            <w:pPr>
              <w:jc w:val="center"/>
              <w:rPr>
                <w:rFonts w:ascii="Montserrat" w:hAnsi="Montserrat"/>
                <w:sz w:val="20"/>
                <w:szCs w:val="20"/>
              </w:rPr>
            </w:pPr>
          </w:p>
        </w:tc>
        <w:tc>
          <w:tcPr>
            <w:tcW w:w="2268" w:type="dxa"/>
            <w:gridSpan w:val="2"/>
            <w:vMerge/>
            <w:shd w:val="clear" w:color="auto" w:fill="auto"/>
            <w:vAlign w:val="center"/>
          </w:tcPr>
          <w:p w14:paraId="6B72FD30" w14:textId="77777777" w:rsidR="00DE051C" w:rsidRPr="008E55CA" w:rsidRDefault="00DE051C" w:rsidP="00DE051C">
            <w:pPr>
              <w:jc w:val="center"/>
              <w:rPr>
                <w:rFonts w:ascii="Montserrat" w:hAnsi="Montserrat"/>
                <w:sz w:val="20"/>
                <w:szCs w:val="20"/>
              </w:rPr>
            </w:pPr>
          </w:p>
        </w:tc>
        <w:tc>
          <w:tcPr>
            <w:tcW w:w="2618" w:type="dxa"/>
            <w:gridSpan w:val="2"/>
            <w:shd w:val="clear" w:color="auto" w:fill="auto"/>
            <w:vAlign w:val="center"/>
          </w:tcPr>
          <w:p w14:paraId="356811CD" w14:textId="7FA6D8FE" w:rsidR="00DE051C" w:rsidRDefault="00DE051C" w:rsidP="00DE051C">
            <w:pPr>
              <w:jc w:val="center"/>
              <w:rPr>
                <w:rFonts w:ascii="Montserrat" w:hAnsi="Montserrat"/>
                <w:sz w:val="20"/>
                <w:szCs w:val="20"/>
              </w:rPr>
            </w:pPr>
            <w:r>
              <w:rPr>
                <w:rFonts w:ascii="Montserrat" w:hAnsi="Montserrat"/>
                <w:sz w:val="20"/>
                <w:szCs w:val="20"/>
              </w:rPr>
              <w:t>Transporte terrestre permanente (viaje redondo)</w:t>
            </w:r>
          </w:p>
        </w:tc>
        <w:tc>
          <w:tcPr>
            <w:tcW w:w="1843" w:type="dxa"/>
            <w:gridSpan w:val="2"/>
            <w:vMerge/>
            <w:shd w:val="clear" w:color="auto" w:fill="auto"/>
            <w:vAlign w:val="center"/>
          </w:tcPr>
          <w:p w14:paraId="747FA695" w14:textId="77777777" w:rsidR="00DE051C" w:rsidRPr="008E55CA" w:rsidRDefault="00DE051C" w:rsidP="00DE051C">
            <w:pPr>
              <w:jc w:val="center"/>
              <w:rPr>
                <w:rFonts w:ascii="Montserrat" w:hAnsi="Montserrat"/>
                <w:sz w:val="20"/>
                <w:szCs w:val="20"/>
              </w:rPr>
            </w:pPr>
          </w:p>
        </w:tc>
        <w:tc>
          <w:tcPr>
            <w:tcW w:w="1701" w:type="dxa"/>
            <w:vMerge/>
            <w:shd w:val="clear" w:color="auto" w:fill="auto"/>
            <w:vAlign w:val="center"/>
          </w:tcPr>
          <w:p w14:paraId="60269C69" w14:textId="77777777" w:rsidR="00DE051C" w:rsidRPr="00A30E0F" w:rsidRDefault="00DE051C" w:rsidP="00DE051C">
            <w:pPr>
              <w:jc w:val="center"/>
              <w:rPr>
                <w:rFonts w:ascii="Montserrat" w:hAnsi="Montserrat"/>
                <w:sz w:val="20"/>
                <w:szCs w:val="20"/>
              </w:rPr>
            </w:pPr>
          </w:p>
        </w:tc>
      </w:tr>
      <w:tr w:rsidR="00DE051C" w:rsidRPr="00412140" w14:paraId="0B1F47EA" w14:textId="77777777" w:rsidTr="00505984">
        <w:trPr>
          <w:trHeight w:val="640"/>
        </w:trPr>
        <w:tc>
          <w:tcPr>
            <w:tcW w:w="1134" w:type="dxa"/>
            <w:vMerge/>
            <w:shd w:val="clear" w:color="auto" w:fill="auto"/>
            <w:vAlign w:val="center"/>
          </w:tcPr>
          <w:p w14:paraId="710038D1" w14:textId="77777777" w:rsidR="00DE051C" w:rsidRDefault="00DE051C" w:rsidP="00DE051C">
            <w:pPr>
              <w:jc w:val="center"/>
              <w:rPr>
                <w:rFonts w:ascii="Montserrat" w:hAnsi="Montserrat"/>
                <w:sz w:val="20"/>
                <w:szCs w:val="20"/>
              </w:rPr>
            </w:pPr>
          </w:p>
        </w:tc>
        <w:tc>
          <w:tcPr>
            <w:tcW w:w="2268" w:type="dxa"/>
            <w:gridSpan w:val="2"/>
            <w:vMerge/>
            <w:shd w:val="clear" w:color="auto" w:fill="auto"/>
            <w:vAlign w:val="center"/>
          </w:tcPr>
          <w:p w14:paraId="3090AD5A" w14:textId="77777777" w:rsidR="00DE051C" w:rsidRPr="008E55CA" w:rsidRDefault="00DE051C" w:rsidP="00DE051C">
            <w:pPr>
              <w:jc w:val="center"/>
              <w:rPr>
                <w:rFonts w:ascii="Montserrat" w:hAnsi="Montserrat"/>
                <w:sz w:val="20"/>
                <w:szCs w:val="20"/>
              </w:rPr>
            </w:pPr>
          </w:p>
        </w:tc>
        <w:tc>
          <w:tcPr>
            <w:tcW w:w="2618" w:type="dxa"/>
            <w:gridSpan w:val="2"/>
            <w:shd w:val="clear" w:color="auto" w:fill="auto"/>
            <w:vAlign w:val="center"/>
          </w:tcPr>
          <w:p w14:paraId="39572040" w14:textId="3EDF810F" w:rsidR="00DE051C" w:rsidRDefault="00DE051C" w:rsidP="00DE051C">
            <w:pPr>
              <w:jc w:val="center"/>
              <w:rPr>
                <w:rFonts w:ascii="Montserrat" w:hAnsi="Montserrat"/>
                <w:sz w:val="20"/>
                <w:szCs w:val="20"/>
              </w:rPr>
            </w:pPr>
            <w:r>
              <w:rPr>
                <w:rFonts w:ascii="Montserrat" w:hAnsi="Montserrat"/>
                <w:sz w:val="20"/>
                <w:szCs w:val="20"/>
              </w:rPr>
              <w:t xml:space="preserve">Transporte terrestre temporal (Extracción, </w:t>
            </w:r>
            <w:r>
              <w:rPr>
                <w:rFonts w:ascii="Montserrat" w:hAnsi="Montserrat"/>
                <w:sz w:val="20"/>
                <w:szCs w:val="20"/>
              </w:rPr>
              <w:lastRenderedPageBreak/>
              <w:t>dispersión o reubicación)</w:t>
            </w:r>
          </w:p>
        </w:tc>
        <w:tc>
          <w:tcPr>
            <w:tcW w:w="1843" w:type="dxa"/>
            <w:gridSpan w:val="2"/>
            <w:vMerge/>
            <w:shd w:val="clear" w:color="auto" w:fill="auto"/>
            <w:vAlign w:val="center"/>
          </w:tcPr>
          <w:p w14:paraId="5E7D06D3" w14:textId="77777777" w:rsidR="00DE051C" w:rsidRPr="008E55CA" w:rsidRDefault="00DE051C" w:rsidP="00DE051C">
            <w:pPr>
              <w:jc w:val="center"/>
              <w:rPr>
                <w:rFonts w:ascii="Montserrat" w:hAnsi="Montserrat"/>
                <w:sz w:val="20"/>
                <w:szCs w:val="20"/>
              </w:rPr>
            </w:pPr>
          </w:p>
        </w:tc>
        <w:tc>
          <w:tcPr>
            <w:tcW w:w="1701" w:type="dxa"/>
            <w:vMerge/>
            <w:shd w:val="clear" w:color="auto" w:fill="auto"/>
            <w:vAlign w:val="center"/>
          </w:tcPr>
          <w:p w14:paraId="7D7BA2BE" w14:textId="77777777" w:rsidR="00DE051C" w:rsidRPr="00A30E0F" w:rsidRDefault="00DE051C" w:rsidP="00DE051C">
            <w:pPr>
              <w:jc w:val="center"/>
              <w:rPr>
                <w:rFonts w:ascii="Montserrat" w:hAnsi="Montserrat"/>
                <w:sz w:val="20"/>
                <w:szCs w:val="20"/>
              </w:rPr>
            </w:pPr>
          </w:p>
        </w:tc>
      </w:tr>
      <w:tr w:rsidR="00AC0729" w:rsidRPr="00412140" w14:paraId="3BCEC557" w14:textId="77777777" w:rsidTr="00505984">
        <w:trPr>
          <w:trHeight w:val="640"/>
        </w:trPr>
        <w:tc>
          <w:tcPr>
            <w:tcW w:w="1134" w:type="dxa"/>
            <w:vMerge w:val="restart"/>
            <w:shd w:val="clear" w:color="auto" w:fill="auto"/>
            <w:vAlign w:val="center"/>
          </w:tcPr>
          <w:p w14:paraId="222E59BB" w14:textId="4535A15F" w:rsidR="00AC0729" w:rsidRDefault="00AC0729" w:rsidP="00AC0729">
            <w:pPr>
              <w:jc w:val="center"/>
              <w:rPr>
                <w:rFonts w:ascii="Montserrat" w:hAnsi="Montserrat"/>
                <w:sz w:val="20"/>
                <w:szCs w:val="20"/>
              </w:rPr>
            </w:pPr>
            <w:r>
              <w:rPr>
                <w:rFonts w:ascii="Montserrat" w:hAnsi="Montserrat"/>
                <w:sz w:val="20"/>
                <w:szCs w:val="20"/>
              </w:rPr>
              <w:t>19</w:t>
            </w:r>
          </w:p>
        </w:tc>
        <w:tc>
          <w:tcPr>
            <w:tcW w:w="2268" w:type="dxa"/>
            <w:gridSpan w:val="2"/>
            <w:vMerge w:val="restart"/>
            <w:shd w:val="clear" w:color="auto" w:fill="auto"/>
            <w:vAlign w:val="center"/>
          </w:tcPr>
          <w:p w14:paraId="67353020" w14:textId="0FBAF874" w:rsidR="00AC0729" w:rsidRPr="008E55CA" w:rsidRDefault="00AC0729" w:rsidP="00AC0729">
            <w:pPr>
              <w:jc w:val="center"/>
              <w:rPr>
                <w:rFonts w:ascii="Montserrat" w:hAnsi="Montserrat"/>
                <w:sz w:val="20"/>
                <w:szCs w:val="20"/>
              </w:rPr>
            </w:pPr>
            <w:r>
              <w:rPr>
                <w:rFonts w:ascii="Montserrat" w:hAnsi="Montserrat"/>
                <w:sz w:val="20"/>
                <w:szCs w:val="20"/>
              </w:rPr>
              <w:t>Tamaulipas</w:t>
            </w:r>
          </w:p>
        </w:tc>
        <w:tc>
          <w:tcPr>
            <w:tcW w:w="2618" w:type="dxa"/>
            <w:gridSpan w:val="2"/>
            <w:shd w:val="clear" w:color="auto" w:fill="auto"/>
            <w:vAlign w:val="center"/>
          </w:tcPr>
          <w:p w14:paraId="7E84299E" w14:textId="6AFD51C1" w:rsidR="00AC0729" w:rsidRDefault="00AC0729" w:rsidP="00AC0729">
            <w:pPr>
              <w:jc w:val="center"/>
              <w:rPr>
                <w:rFonts w:ascii="Montserrat" w:hAnsi="Montserrat"/>
                <w:sz w:val="20"/>
                <w:szCs w:val="20"/>
              </w:rPr>
            </w:pPr>
            <w:r>
              <w:rPr>
                <w:rFonts w:ascii="Montserrat" w:hAnsi="Montserrat"/>
                <w:sz w:val="20"/>
                <w:szCs w:val="20"/>
              </w:rPr>
              <w:t>Hospedaje permanente</w:t>
            </w:r>
          </w:p>
        </w:tc>
        <w:tc>
          <w:tcPr>
            <w:tcW w:w="1843" w:type="dxa"/>
            <w:gridSpan w:val="2"/>
            <w:vMerge w:val="restart"/>
            <w:shd w:val="clear" w:color="auto" w:fill="auto"/>
            <w:vAlign w:val="center"/>
          </w:tcPr>
          <w:p w14:paraId="2F3D851D" w14:textId="4CD73BAD" w:rsidR="00AC0729" w:rsidRPr="008E55CA" w:rsidRDefault="00AC0729" w:rsidP="00AC0729">
            <w:pPr>
              <w:jc w:val="center"/>
              <w:rPr>
                <w:rFonts w:ascii="Montserrat" w:hAnsi="Montserrat"/>
                <w:sz w:val="20"/>
                <w:szCs w:val="20"/>
              </w:rPr>
            </w:pPr>
            <w:r>
              <w:rPr>
                <w:rFonts w:ascii="Montserrat" w:hAnsi="Montserrat"/>
                <w:sz w:val="20"/>
                <w:szCs w:val="20"/>
              </w:rPr>
              <w:t>68</w:t>
            </w:r>
          </w:p>
        </w:tc>
        <w:tc>
          <w:tcPr>
            <w:tcW w:w="1701" w:type="dxa"/>
            <w:vMerge w:val="restart"/>
            <w:shd w:val="clear" w:color="auto" w:fill="auto"/>
            <w:vAlign w:val="center"/>
          </w:tcPr>
          <w:p w14:paraId="662886F8" w14:textId="2E689BF1" w:rsidR="00AC0729" w:rsidRPr="00A30E0F" w:rsidRDefault="00AC0729" w:rsidP="00AC0729">
            <w:pPr>
              <w:jc w:val="center"/>
              <w:rPr>
                <w:rFonts w:ascii="Montserrat" w:hAnsi="Montserrat"/>
                <w:sz w:val="20"/>
                <w:szCs w:val="20"/>
              </w:rPr>
            </w:pPr>
            <w:r>
              <w:rPr>
                <w:rFonts w:ascii="Montserrat" w:hAnsi="Montserrat"/>
                <w:sz w:val="20"/>
                <w:szCs w:val="20"/>
              </w:rPr>
              <w:t>170</w:t>
            </w:r>
          </w:p>
        </w:tc>
      </w:tr>
      <w:tr w:rsidR="00AC0729" w:rsidRPr="00412140" w14:paraId="175805C4" w14:textId="77777777" w:rsidTr="00505984">
        <w:trPr>
          <w:trHeight w:val="640"/>
        </w:trPr>
        <w:tc>
          <w:tcPr>
            <w:tcW w:w="1134" w:type="dxa"/>
            <w:vMerge/>
            <w:shd w:val="clear" w:color="auto" w:fill="auto"/>
            <w:vAlign w:val="center"/>
          </w:tcPr>
          <w:p w14:paraId="3ACD6B3C" w14:textId="77777777" w:rsidR="00AC0729" w:rsidRDefault="00AC0729" w:rsidP="00AC0729">
            <w:pPr>
              <w:jc w:val="center"/>
              <w:rPr>
                <w:rFonts w:ascii="Montserrat" w:hAnsi="Montserrat"/>
                <w:sz w:val="20"/>
                <w:szCs w:val="20"/>
              </w:rPr>
            </w:pPr>
          </w:p>
        </w:tc>
        <w:tc>
          <w:tcPr>
            <w:tcW w:w="2268" w:type="dxa"/>
            <w:gridSpan w:val="2"/>
            <w:vMerge/>
            <w:shd w:val="clear" w:color="auto" w:fill="auto"/>
            <w:vAlign w:val="center"/>
          </w:tcPr>
          <w:p w14:paraId="7597A0E7" w14:textId="77777777" w:rsidR="00AC0729" w:rsidRPr="008E55CA" w:rsidRDefault="00AC0729" w:rsidP="00AC0729">
            <w:pPr>
              <w:jc w:val="center"/>
              <w:rPr>
                <w:rFonts w:ascii="Montserrat" w:hAnsi="Montserrat"/>
                <w:sz w:val="20"/>
                <w:szCs w:val="20"/>
              </w:rPr>
            </w:pPr>
          </w:p>
        </w:tc>
        <w:tc>
          <w:tcPr>
            <w:tcW w:w="2618" w:type="dxa"/>
            <w:gridSpan w:val="2"/>
            <w:shd w:val="clear" w:color="auto" w:fill="auto"/>
            <w:vAlign w:val="center"/>
          </w:tcPr>
          <w:p w14:paraId="5504C264" w14:textId="1336508D" w:rsidR="00AC0729" w:rsidRDefault="00AC0729" w:rsidP="00AC0729">
            <w:pPr>
              <w:jc w:val="center"/>
              <w:rPr>
                <w:rFonts w:ascii="Montserrat" w:hAnsi="Montserrat"/>
                <w:sz w:val="20"/>
                <w:szCs w:val="20"/>
              </w:rPr>
            </w:pPr>
            <w:r>
              <w:rPr>
                <w:rFonts w:ascii="Montserrat" w:hAnsi="Montserrat"/>
                <w:sz w:val="20"/>
                <w:szCs w:val="20"/>
              </w:rPr>
              <w:t>Hospedaje temporal</w:t>
            </w:r>
          </w:p>
        </w:tc>
        <w:tc>
          <w:tcPr>
            <w:tcW w:w="1843" w:type="dxa"/>
            <w:gridSpan w:val="2"/>
            <w:vMerge/>
            <w:shd w:val="clear" w:color="auto" w:fill="auto"/>
            <w:vAlign w:val="center"/>
          </w:tcPr>
          <w:p w14:paraId="32A25590" w14:textId="77777777" w:rsidR="00AC0729" w:rsidRPr="008E55CA" w:rsidRDefault="00AC0729" w:rsidP="00AC0729">
            <w:pPr>
              <w:jc w:val="center"/>
              <w:rPr>
                <w:rFonts w:ascii="Montserrat" w:hAnsi="Montserrat"/>
                <w:sz w:val="20"/>
                <w:szCs w:val="20"/>
              </w:rPr>
            </w:pPr>
          </w:p>
        </w:tc>
        <w:tc>
          <w:tcPr>
            <w:tcW w:w="1701" w:type="dxa"/>
            <w:vMerge/>
            <w:shd w:val="clear" w:color="auto" w:fill="auto"/>
            <w:vAlign w:val="center"/>
          </w:tcPr>
          <w:p w14:paraId="18B949FC" w14:textId="77777777" w:rsidR="00AC0729" w:rsidRPr="00A30E0F" w:rsidRDefault="00AC0729" w:rsidP="00AC0729">
            <w:pPr>
              <w:jc w:val="center"/>
              <w:rPr>
                <w:rFonts w:ascii="Montserrat" w:hAnsi="Montserrat"/>
                <w:sz w:val="20"/>
                <w:szCs w:val="20"/>
              </w:rPr>
            </w:pPr>
          </w:p>
        </w:tc>
      </w:tr>
      <w:tr w:rsidR="00AC0729" w:rsidRPr="00412140" w14:paraId="0A02B492" w14:textId="77777777" w:rsidTr="00505984">
        <w:trPr>
          <w:trHeight w:val="640"/>
        </w:trPr>
        <w:tc>
          <w:tcPr>
            <w:tcW w:w="1134" w:type="dxa"/>
            <w:vMerge/>
            <w:shd w:val="clear" w:color="auto" w:fill="auto"/>
            <w:vAlign w:val="center"/>
          </w:tcPr>
          <w:p w14:paraId="6B290FEF" w14:textId="77777777" w:rsidR="00AC0729" w:rsidRDefault="00AC0729" w:rsidP="00AC0729">
            <w:pPr>
              <w:jc w:val="center"/>
              <w:rPr>
                <w:rFonts w:ascii="Montserrat" w:hAnsi="Montserrat"/>
                <w:sz w:val="20"/>
                <w:szCs w:val="20"/>
              </w:rPr>
            </w:pPr>
          </w:p>
        </w:tc>
        <w:tc>
          <w:tcPr>
            <w:tcW w:w="2268" w:type="dxa"/>
            <w:gridSpan w:val="2"/>
            <w:vMerge/>
            <w:shd w:val="clear" w:color="auto" w:fill="auto"/>
            <w:vAlign w:val="center"/>
          </w:tcPr>
          <w:p w14:paraId="215544A1" w14:textId="77777777" w:rsidR="00AC0729" w:rsidRPr="008E55CA" w:rsidRDefault="00AC0729" w:rsidP="00AC0729">
            <w:pPr>
              <w:jc w:val="center"/>
              <w:rPr>
                <w:rFonts w:ascii="Montserrat" w:hAnsi="Montserrat"/>
                <w:sz w:val="20"/>
                <w:szCs w:val="20"/>
              </w:rPr>
            </w:pPr>
          </w:p>
        </w:tc>
        <w:tc>
          <w:tcPr>
            <w:tcW w:w="2618" w:type="dxa"/>
            <w:gridSpan w:val="2"/>
            <w:shd w:val="clear" w:color="auto" w:fill="auto"/>
            <w:vAlign w:val="center"/>
          </w:tcPr>
          <w:p w14:paraId="5F369141" w14:textId="25BCF961" w:rsidR="00AC0729" w:rsidRDefault="00AC0729" w:rsidP="00AC0729">
            <w:pPr>
              <w:jc w:val="center"/>
              <w:rPr>
                <w:rFonts w:ascii="Montserrat" w:hAnsi="Montserrat"/>
                <w:sz w:val="20"/>
                <w:szCs w:val="20"/>
              </w:rPr>
            </w:pPr>
            <w:r>
              <w:rPr>
                <w:rFonts w:ascii="Montserrat" w:hAnsi="Montserrat"/>
                <w:sz w:val="20"/>
                <w:szCs w:val="20"/>
              </w:rPr>
              <w:t xml:space="preserve">Alimentación </w:t>
            </w:r>
            <w:r>
              <w:rPr>
                <w:rFonts w:ascii="Montserrat" w:hAnsi="Montserrat"/>
                <w:sz w:val="20"/>
                <w:szCs w:val="20"/>
              </w:rPr>
              <w:br/>
              <w:t>(3 tiempos)</w:t>
            </w:r>
          </w:p>
        </w:tc>
        <w:tc>
          <w:tcPr>
            <w:tcW w:w="1843" w:type="dxa"/>
            <w:gridSpan w:val="2"/>
            <w:vMerge/>
            <w:shd w:val="clear" w:color="auto" w:fill="auto"/>
            <w:vAlign w:val="center"/>
          </w:tcPr>
          <w:p w14:paraId="4B6F505E" w14:textId="77777777" w:rsidR="00AC0729" w:rsidRPr="008E55CA" w:rsidRDefault="00AC0729" w:rsidP="00AC0729">
            <w:pPr>
              <w:jc w:val="center"/>
              <w:rPr>
                <w:rFonts w:ascii="Montserrat" w:hAnsi="Montserrat"/>
                <w:sz w:val="20"/>
                <w:szCs w:val="20"/>
              </w:rPr>
            </w:pPr>
          </w:p>
        </w:tc>
        <w:tc>
          <w:tcPr>
            <w:tcW w:w="1701" w:type="dxa"/>
            <w:vMerge/>
            <w:shd w:val="clear" w:color="auto" w:fill="auto"/>
            <w:vAlign w:val="center"/>
          </w:tcPr>
          <w:p w14:paraId="086AF341" w14:textId="77777777" w:rsidR="00AC0729" w:rsidRPr="00A30E0F" w:rsidRDefault="00AC0729" w:rsidP="00AC0729">
            <w:pPr>
              <w:jc w:val="center"/>
              <w:rPr>
                <w:rFonts w:ascii="Montserrat" w:hAnsi="Montserrat"/>
                <w:sz w:val="20"/>
                <w:szCs w:val="20"/>
              </w:rPr>
            </w:pPr>
          </w:p>
        </w:tc>
      </w:tr>
      <w:tr w:rsidR="00AC0729" w:rsidRPr="00412140" w14:paraId="4638A66D" w14:textId="77777777" w:rsidTr="00505984">
        <w:trPr>
          <w:trHeight w:val="640"/>
        </w:trPr>
        <w:tc>
          <w:tcPr>
            <w:tcW w:w="1134" w:type="dxa"/>
            <w:vMerge/>
            <w:shd w:val="clear" w:color="auto" w:fill="auto"/>
            <w:vAlign w:val="center"/>
          </w:tcPr>
          <w:p w14:paraId="58A8FD84" w14:textId="77777777" w:rsidR="00AC0729" w:rsidRDefault="00AC0729" w:rsidP="00AC0729">
            <w:pPr>
              <w:jc w:val="center"/>
              <w:rPr>
                <w:rFonts w:ascii="Montserrat" w:hAnsi="Montserrat"/>
                <w:sz w:val="20"/>
                <w:szCs w:val="20"/>
              </w:rPr>
            </w:pPr>
          </w:p>
        </w:tc>
        <w:tc>
          <w:tcPr>
            <w:tcW w:w="2268" w:type="dxa"/>
            <w:gridSpan w:val="2"/>
            <w:vMerge/>
            <w:shd w:val="clear" w:color="auto" w:fill="auto"/>
            <w:vAlign w:val="center"/>
          </w:tcPr>
          <w:p w14:paraId="6612A22B" w14:textId="77777777" w:rsidR="00AC0729" w:rsidRPr="008E55CA" w:rsidRDefault="00AC0729" w:rsidP="00AC0729">
            <w:pPr>
              <w:jc w:val="center"/>
              <w:rPr>
                <w:rFonts w:ascii="Montserrat" w:hAnsi="Montserrat"/>
                <w:sz w:val="20"/>
                <w:szCs w:val="20"/>
              </w:rPr>
            </w:pPr>
          </w:p>
        </w:tc>
        <w:tc>
          <w:tcPr>
            <w:tcW w:w="2618" w:type="dxa"/>
            <w:gridSpan w:val="2"/>
            <w:shd w:val="clear" w:color="auto" w:fill="auto"/>
            <w:vAlign w:val="center"/>
          </w:tcPr>
          <w:p w14:paraId="73E43711" w14:textId="5DB7D501" w:rsidR="00AC0729" w:rsidRDefault="00AC0729" w:rsidP="00AC0729">
            <w:pPr>
              <w:jc w:val="center"/>
              <w:rPr>
                <w:rFonts w:ascii="Montserrat" w:hAnsi="Montserrat"/>
                <w:sz w:val="20"/>
                <w:szCs w:val="20"/>
              </w:rPr>
            </w:pPr>
            <w:r>
              <w:rPr>
                <w:rFonts w:ascii="Montserrat" w:hAnsi="Montserrat"/>
                <w:sz w:val="20"/>
                <w:szCs w:val="20"/>
              </w:rPr>
              <w:t>Transporte terrestre permanente (viaje redondo)</w:t>
            </w:r>
          </w:p>
        </w:tc>
        <w:tc>
          <w:tcPr>
            <w:tcW w:w="1843" w:type="dxa"/>
            <w:gridSpan w:val="2"/>
            <w:vMerge/>
            <w:shd w:val="clear" w:color="auto" w:fill="auto"/>
            <w:vAlign w:val="center"/>
          </w:tcPr>
          <w:p w14:paraId="15217327" w14:textId="77777777" w:rsidR="00AC0729" w:rsidRPr="008E55CA" w:rsidRDefault="00AC0729" w:rsidP="00AC0729">
            <w:pPr>
              <w:jc w:val="center"/>
              <w:rPr>
                <w:rFonts w:ascii="Montserrat" w:hAnsi="Montserrat"/>
                <w:sz w:val="20"/>
                <w:szCs w:val="20"/>
              </w:rPr>
            </w:pPr>
          </w:p>
        </w:tc>
        <w:tc>
          <w:tcPr>
            <w:tcW w:w="1701" w:type="dxa"/>
            <w:vMerge/>
            <w:shd w:val="clear" w:color="auto" w:fill="auto"/>
            <w:vAlign w:val="center"/>
          </w:tcPr>
          <w:p w14:paraId="3F4B48E7" w14:textId="77777777" w:rsidR="00AC0729" w:rsidRPr="00A30E0F" w:rsidRDefault="00AC0729" w:rsidP="00AC0729">
            <w:pPr>
              <w:jc w:val="center"/>
              <w:rPr>
                <w:rFonts w:ascii="Montserrat" w:hAnsi="Montserrat"/>
                <w:sz w:val="20"/>
                <w:szCs w:val="20"/>
              </w:rPr>
            </w:pPr>
          </w:p>
        </w:tc>
      </w:tr>
      <w:tr w:rsidR="00AC0729" w:rsidRPr="00412140" w14:paraId="3F2E9FF9" w14:textId="77777777" w:rsidTr="00505984">
        <w:trPr>
          <w:trHeight w:val="640"/>
        </w:trPr>
        <w:tc>
          <w:tcPr>
            <w:tcW w:w="1134" w:type="dxa"/>
            <w:vMerge/>
            <w:shd w:val="clear" w:color="auto" w:fill="auto"/>
            <w:vAlign w:val="center"/>
          </w:tcPr>
          <w:p w14:paraId="5EBE00AA" w14:textId="77777777" w:rsidR="00AC0729" w:rsidRDefault="00AC0729" w:rsidP="00AC0729">
            <w:pPr>
              <w:jc w:val="center"/>
              <w:rPr>
                <w:rFonts w:ascii="Montserrat" w:hAnsi="Montserrat"/>
                <w:sz w:val="20"/>
                <w:szCs w:val="20"/>
              </w:rPr>
            </w:pPr>
          </w:p>
        </w:tc>
        <w:tc>
          <w:tcPr>
            <w:tcW w:w="2268" w:type="dxa"/>
            <w:gridSpan w:val="2"/>
            <w:vMerge/>
            <w:shd w:val="clear" w:color="auto" w:fill="auto"/>
            <w:vAlign w:val="center"/>
          </w:tcPr>
          <w:p w14:paraId="3A2C59F7" w14:textId="77777777" w:rsidR="00AC0729" w:rsidRPr="008E55CA" w:rsidRDefault="00AC0729" w:rsidP="00AC0729">
            <w:pPr>
              <w:jc w:val="center"/>
              <w:rPr>
                <w:rFonts w:ascii="Montserrat" w:hAnsi="Montserrat"/>
                <w:sz w:val="20"/>
                <w:szCs w:val="20"/>
              </w:rPr>
            </w:pPr>
          </w:p>
        </w:tc>
        <w:tc>
          <w:tcPr>
            <w:tcW w:w="2618" w:type="dxa"/>
            <w:gridSpan w:val="2"/>
            <w:shd w:val="clear" w:color="auto" w:fill="auto"/>
            <w:vAlign w:val="center"/>
          </w:tcPr>
          <w:p w14:paraId="52843B43" w14:textId="70736E3D" w:rsidR="00AC0729" w:rsidRDefault="00AC0729" w:rsidP="00AC0729">
            <w:pPr>
              <w:jc w:val="center"/>
              <w:rPr>
                <w:rFonts w:ascii="Montserrat" w:hAnsi="Montserrat"/>
                <w:sz w:val="20"/>
                <w:szCs w:val="20"/>
              </w:rPr>
            </w:pPr>
            <w:r>
              <w:rPr>
                <w:rFonts w:ascii="Montserrat" w:hAnsi="Montserrat"/>
                <w:sz w:val="20"/>
                <w:szCs w:val="20"/>
              </w:rPr>
              <w:t>Transporte terrestre temporal (Extracción, dispersión o reubicación)</w:t>
            </w:r>
          </w:p>
        </w:tc>
        <w:tc>
          <w:tcPr>
            <w:tcW w:w="1843" w:type="dxa"/>
            <w:gridSpan w:val="2"/>
            <w:vMerge/>
            <w:shd w:val="clear" w:color="auto" w:fill="auto"/>
            <w:vAlign w:val="center"/>
          </w:tcPr>
          <w:p w14:paraId="35E24DB6" w14:textId="77777777" w:rsidR="00AC0729" w:rsidRPr="008E55CA" w:rsidRDefault="00AC0729" w:rsidP="00AC0729">
            <w:pPr>
              <w:jc w:val="center"/>
              <w:rPr>
                <w:rFonts w:ascii="Montserrat" w:hAnsi="Montserrat"/>
                <w:sz w:val="20"/>
                <w:szCs w:val="20"/>
              </w:rPr>
            </w:pPr>
          </w:p>
        </w:tc>
        <w:tc>
          <w:tcPr>
            <w:tcW w:w="1701" w:type="dxa"/>
            <w:vMerge/>
            <w:shd w:val="clear" w:color="auto" w:fill="auto"/>
            <w:vAlign w:val="center"/>
          </w:tcPr>
          <w:p w14:paraId="45CC06D3" w14:textId="77777777" w:rsidR="00AC0729" w:rsidRPr="00A30E0F" w:rsidRDefault="00AC0729" w:rsidP="00AC0729">
            <w:pPr>
              <w:jc w:val="center"/>
              <w:rPr>
                <w:rFonts w:ascii="Montserrat" w:hAnsi="Montserrat"/>
                <w:sz w:val="20"/>
                <w:szCs w:val="20"/>
              </w:rPr>
            </w:pPr>
          </w:p>
        </w:tc>
      </w:tr>
      <w:tr w:rsidR="00DE051C" w:rsidRPr="00412140" w14:paraId="56A40195" w14:textId="77777777" w:rsidTr="00505984">
        <w:trPr>
          <w:trHeight w:val="640"/>
        </w:trPr>
        <w:tc>
          <w:tcPr>
            <w:tcW w:w="1134" w:type="dxa"/>
            <w:vMerge w:val="restart"/>
            <w:shd w:val="clear" w:color="auto" w:fill="auto"/>
            <w:vAlign w:val="center"/>
          </w:tcPr>
          <w:p w14:paraId="09BB42C2" w14:textId="74168894" w:rsidR="00DE051C" w:rsidRDefault="00AC0729" w:rsidP="00DE051C">
            <w:pPr>
              <w:jc w:val="center"/>
              <w:rPr>
                <w:rFonts w:ascii="Montserrat" w:hAnsi="Montserrat"/>
                <w:sz w:val="20"/>
                <w:szCs w:val="20"/>
              </w:rPr>
            </w:pPr>
            <w:r>
              <w:rPr>
                <w:rFonts w:ascii="Montserrat" w:hAnsi="Montserrat"/>
                <w:sz w:val="20"/>
                <w:szCs w:val="20"/>
              </w:rPr>
              <w:t>20</w:t>
            </w:r>
          </w:p>
        </w:tc>
        <w:tc>
          <w:tcPr>
            <w:tcW w:w="2268" w:type="dxa"/>
            <w:gridSpan w:val="2"/>
            <w:vMerge w:val="restart"/>
            <w:shd w:val="clear" w:color="auto" w:fill="auto"/>
            <w:vAlign w:val="center"/>
          </w:tcPr>
          <w:p w14:paraId="6FFCCF89" w14:textId="79A1F3D8" w:rsidR="00DE051C" w:rsidRPr="008E55CA" w:rsidRDefault="00DE051C" w:rsidP="00DE051C">
            <w:pPr>
              <w:jc w:val="center"/>
              <w:rPr>
                <w:rFonts w:ascii="Montserrat" w:hAnsi="Montserrat"/>
                <w:sz w:val="20"/>
                <w:szCs w:val="20"/>
              </w:rPr>
            </w:pPr>
            <w:r w:rsidRPr="008E55CA">
              <w:rPr>
                <w:rFonts w:ascii="Montserrat" w:hAnsi="Montserrat"/>
                <w:sz w:val="20"/>
                <w:szCs w:val="20"/>
              </w:rPr>
              <w:t>Tlaxcala</w:t>
            </w:r>
          </w:p>
        </w:tc>
        <w:tc>
          <w:tcPr>
            <w:tcW w:w="2618" w:type="dxa"/>
            <w:gridSpan w:val="2"/>
            <w:shd w:val="clear" w:color="auto" w:fill="auto"/>
            <w:vAlign w:val="center"/>
          </w:tcPr>
          <w:p w14:paraId="50B2AA69" w14:textId="39B04D2F" w:rsidR="00DE051C" w:rsidRDefault="00DE051C" w:rsidP="00DE051C">
            <w:pPr>
              <w:jc w:val="center"/>
              <w:rPr>
                <w:rFonts w:ascii="Montserrat" w:hAnsi="Montserrat"/>
                <w:sz w:val="20"/>
                <w:szCs w:val="20"/>
              </w:rPr>
            </w:pPr>
            <w:r>
              <w:rPr>
                <w:rFonts w:ascii="Montserrat" w:hAnsi="Montserrat"/>
                <w:sz w:val="20"/>
                <w:szCs w:val="20"/>
              </w:rPr>
              <w:t>Hospedaje permanente</w:t>
            </w:r>
          </w:p>
        </w:tc>
        <w:tc>
          <w:tcPr>
            <w:tcW w:w="1843" w:type="dxa"/>
            <w:gridSpan w:val="2"/>
            <w:vMerge w:val="restart"/>
            <w:shd w:val="clear" w:color="auto" w:fill="auto"/>
            <w:vAlign w:val="center"/>
          </w:tcPr>
          <w:p w14:paraId="714070DB" w14:textId="03DCC7D4" w:rsidR="00DE051C" w:rsidRPr="008E55CA" w:rsidRDefault="00DE051C" w:rsidP="00DE051C">
            <w:pPr>
              <w:jc w:val="center"/>
              <w:rPr>
                <w:rFonts w:ascii="Montserrat" w:hAnsi="Montserrat"/>
                <w:sz w:val="20"/>
                <w:szCs w:val="20"/>
              </w:rPr>
            </w:pPr>
            <w:r w:rsidRPr="008E55CA">
              <w:rPr>
                <w:rFonts w:ascii="Montserrat" w:hAnsi="Montserrat"/>
                <w:sz w:val="20"/>
                <w:szCs w:val="20"/>
              </w:rPr>
              <w:t>60</w:t>
            </w:r>
          </w:p>
        </w:tc>
        <w:tc>
          <w:tcPr>
            <w:tcW w:w="1701" w:type="dxa"/>
            <w:vMerge w:val="restart"/>
            <w:shd w:val="clear" w:color="auto" w:fill="auto"/>
            <w:vAlign w:val="center"/>
          </w:tcPr>
          <w:p w14:paraId="50368548" w14:textId="47EAC3CA" w:rsidR="00DE051C" w:rsidRPr="00A30E0F" w:rsidRDefault="00DE051C" w:rsidP="00DE051C">
            <w:pPr>
              <w:jc w:val="center"/>
              <w:rPr>
                <w:rFonts w:ascii="Montserrat" w:hAnsi="Montserrat"/>
                <w:sz w:val="20"/>
                <w:szCs w:val="20"/>
              </w:rPr>
            </w:pPr>
            <w:r w:rsidRPr="00A30E0F">
              <w:rPr>
                <w:rFonts w:ascii="Montserrat" w:hAnsi="Montserrat"/>
                <w:sz w:val="20"/>
                <w:szCs w:val="20"/>
              </w:rPr>
              <w:t>150</w:t>
            </w:r>
          </w:p>
        </w:tc>
      </w:tr>
      <w:tr w:rsidR="00DE051C" w:rsidRPr="00412140" w14:paraId="39C5D3D5" w14:textId="77777777" w:rsidTr="00505984">
        <w:trPr>
          <w:trHeight w:val="640"/>
        </w:trPr>
        <w:tc>
          <w:tcPr>
            <w:tcW w:w="1134" w:type="dxa"/>
            <w:vMerge/>
            <w:shd w:val="clear" w:color="auto" w:fill="auto"/>
            <w:vAlign w:val="center"/>
          </w:tcPr>
          <w:p w14:paraId="555F802B" w14:textId="77777777" w:rsidR="00DE051C" w:rsidRDefault="00DE051C" w:rsidP="00DE051C">
            <w:pPr>
              <w:jc w:val="center"/>
              <w:rPr>
                <w:rFonts w:ascii="Montserrat" w:hAnsi="Montserrat"/>
                <w:sz w:val="20"/>
                <w:szCs w:val="20"/>
              </w:rPr>
            </w:pPr>
          </w:p>
        </w:tc>
        <w:tc>
          <w:tcPr>
            <w:tcW w:w="2268" w:type="dxa"/>
            <w:gridSpan w:val="2"/>
            <w:vMerge/>
            <w:shd w:val="clear" w:color="auto" w:fill="auto"/>
            <w:vAlign w:val="center"/>
          </w:tcPr>
          <w:p w14:paraId="4BC4CC6F" w14:textId="77777777" w:rsidR="00DE051C" w:rsidRPr="008E55CA" w:rsidRDefault="00DE051C" w:rsidP="00DE051C">
            <w:pPr>
              <w:jc w:val="center"/>
              <w:rPr>
                <w:rFonts w:ascii="Montserrat" w:hAnsi="Montserrat"/>
                <w:sz w:val="20"/>
                <w:szCs w:val="20"/>
              </w:rPr>
            </w:pPr>
          </w:p>
        </w:tc>
        <w:tc>
          <w:tcPr>
            <w:tcW w:w="2618" w:type="dxa"/>
            <w:gridSpan w:val="2"/>
            <w:shd w:val="clear" w:color="auto" w:fill="auto"/>
            <w:vAlign w:val="center"/>
          </w:tcPr>
          <w:p w14:paraId="57E39DDB" w14:textId="3B8DE256" w:rsidR="00DE051C" w:rsidRDefault="00DE051C" w:rsidP="00DE051C">
            <w:pPr>
              <w:jc w:val="center"/>
              <w:rPr>
                <w:rFonts w:ascii="Montserrat" w:hAnsi="Montserrat"/>
                <w:sz w:val="20"/>
                <w:szCs w:val="20"/>
              </w:rPr>
            </w:pPr>
            <w:r>
              <w:rPr>
                <w:rFonts w:ascii="Montserrat" w:hAnsi="Montserrat"/>
                <w:sz w:val="20"/>
                <w:szCs w:val="20"/>
              </w:rPr>
              <w:t>Hospedaje temporal</w:t>
            </w:r>
          </w:p>
        </w:tc>
        <w:tc>
          <w:tcPr>
            <w:tcW w:w="1843" w:type="dxa"/>
            <w:gridSpan w:val="2"/>
            <w:vMerge/>
            <w:shd w:val="clear" w:color="auto" w:fill="auto"/>
            <w:vAlign w:val="center"/>
          </w:tcPr>
          <w:p w14:paraId="522BCB1A" w14:textId="77777777" w:rsidR="00DE051C" w:rsidRPr="008E55CA" w:rsidRDefault="00DE051C" w:rsidP="00DE051C">
            <w:pPr>
              <w:jc w:val="center"/>
              <w:rPr>
                <w:rFonts w:ascii="Montserrat" w:hAnsi="Montserrat"/>
                <w:sz w:val="20"/>
                <w:szCs w:val="20"/>
              </w:rPr>
            </w:pPr>
          </w:p>
        </w:tc>
        <w:tc>
          <w:tcPr>
            <w:tcW w:w="1701" w:type="dxa"/>
            <w:vMerge/>
            <w:shd w:val="clear" w:color="auto" w:fill="auto"/>
            <w:vAlign w:val="center"/>
          </w:tcPr>
          <w:p w14:paraId="751B778A" w14:textId="77777777" w:rsidR="00DE051C" w:rsidRPr="00A30E0F" w:rsidRDefault="00DE051C" w:rsidP="00DE051C">
            <w:pPr>
              <w:jc w:val="center"/>
              <w:rPr>
                <w:rFonts w:ascii="Montserrat" w:hAnsi="Montserrat"/>
                <w:sz w:val="20"/>
                <w:szCs w:val="20"/>
              </w:rPr>
            </w:pPr>
          </w:p>
        </w:tc>
      </w:tr>
      <w:tr w:rsidR="00DE051C" w:rsidRPr="00412140" w14:paraId="06AC9982" w14:textId="77777777" w:rsidTr="00505984">
        <w:trPr>
          <w:trHeight w:val="640"/>
        </w:trPr>
        <w:tc>
          <w:tcPr>
            <w:tcW w:w="1134" w:type="dxa"/>
            <w:vMerge/>
            <w:shd w:val="clear" w:color="auto" w:fill="auto"/>
            <w:vAlign w:val="center"/>
          </w:tcPr>
          <w:p w14:paraId="160AABFE" w14:textId="77777777" w:rsidR="00DE051C" w:rsidRDefault="00DE051C" w:rsidP="00DE051C">
            <w:pPr>
              <w:jc w:val="center"/>
              <w:rPr>
                <w:rFonts w:ascii="Montserrat" w:hAnsi="Montserrat"/>
                <w:sz w:val="20"/>
                <w:szCs w:val="20"/>
              </w:rPr>
            </w:pPr>
          </w:p>
        </w:tc>
        <w:tc>
          <w:tcPr>
            <w:tcW w:w="2268" w:type="dxa"/>
            <w:gridSpan w:val="2"/>
            <w:vMerge/>
            <w:shd w:val="clear" w:color="auto" w:fill="auto"/>
            <w:vAlign w:val="center"/>
          </w:tcPr>
          <w:p w14:paraId="3274E9DE" w14:textId="77777777" w:rsidR="00DE051C" w:rsidRPr="008E55CA" w:rsidRDefault="00DE051C" w:rsidP="00DE051C">
            <w:pPr>
              <w:jc w:val="center"/>
              <w:rPr>
                <w:rFonts w:ascii="Montserrat" w:hAnsi="Montserrat"/>
                <w:sz w:val="20"/>
                <w:szCs w:val="20"/>
              </w:rPr>
            </w:pPr>
          </w:p>
        </w:tc>
        <w:tc>
          <w:tcPr>
            <w:tcW w:w="2618" w:type="dxa"/>
            <w:gridSpan w:val="2"/>
            <w:shd w:val="clear" w:color="auto" w:fill="auto"/>
            <w:vAlign w:val="center"/>
          </w:tcPr>
          <w:p w14:paraId="4A3CC523" w14:textId="4D30C40D" w:rsidR="00DE051C" w:rsidRDefault="00DE051C" w:rsidP="00DE051C">
            <w:pPr>
              <w:jc w:val="center"/>
              <w:rPr>
                <w:rFonts w:ascii="Montserrat" w:hAnsi="Montserrat"/>
                <w:sz w:val="20"/>
                <w:szCs w:val="20"/>
              </w:rPr>
            </w:pPr>
            <w:r>
              <w:rPr>
                <w:rFonts w:ascii="Montserrat" w:hAnsi="Montserrat"/>
                <w:sz w:val="20"/>
                <w:szCs w:val="20"/>
              </w:rPr>
              <w:t xml:space="preserve">Alimentación </w:t>
            </w:r>
            <w:r>
              <w:rPr>
                <w:rFonts w:ascii="Montserrat" w:hAnsi="Montserrat"/>
                <w:sz w:val="20"/>
                <w:szCs w:val="20"/>
              </w:rPr>
              <w:br/>
              <w:t>(3 tiempos)</w:t>
            </w:r>
          </w:p>
        </w:tc>
        <w:tc>
          <w:tcPr>
            <w:tcW w:w="1843" w:type="dxa"/>
            <w:gridSpan w:val="2"/>
            <w:vMerge/>
            <w:shd w:val="clear" w:color="auto" w:fill="auto"/>
            <w:vAlign w:val="center"/>
          </w:tcPr>
          <w:p w14:paraId="1863A13D" w14:textId="77777777" w:rsidR="00DE051C" w:rsidRPr="008E55CA" w:rsidRDefault="00DE051C" w:rsidP="00DE051C">
            <w:pPr>
              <w:jc w:val="center"/>
              <w:rPr>
                <w:rFonts w:ascii="Montserrat" w:hAnsi="Montserrat"/>
                <w:sz w:val="20"/>
                <w:szCs w:val="20"/>
              </w:rPr>
            </w:pPr>
          </w:p>
        </w:tc>
        <w:tc>
          <w:tcPr>
            <w:tcW w:w="1701" w:type="dxa"/>
            <w:vMerge/>
            <w:shd w:val="clear" w:color="auto" w:fill="auto"/>
            <w:vAlign w:val="center"/>
          </w:tcPr>
          <w:p w14:paraId="412D6C9D" w14:textId="77777777" w:rsidR="00DE051C" w:rsidRPr="00A30E0F" w:rsidRDefault="00DE051C" w:rsidP="00DE051C">
            <w:pPr>
              <w:jc w:val="center"/>
              <w:rPr>
                <w:rFonts w:ascii="Montserrat" w:hAnsi="Montserrat"/>
                <w:sz w:val="20"/>
                <w:szCs w:val="20"/>
              </w:rPr>
            </w:pPr>
          </w:p>
        </w:tc>
      </w:tr>
      <w:tr w:rsidR="00DE051C" w:rsidRPr="00412140" w14:paraId="590665DE" w14:textId="77777777" w:rsidTr="00505984">
        <w:trPr>
          <w:trHeight w:val="640"/>
        </w:trPr>
        <w:tc>
          <w:tcPr>
            <w:tcW w:w="1134" w:type="dxa"/>
            <w:vMerge/>
            <w:shd w:val="clear" w:color="auto" w:fill="auto"/>
            <w:vAlign w:val="center"/>
          </w:tcPr>
          <w:p w14:paraId="1C611CE1" w14:textId="77777777" w:rsidR="00DE051C" w:rsidRDefault="00DE051C" w:rsidP="00DE051C">
            <w:pPr>
              <w:jc w:val="center"/>
              <w:rPr>
                <w:rFonts w:ascii="Montserrat" w:hAnsi="Montserrat"/>
                <w:sz w:val="20"/>
                <w:szCs w:val="20"/>
              </w:rPr>
            </w:pPr>
          </w:p>
        </w:tc>
        <w:tc>
          <w:tcPr>
            <w:tcW w:w="2268" w:type="dxa"/>
            <w:gridSpan w:val="2"/>
            <w:vMerge/>
            <w:shd w:val="clear" w:color="auto" w:fill="auto"/>
            <w:vAlign w:val="center"/>
          </w:tcPr>
          <w:p w14:paraId="549D98DD" w14:textId="77777777" w:rsidR="00DE051C" w:rsidRPr="008E55CA" w:rsidRDefault="00DE051C" w:rsidP="00DE051C">
            <w:pPr>
              <w:jc w:val="center"/>
              <w:rPr>
                <w:rFonts w:ascii="Montserrat" w:hAnsi="Montserrat"/>
                <w:sz w:val="20"/>
                <w:szCs w:val="20"/>
              </w:rPr>
            </w:pPr>
          </w:p>
        </w:tc>
        <w:tc>
          <w:tcPr>
            <w:tcW w:w="2618" w:type="dxa"/>
            <w:gridSpan w:val="2"/>
            <w:shd w:val="clear" w:color="auto" w:fill="auto"/>
            <w:vAlign w:val="center"/>
          </w:tcPr>
          <w:p w14:paraId="3CFE27CF" w14:textId="62DDF326" w:rsidR="00DE051C" w:rsidRDefault="00DE051C" w:rsidP="00DE051C">
            <w:pPr>
              <w:jc w:val="center"/>
              <w:rPr>
                <w:rFonts w:ascii="Montserrat" w:hAnsi="Montserrat"/>
                <w:sz w:val="20"/>
                <w:szCs w:val="20"/>
              </w:rPr>
            </w:pPr>
            <w:r>
              <w:rPr>
                <w:rFonts w:ascii="Montserrat" w:hAnsi="Montserrat"/>
                <w:sz w:val="20"/>
                <w:szCs w:val="20"/>
              </w:rPr>
              <w:t>Transporte terrestre permanente (viaje redondo)</w:t>
            </w:r>
          </w:p>
        </w:tc>
        <w:tc>
          <w:tcPr>
            <w:tcW w:w="1843" w:type="dxa"/>
            <w:gridSpan w:val="2"/>
            <w:vMerge/>
            <w:shd w:val="clear" w:color="auto" w:fill="auto"/>
            <w:vAlign w:val="center"/>
          </w:tcPr>
          <w:p w14:paraId="7D49FBA6" w14:textId="77777777" w:rsidR="00DE051C" w:rsidRPr="008E55CA" w:rsidRDefault="00DE051C" w:rsidP="00DE051C">
            <w:pPr>
              <w:jc w:val="center"/>
              <w:rPr>
                <w:rFonts w:ascii="Montserrat" w:hAnsi="Montserrat"/>
                <w:sz w:val="20"/>
                <w:szCs w:val="20"/>
              </w:rPr>
            </w:pPr>
          </w:p>
        </w:tc>
        <w:tc>
          <w:tcPr>
            <w:tcW w:w="1701" w:type="dxa"/>
            <w:vMerge/>
            <w:shd w:val="clear" w:color="auto" w:fill="auto"/>
            <w:vAlign w:val="center"/>
          </w:tcPr>
          <w:p w14:paraId="1A480C23" w14:textId="77777777" w:rsidR="00DE051C" w:rsidRPr="00A30E0F" w:rsidRDefault="00DE051C" w:rsidP="00DE051C">
            <w:pPr>
              <w:jc w:val="center"/>
              <w:rPr>
                <w:rFonts w:ascii="Montserrat" w:hAnsi="Montserrat"/>
                <w:sz w:val="20"/>
                <w:szCs w:val="20"/>
              </w:rPr>
            </w:pPr>
          </w:p>
        </w:tc>
      </w:tr>
      <w:tr w:rsidR="00DE051C" w:rsidRPr="00412140" w14:paraId="0C011D3F" w14:textId="77777777" w:rsidTr="00505984">
        <w:trPr>
          <w:trHeight w:val="640"/>
        </w:trPr>
        <w:tc>
          <w:tcPr>
            <w:tcW w:w="1134" w:type="dxa"/>
            <w:vMerge/>
            <w:shd w:val="clear" w:color="auto" w:fill="auto"/>
            <w:vAlign w:val="center"/>
          </w:tcPr>
          <w:p w14:paraId="58064F9C" w14:textId="77777777" w:rsidR="00DE051C" w:rsidRDefault="00DE051C" w:rsidP="00DE051C">
            <w:pPr>
              <w:jc w:val="center"/>
              <w:rPr>
                <w:rFonts w:ascii="Montserrat" w:hAnsi="Montserrat"/>
                <w:sz w:val="20"/>
                <w:szCs w:val="20"/>
              </w:rPr>
            </w:pPr>
          </w:p>
        </w:tc>
        <w:tc>
          <w:tcPr>
            <w:tcW w:w="2268" w:type="dxa"/>
            <w:gridSpan w:val="2"/>
            <w:vMerge/>
            <w:shd w:val="clear" w:color="auto" w:fill="auto"/>
            <w:vAlign w:val="center"/>
          </w:tcPr>
          <w:p w14:paraId="0528FD79" w14:textId="77777777" w:rsidR="00DE051C" w:rsidRPr="008E55CA" w:rsidRDefault="00DE051C" w:rsidP="00DE051C">
            <w:pPr>
              <w:jc w:val="center"/>
              <w:rPr>
                <w:rFonts w:ascii="Montserrat" w:hAnsi="Montserrat"/>
                <w:sz w:val="20"/>
                <w:szCs w:val="20"/>
              </w:rPr>
            </w:pPr>
          </w:p>
        </w:tc>
        <w:tc>
          <w:tcPr>
            <w:tcW w:w="2618" w:type="dxa"/>
            <w:gridSpan w:val="2"/>
            <w:shd w:val="clear" w:color="auto" w:fill="auto"/>
            <w:vAlign w:val="center"/>
          </w:tcPr>
          <w:p w14:paraId="1090D0B8" w14:textId="77C5DD21" w:rsidR="00DE051C" w:rsidRDefault="00DE051C" w:rsidP="00DE051C">
            <w:pPr>
              <w:jc w:val="center"/>
              <w:rPr>
                <w:rFonts w:ascii="Montserrat" w:hAnsi="Montserrat"/>
                <w:sz w:val="20"/>
                <w:szCs w:val="20"/>
              </w:rPr>
            </w:pPr>
            <w:r>
              <w:rPr>
                <w:rFonts w:ascii="Montserrat" w:hAnsi="Montserrat"/>
                <w:sz w:val="20"/>
                <w:szCs w:val="20"/>
              </w:rPr>
              <w:t>Transporte terrestre temporal (Extracción, dispersión o reubicación)</w:t>
            </w:r>
          </w:p>
        </w:tc>
        <w:tc>
          <w:tcPr>
            <w:tcW w:w="1843" w:type="dxa"/>
            <w:gridSpan w:val="2"/>
            <w:vMerge/>
            <w:shd w:val="clear" w:color="auto" w:fill="auto"/>
            <w:vAlign w:val="center"/>
          </w:tcPr>
          <w:p w14:paraId="1EA3DA71" w14:textId="77777777" w:rsidR="00DE051C" w:rsidRPr="008E55CA" w:rsidRDefault="00DE051C" w:rsidP="00DE051C">
            <w:pPr>
              <w:jc w:val="center"/>
              <w:rPr>
                <w:rFonts w:ascii="Montserrat" w:hAnsi="Montserrat"/>
                <w:sz w:val="20"/>
                <w:szCs w:val="20"/>
              </w:rPr>
            </w:pPr>
          </w:p>
        </w:tc>
        <w:tc>
          <w:tcPr>
            <w:tcW w:w="1701" w:type="dxa"/>
            <w:vMerge/>
            <w:shd w:val="clear" w:color="auto" w:fill="auto"/>
            <w:vAlign w:val="center"/>
          </w:tcPr>
          <w:p w14:paraId="0EFFF25A" w14:textId="77777777" w:rsidR="00DE051C" w:rsidRPr="00A30E0F" w:rsidRDefault="00DE051C" w:rsidP="00DE051C">
            <w:pPr>
              <w:jc w:val="center"/>
              <w:rPr>
                <w:rFonts w:ascii="Montserrat" w:hAnsi="Montserrat"/>
                <w:sz w:val="20"/>
                <w:szCs w:val="20"/>
              </w:rPr>
            </w:pPr>
          </w:p>
        </w:tc>
      </w:tr>
      <w:tr w:rsidR="00DE051C" w:rsidRPr="00412140" w14:paraId="0CD0E6B3" w14:textId="77777777" w:rsidTr="00505984">
        <w:trPr>
          <w:trHeight w:val="640"/>
        </w:trPr>
        <w:tc>
          <w:tcPr>
            <w:tcW w:w="1134" w:type="dxa"/>
            <w:vMerge w:val="restart"/>
            <w:shd w:val="clear" w:color="auto" w:fill="auto"/>
            <w:vAlign w:val="center"/>
          </w:tcPr>
          <w:p w14:paraId="6BA627AE" w14:textId="6E7B4B87" w:rsidR="00DE051C" w:rsidRDefault="00DE051C" w:rsidP="00DE051C">
            <w:pPr>
              <w:jc w:val="center"/>
              <w:rPr>
                <w:rFonts w:ascii="Montserrat" w:hAnsi="Montserrat"/>
                <w:sz w:val="20"/>
                <w:szCs w:val="20"/>
              </w:rPr>
            </w:pPr>
            <w:r>
              <w:rPr>
                <w:rFonts w:ascii="Montserrat" w:hAnsi="Montserrat"/>
                <w:sz w:val="20"/>
                <w:szCs w:val="20"/>
              </w:rPr>
              <w:t>2</w:t>
            </w:r>
            <w:r w:rsidR="00AC0729">
              <w:rPr>
                <w:rFonts w:ascii="Montserrat" w:hAnsi="Montserrat"/>
                <w:sz w:val="20"/>
                <w:szCs w:val="20"/>
              </w:rPr>
              <w:t>1</w:t>
            </w:r>
          </w:p>
        </w:tc>
        <w:tc>
          <w:tcPr>
            <w:tcW w:w="2268" w:type="dxa"/>
            <w:gridSpan w:val="2"/>
            <w:vMerge w:val="restart"/>
            <w:shd w:val="clear" w:color="auto" w:fill="auto"/>
            <w:vAlign w:val="center"/>
          </w:tcPr>
          <w:p w14:paraId="604D223D" w14:textId="574A77EC" w:rsidR="00DE051C" w:rsidRPr="008E55CA" w:rsidRDefault="00DE051C" w:rsidP="00DE051C">
            <w:pPr>
              <w:jc w:val="center"/>
              <w:rPr>
                <w:rFonts w:ascii="Montserrat" w:hAnsi="Montserrat"/>
                <w:sz w:val="20"/>
                <w:szCs w:val="20"/>
              </w:rPr>
            </w:pPr>
            <w:r w:rsidRPr="008E55CA">
              <w:rPr>
                <w:rFonts w:ascii="Montserrat" w:hAnsi="Montserrat"/>
                <w:sz w:val="20"/>
                <w:szCs w:val="20"/>
              </w:rPr>
              <w:t>Veracruz</w:t>
            </w:r>
          </w:p>
        </w:tc>
        <w:tc>
          <w:tcPr>
            <w:tcW w:w="2618" w:type="dxa"/>
            <w:gridSpan w:val="2"/>
            <w:shd w:val="clear" w:color="auto" w:fill="auto"/>
            <w:vAlign w:val="center"/>
          </w:tcPr>
          <w:p w14:paraId="0A276AE2" w14:textId="04A3E659" w:rsidR="00DE051C" w:rsidRDefault="00DE051C" w:rsidP="00DE051C">
            <w:pPr>
              <w:jc w:val="center"/>
              <w:rPr>
                <w:rFonts w:ascii="Montserrat" w:hAnsi="Montserrat"/>
                <w:sz w:val="20"/>
                <w:szCs w:val="20"/>
              </w:rPr>
            </w:pPr>
            <w:r>
              <w:rPr>
                <w:rFonts w:ascii="Montserrat" w:hAnsi="Montserrat"/>
                <w:sz w:val="20"/>
                <w:szCs w:val="20"/>
              </w:rPr>
              <w:t>Hospedaje permanente</w:t>
            </w:r>
          </w:p>
        </w:tc>
        <w:tc>
          <w:tcPr>
            <w:tcW w:w="1843" w:type="dxa"/>
            <w:gridSpan w:val="2"/>
            <w:vMerge w:val="restart"/>
            <w:shd w:val="clear" w:color="auto" w:fill="auto"/>
            <w:vAlign w:val="center"/>
          </w:tcPr>
          <w:p w14:paraId="253C2915" w14:textId="6B3F1C6F" w:rsidR="00DE051C" w:rsidRPr="008E55CA" w:rsidRDefault="00DE051C" w:rsidP="00DE051C">
            <w:pPr>
              <w:jc w:val="center"/>
              <w:rPr>
                <w:rFonts w:ascii="Montserrat" w:hAnsi="Montserrat"/>
                <w:sz w:val="20"/>
                <w:szCs w:val="20"/>
              </w:rPr>
            </w:pPr>
            <w:r w:rsidRPr="008E55CA">
              <w:rPr>
                <w:rFonts w:ascii="Montserrat" w:hAnsi="Montserrat"/>
                <w:sz w:val="20"/>
                <w:szCs w:val="20"/>
              </w:rPr>
              <w:t>80</w:t>
            </w:r>
          </w:p>
        </w:tc>
        <w:tc>
          <w:tcPr>
            <w:tcW w:w="1701" w:type="dxa"/>
            <w:vMerge w:val="restart"/>
            <w:shd w:val="clear" w:color="auto" w:fill="auto"/>
            <w:vAlign w:val="center"/>
          </w:tcPr>
          <w:p w14:paraId="1000E153" w14:textId="6F32D1AC" w:rsidR="00DE051C" w:rsidRPr="00A30E0F" w:rsidRDefault="00DE051C" w:rsidP="00DE051C">
            <w:pPr>
              <w:jc w:val="center"/>
              <w:rPr>
                <w:rFonts w:ascii="Montserrat" w:hAnsi="Montserrat"/>
                <w:sz w:val="20"/>
                <w:szCs w:val="20"/>
              </w:rPr>
            </w:pPr>
            <w:r w:rsidRPr="00A30E0F">
              <w:rPr>
                <w:rFonts w:ascii="Montserrat" w:hAnsi="Montserrat"/>
                <w:sz w:val="20"/>
                <w:szCs w:val="20"/>
              </w:rPr>
              <w:t>200</w:t>
            </w:r>
          </w:p>
        </w:tc>
      </w:tr>
      <w:tr w:rsidR="00DE051C" w:rsidRPr="00412140" w14:paraId="036CD256" w14:textId="77777777" w:rsidTr="00505984">
        <w:trPr>
          <w:trHeight w:val="640"/>
        </w:trPr>
        <w:tc>
          <w:tcPr>
            <w:tcW w:w="1134" w:type="dxa"/>
            <w:vMerge/>
            <w:shd w:val="clear" w:color="auto" w:fill="auto"/>
            <w:vAlign w:val="center"/>
          </w:tcPr>
          <w:p w14:paraId="78C9BBCF" w14:textId="77777777" w:rsidR="00DE051C" w:rsidRDefault="00DE051C" w:rsidP="00DE051C">
            <w:pPr>
              <w:jc w:val="center"/>
              <w:rPr>
                <w:rFonts w:ascii="Montserrat" w:hAnsi="Montserrat"/>
                <w:sz w:val="20"/>
                <w:szCs w:val="20"/>
              </w:rPr>
            </w:pPr>
          </w:p>
        </w:tc>
        <w:tc>
          <w:tcPr>
            <w:tcW w:w="2268" w:type="dxa"/>
            <w:gridSpan w:val="2"/>
            <w:vMerge/>
            <w:shd w:val="clear" w:color="auto" w:fill="auto"/>
            <w:vAlign w:val="center"/>
          </w:tcPr>
          <w:p w14:paraId="6E36F72C" w14:textId="77777777" w:rsidR="00DE051C" w:rsidRPr="008E55CA" w:rsidRDefault="00DE051C" w:rsidP="00DE051C">
            <w:pPr>
              <w:jc w:val="center"/>
              <w:rPr>
                <w:rFonts w:ascii="Montserrat" w:hAnsi="Montserrat"/>
                <w:sz w:val="20"/>
                <w:szCs w:val="20"/>
              </w:rPr>
            </w:pPr>
          </w:p>
        </w:tc>
        <w:tc>
          <w:tcPr>
            <w:tcW w:w="2618" w:type="dxa"/>
            <w:gridSpan w:val="2"/>
            <w:shd w:val="clear" w:color="auto" w:fill="auto"/>
            <w:vAlign w:val="center"/>
          </w:tcPr>
          <w:p w14:paraId="4DB5404E" w14:textId="1EC88D05" w:rsidR="00DE051C" w:rsidRDefault="00DE051C" w:rsidP="00DE051C">
            <w:pPr>
              <w:jc w:val="center"/>
              <w:rPr>
                <w:rFonts w:ascii="Montserrat" w:hAnsi="Montserrat"/>
                <w:sz w:val="20"/>
                <w:szCs w:val="20"/>
              </w:rPr>
            </w:pPr>
            <w:r>
              <w:rPr>
                <w:rFonts w:ascii="Montserrat" w:hAnsi="Montserrat"/>
                <w:sz w:val="20"/>
                <w:szCs w:val="20"/>
              </w:rPr>
              <w:t>Hospedaje temporal</w:t>
            </w:r>
          </w:p>
        </w:tc>
        <w:tc>
          <w:tcPr>
            <w:tcW w:w="1843" w:type="dxa"/>
            <w:gridSpan w:val="2"/>
            <w:vMerge/>
            <w:shd w:val="clear" w:color="auto" w:fill="auto"/>
            <w:vAlign w:val="center"/>
          </w:tcPr>
          <w:p w14:paraId="3D70CAC6" w14:textId="77777777" w:rsidR="00DE051C" w:rsidRPr="008E55CA" w:rsidRDefault="00DE051C" w:rsidP="00DE051C">
            <w:pPr>
              <w:jc w:val="center"/>
              <w:rPr>
                <w:rFonts w:ascii="Montserrat" w:hAnsi="Montserrat"/>
                <w:sz w:val="20"/>
                <w:szCs w:val="20"/>
              </w:rPr>
            </w:pPr>
          </w:p>
        </w:tc>
        <w:tc>
          <w:tcPr>
            <w:tcW w:w="1701" w:type="dxa"/>
            <w:vMerge/>
            <w:shd w:val="clear" w:color="auto" w:fill="auto"/>
            <w:vAlign w:val="center"/>
          </w:tcPr>
          <w:p w14:paraId="2B1FF0FD" w14:textId="77777777" w:rsidR="00DE051C" w:rsidRPr="00A30E0F" w:rsidRDefault="00DE051C" w:rsidP="00DE051C">
            <w:pPr>
              <w:jc w:val="center"/>
              <w:rPr>
                <w:rFonts w:ascii="Montserrat" w:hAnsi="Montserrat"/>
                <w:sz w:val="20"/>
                <w:szCs w:val="20"/>
              </w:rPr>
            </w:pPr>
          </w:p>
        </w:tc>
      </w:tr>
      <w:tr w:rsidR="00DE051C" w:rsidRPr="00412140" w14:paraId="448B22E7" w14:textId="77777777" w:rsidTr="00505984">
        <w:trPr>
          <w:trHeight w:val="640"/>
        </w:trPr>
        <w:tc>
          <w:tcPr>
            <w:tcW w:w="1134" w:type="dxa"/>
            <w:vMerge/>
            <w:shd w:val="clear" w:color="auto" w:fill="auto"/>
            <w:vAlign w:val="center"/>
          </w:tcPr>
          <w:p w14:paraId="089FB8A6" w14:textId="77777777" w:rsidR="00DE051C" w:rsidRDefault="00DE051C" w:rsidP="00DE051C">
            <w:pPr>
              <w:jc w:val="center"/>
              <w:rPr>
                <w:rFonts w:ascii="Montserrat" w:hAnsi="Montserrat"/>
                <w:sz w:val="20"/>
                <w:szCs w:val="20"/>
              </w:rPr>
            </w:pPr>
          </w:p>
        </w:tc>
        <w:tc>
          <w:tcPr>
            <w:tcW w:w="2268" w:type="dxa"/>
            <w:gridSpan w:val="2"/>
            <w:vMerge/>
            <w:shd w:val="clear" w:color="auto" w:fill="auto"/>
            <w:vAlign w:val="center"/>
          </w:tcPr>
          <w:p w14:paraId="727B700C" w14:textId="77777777" w:rsidR="00DE051C" w:rsidRPr="008E55CA" w:rsidRDefault="00DE051C" w:rsidP="00DE051C">
            <w:pPr>
              <w:jc w:val="center"/>
              <w:rPr>
                <w:rFonts w:ascii="Montserrat" w:hAnsi="Montserrat"/>
                <w:sz w:val="20"/>
                <w:szCs w:val="20"/>
              </w:rPr>
            </w:pPr>
          </w:p>
        </w:tc>
        <w:tc>
          <w:tcPr>
            <w:tcW w:w="2618" w:type="dxa"/>
            <w:gridSpan w:val="2"/>
            <w:shd w:val="clear" w:color="auto" w:fill="auto"/>
            <w:vAlign w:val="center"/>
          </w:tcPr>
          <w:p w14:paraId="048681F6" w14:textId="0ED6C47F" w:rsidR="00DE051C" w:rsidRDefault="00DE051C" w:rsidP="00DE051C">
            <w:pPr>
              <w:jc w:val="center"/>
              <w:rPr>
                <w:rFonts w:ascii="Montserrat" w:hAnsi="Montserrat"/>
                <w:sz w:val="20"/>
                <w:szCs w:val="20"/>
              </w:rPr>
            </w:pPr>
            <w:r>
              <w:rPr>
                <w:rFonts w:ascii="Montserrat" w:hAnsi="Montserrat"/>
                <w:sz w:val="20"/>
                <w:szCs w:val="20"/>
              </w:rPr>
              <w:t xml:space="preserve">Alimentación </w:t>
            </w:r>
            <w:r>
              <w:rPr>
                <w:rFonts w:ascii="Montserrat" w:hAnsi="Montserrat"/>
                <w:sz w:val="20"/>
                <w:szCs w:val="20"/>
              </w:rPr>
              <w:br/>
              <w:t>(3 tiempos)</w:t>
            </w:r>
          </w:p>
        </w:tc>
        <w:tc>
          <w:tcPr>
            <w:tcW w:w="1843" w:type="dxa"/>
            <w:gridSpan w:val="2"/>
            <w:vMerge/>
            <w:shd w:val="clear" w:color="auto" w:fill="auto"/>
            <w:vAlign w:val="center"/>
          </w:tcPr>
          <w:p w14:paraId="373468C0" w14:textId="77777777" w:rsidR="00DE051C" w:rsidRPr="008E55CA" w:rsidRDefault="00DE051C" w:rsidP="00DE051C">
            <w:pPr>
              <w:jc w:val="center"/>
              <w:rPr>
                <w:rFonts w:ascii="Montserrat" w:hAnsi="Montserrat"/>
                <w:sz w:val="20"/>
                <w:szCs w:val="20"/>
              </w:rPr>
            </w:pPr>
          </w:p>
        </w:tc>
        <w:tc>
          <w:tcPr>
            <w:tcW w:w="1701" w:type="dxa"/>
            <w:vMerge/>
            <w:shd w:val="clear" w:color="auto" w:fill="auto"/>
            <w:vAlign w:val="center"/>
          </w:tcPr>
          <w:p w14:paraId="70A351EF" w14:textId="77777777" w:rsidR="00DE051C" w:rsidRPr="00A30E0F" w:rsidRDefault="00DE051C" w:rsidP="00DE051C">
            <w:pPr>
              <w:jc w:val="center"/>
              <w:rPr>
                <w:rFonts w:ascii="Montserrat" w:hAnsi="Montserrat"/>
                <w:sz w:val="20"/>
                <w:szCs w:val="20"/>
              </w:rPr>
            </w:pPr>
          </w:p>
        </w:tc>
      </w:tr>
      <w:tr w:rsidR="00DE051C" w:rsidRPr="00412140" w14:paraId="2E23AD9D" w14:textId="77777777" w:rsidTr="00505984">
        <w:trPr>
          <w:trHeight w:val="640"/>
        </w:trPr>
        <w:tc>
          <w:tcPr>
            <w:tcW w:w="1134" w:type="dxa"/>
            <w:vMerge/>
            <w:shd w:val="clear" w:color="auto" w:fill="auto"/>
            <w:vAlign w:val="center"/>
          </w:tcPr>
          <w:p w14:paraId="10A57068" w14:textId="77777777" w:rsidR="00DE051C" w:rsidRDefault="00DE051C" w:rsidP="00DE051C">
            <w:pPr>
              <w:jc w:val="center"/>
              <w:rPr>
                <w:rFonts w:ascii="Montserrat" w:hAnsi="Montserrat"/>
                <w:sz w:val="20"/>
                <w:szCs w:val="20"/>
              </w:rPr>
            </w:pPr>
          </w:p>
        </w:tc>
        <w:tc>
          <w:tcPr>
            <w:tcW w:w="2268" w:type="dxa"/>
            <w:gridSpan w:val="2"/>
            <w:vMerge/>
            <w:shd w:val="clear" w:color="auto" w:fill="auto"/>
            <w:vAlign w:val="center"/>
          </w:tcPr>
          <w:p w14:paraId="35D6009A" w14:textId="77777777" w:rsidR="00DE051C" w:rsidRPr="008E55CA" w:rsidRDefault="00DE051C" w:rsidP="00DE051C">
            <w:pPr>
              <w:jc w:val="center"/>
              <w:rPr>
                <w:rFonts w:ascii="Montserrat" w:hAnsi="Montserrat"/>
                <w:sz w:val="20"/>
                <w:szCs w:val="20"/>
              </w:rPr>
            </w:pPr>
          </w:p>
        </w:tc>
        <w:tc>
          <w:tcPr>
            <w:tcW w:w="2618" w:type="dxa"/>
            <w:gridSpan w:val="2"/>
            <w:shd w:val="clear" w:color="auto" w:fill="auto"/>
            <w:vAlign w:val="center"/>
          </w:tcPr>
          <w:p w14:paraId="6DE1DDF9" w14:textId="603D0125" w:rsidR="00DE051C" w:rsidRDefault="00DE051C" w:rsidP="00DE051C">
            <w:pPr>
              <w:jc w:val="center"/>
              <w:rPr>
                <w:rFonts w:ascii="Montserrat" w:hAnsi="Montserrat"/>
                <w:sz w:val="20"/>
                <w:szCs w:val="20"/>
              </w:rPr>
            </w:pPr>
            <w:r>
              <w:rPr>
                <w:rFonts w:ascii="Montserrat" w:hAnsi="Montserrat"/>
                <w:sz w:val="20"/>
                <w:szCs w:val="20"/>
              </w:rPr>
              <w:t>Transporte terrestre permanente (viaje redondo)</w:t>
            </w:r>
          </w:p>
        </w:tc>
        <w:tc>
          <w:tcPr>
            <w:tcW w:w="1843" w:type="dxa"/>
            <w:gridSpan w:val="2"/>
            <w:vMerge/>
            <w:shd w:val="clear" w:color="auto" w:fill="auto"/>
            <w:vAlign w:val="center"/>
          </w:tcPr>
          <w:p w14:paraId="0D0D84FC" w14:textId="77777777" w:rsidR="00DE051C" w:rsidRPr="008E55CA" w:rsidRDefault="00DE051C" w:rsidP="00DE051C">
            <w:pPr>
              <w:jc w:val="center"/>
              <w:rPr>
                <w:rFonts w:ascii="Montserrat" w:hAnsi="Montserrat"/>
                <w:sz w:val="20"/>
                <w:szCs w:val="20"/>
              </w:rPr>
            </w:pPr>
          </w:p>
        </w:tc>
        <w:tc>
          <w:tcPr>
            <w:tcW w:w="1701" w:type="dxa"/>
            <w:vMerge/>
            <w:shd w:val="clear" w:color="auto" w:fill="auto"/>
            <w:vAlign w:val="center"/>
          </w:tcPr>
          <w:p w14:paraId="5AB35DD5" w14:textId="77777777" w:rsidR="00DE051C" w:rsidRPr="00A30E0F" w:rsidRDefault="00DE051C" w:rsidP="00DE051C">
            <w:pPr>
              <w:jc w:val="center"/>
              <w:rPr>
                <w:rFonts w:ascii="Montserrat" w:hAnsi="Montserrat"/>
                <w:sz w:val="20"/>
                <w:szCs w:val="20"/>
              </w:rPr>
            </w:pPr>
          </w:p>
        </w:tc>
      </w:tr>
      <w:tr w:rsidR="00DE051C" w:rsidRPr="00412140" w14:paraId="15853EAC" w14:textId="77777777" w:rsidTr="00505984">
        <w:trPr>
          <w:trHeight w:val="640"/>
        </w:trPr>
        <w:tc>
          <w:tcPr>
            <w:tcW w:w="1134" w:type="dxa"/>
            <w:vMerge/>
            <w:shd w:val="clear" w:color="auto" w:fill="auto"/>
            <w:vAlign w:val="center"/>
          </w:tcPr>
          <w:p w14:paraId="30288431" w14:textId="77777777" w:rsidR="00DE051C" w:rsidRDefault="00DE051C" w:rsidP="00DE051C">
            <w:pPr>
              <w:jc w:val="center"/>
              <w:rPr>
                <w:rFonts w:ascii="Montserrat" w:hAnsi="Montserrat"/>
                <w:sz w:val="20"/>
                <w:szCs w:val="20"/>
              </w:rPr>
            </w:pPr>
          </w:p>
        </w:tc>
        <w:tc>
          <w:tcPr>
            <w:tcW w:w="2268" w:type="dxa"/>
            <w:gridSpan w:val="2"/>
            <w:vMerge/>
            <w:shd w:val="clear" w:color="auto" w:fill="auto"/>
            <w:vAlign w:val="center"/>
          </w:tcPr>
          <w:p w14:paraId="1D642950" w14:textId="77777777" w:rsidR="00DE051C" w:rsidRPr="008E55CA" w:rsidRDefault="00DE051C" w:rsidP="00DE051C">
            <w:pPr>
              <w:jc w:val="center"/>
              <w:rPr>
                <w:rFonts w:ascii="Montserrat" w:hAnsi="Montserrat"/>
                <w:sz w:val="20"/>
                <w:szCs w:val="20"/>
              </w:rPr>
            </w:pPr>
          </w:p>
        </w:tc>
        <w:tc>
          <w:tcPr>
            <w:tcW w:w="2618" w:type="dxa"/>
            <w:gridSpan w:val="2"/>
            <w:shd w:val="clear" w:color="auto" w:fill="auto"/>
            <w:vAlign w:val="center"/>
          </w:tcPr>
          <w:p w14:paraId="2691AFEA" w14:textId="1F61CD72" w:rsidR="00DE051C" w:rsidRDefault="00DE051C" w:rsidP="00DE051C">
            <w:pPr>
              <w:jc w:val="center"/>
              <w:rPr>
                <w:rFonts w:ascii="Montserrat" w:hAnsi="Montserrat"/>
                <w:sz w:val="20"/>
                <w:szCs w:val="20"/>
              </w:rPr>
            </w:pPr>
            <w:r>
              <w:rPr>
                <w:rFonts w:ascii="Montserrat" w:hAnsi="Montserrat"/>
                <w:sz w:val="20"/>
                <w:szCs w:val="20"/>
              </w:rPr>
              <w:t>Transporte terrestre temporal (Extracción, dispersión o reubicación)</w:t>
            </w:r>
          </w:p>
        </w:tc>
        <w:tc>
          <w:tcPr>
            <w:tcW w:w="1843" w:type="dxa"/>
            <w:gridSpan w:val="2"/>
            <w:vMerge/>
            <w:shd w:val="clear" w:color="auto" w:fill="auto"/>
            <w:vAlign w:val="center"/>
          </w:tcPr>
          <w:p w14:paraId="3E167348" w14:textId="77777777" w:rsidR="00DE051C" w:rsidRPr="008E55CA" w:rsidRDefault="00DE051C" w:rsidP="00DE051C">
            <w:pPr>
              <w:jc w:val="center"/>
              <w:rPr>
                <w:rFonts w:ascii="Montserrat" w:hAnsi="Montserrat"/>
                <w:sz w:val="20"/>
                <w:szCs w:val="20"/>
              </w:rPr>
            </w:pPr>
          </w:p>
        </w:tc>
        <w:tc>
          <w:tcPr>
            <w:tcW w:w="1701" w:type="dxa"/>
            <w:vMerge/>
            <w:shd w:val="clear" w:color="auto" w:fill="auto"/>
            <w:vAlign w:val="center"/>
          </w:tcPr>
          <w:p w14:paraId="7E5171BC" w14:textId="77777777" w:rsidR="00DE051C" w:rsidRPr="00A30E0F" w:rsidRDefault="00DE051C" w:rsidP="00DE051C">
            <w:pPr>
              <w:jc w:val="center"/>
              <w:rPr>
                <w:rFonts w:ascii="Montserrat" w:hAnsi="Montserrat"/>
                <w:sz w:val="20"/>
                <w:szCs w:val="20"/>
              </w:rPr>
            </w:pPr>
          </w:p>
        </w:tc>
      </w:tr>
      <w:tr w:rsidR="00AC0729" w:rsidRPr="00412140" w14:paraId="7EEC3EC6" w14:textId="77777777" w:rsidTr="00505984">
        <w:trPr>
          <w:trHeight w:val="640"/>
        </w:trPr>
        <w:tc>
          <w:tcPr>
            <w:tcW w:w="1134" w:type="dxa"/>
            <w:vMerge w:val="restart"/>
            <w:shd w:val="clear" w:color="auto" w:fill="auto"/>
            <w:vAlign w:val="center"/>
          </w:tcPr>
          <w:p w14:paraId="13BF2929" w14:textId="64D70240" w:rsidR="00AC0729" w:rsidRDefault="00AC0729" w:rsidP="00AC0729">
            <w:pPr>
              <w:jc w:val="center"/>
              <w:rPr>
                <w:rFonts w:ascii="Montserrat" w:hAnsi="Montserrat"/>
                <w:sz w:val="20"/>
                <w:szCs w:val="20"/>
              </w:rPr>
            </w:pPr>
            <w:r>
              <w:rPr>
                <w:rFonts w:ascii="Montserrat" w:hAnsi="Montserrat"/>
                <w:sz w:val="20"/>
                <w:szCs w:val="20"/>
              </w:rPr>
              <w:t>22</w:t>
            </w:r>
          </w:p>
        </w:tc>
        <w:tc>
          <w:tcPr>
            <w:tcW w:w="2268" w:type="dxa"/>
            <w:gridSpan w:val="2"/>
            <w:vMerge w:val="restart"/>
            <w:shd w:val="clear" w:color="auto" w:fill="auto"/>
            <w:vAlign w:val="center"/>
          </w:tcPr>
          <w:p w14:paraId="279AB62E" w14:textId="745643B6" w:rsidR="00AC0729" w:rsidRPr="008E55CA" w:rsidRDefault="00AC0729" w:rsidP="00AC0729">
            <w:pPr>
              <w:jc w:val="center"/>
              <w:rPr>
                <w:rFonts w:ascii="Montserrat" w:hAnsi="Montserrat"/>
                <w:sz w:val="20"/>
                <w:szCs w:val="20"/>
              </w:rPr>
            </w:pPr>
            <w:r>
              <w:rPr>
                <w:rFonts w:ascii="Montserrat" w:hAnsi="Montserrat"/>
                <w:sz w:val="20"/>
                <w:szCs w:val="20"/>
              </w:rPr>
              <w:t>Yucatán</w:t>
            </w:r>
          </w:p>
        </w:tc>
        <w:tc>
          <w:tcPr>
            <w:tcW w:w="2618" w:type="dxa"/>
            <w:gridSpan w:val="2"/>
            <w:shd w:val="clear" w:color="auto" w:fill="auto"/>
            <w:vAlign w:val="center"/>
          </w:tcPr>
          <w:p w14:paraId="754BC399" w14:textId="1AAAB2EA" w:rsidR="00AC0729" w:rsidRDefault="00AC0729" w:rsidP="00AC0729">
            <w:pPr>
              <w:jc w:val="center"/>
              <w:rPr>
                <w:rFonts w:ascii="Montserrat" w:hAnsi="Montserrat"/>
                <w:sz w:val="20"/>
                <w:szCs w:val="20"/>
              </w:rPr>
            </w:pPr>
            <w:r>
              <w:rPr>
                <w:rFonts w:ascii="Montserrat" w:hAnsi="Montserrat"/>
                <w:sz w:val="20"/>
                <w:szCs w:val="20"/>
              </w:rPr>
              <w:t>Hospedaje permanente</w:t>
            </w:r>
          </w:p>
        </w:tc>
        <w:tc>
          <w:tcPr>
            <w:tcW w:w="1843" w:type="dxa"/>
            <w:gridSpan w:val="2"/>
            <w:vMerge w:val="restart"/>
            <w:shd w:val="clear" w:color="auto" w:fill="auto"/>
            <w:vAlign w:val="center"/>
          </w:tcPr>
          <w:p w14:paraId="769BA9F5" w14:textId="6BA63098" w:rsidR="00AC0729" w:rsidRPr="008E55CA" w:rsidRDefault="00AC0729" w:rsidP="00AC0729">
            <w:pPr>
              <w:jc w:val="center"/>
              <w:rPr>
                <w:rFonts w:ascii="Montserrat" w:hAnsi="Montserrat"/>
                <w:sz w:val="20"/>
                <w:szCs w:val="20"/>
              </w:rPr>
            </w:pPr>
            <w:r>
              <w:rPr>
                <w:rFonts w:ascii="Montserrat" w:hAnsi="Montserrat"/>
                <w:sz w:val="20"/>
                <w:szCs w:val="20"/>
              </w:rPr>
              <w:t>10</w:t>
            </w:r>
          </w:p>
        </w:tc>
        <w:tc>
          <w:tcPr>
            <w:tcW w:w="1701" w:type="dxa"/>
            <w:vMerge w:val="restart"/>
            <w:shd w:val="clear" w:color="auto" w:fill="auto"/>
            <w:vAlign w:val="center"/>
          </w:tcPr>
          <w:p w14:paraId="4CD41311" w14:textId="4A02C50D" w:rsidR="00AC0729" w:rsidRPr="00A30E0F" w:rsidRDefault="00AC0729" w:rsidP="00AC0729">
            <w:pPr>
              <w:jc w:val="center"/>
              <w:rPr>
                <w:rFonts w:ascii="Montserrat" w:hAnsi="Montserrat"/>
                <w:sz w:val="20"/>
                <w:szCs w:val="20"/>
              </w:rPr>
            </w:pPr>
            <w:r>
              <w:rPr>
                <w:rFonts w:ascii="Montserrat" w:hAnsi="Montserrat"/>
                <w:sz w:val="20"/>
                <w:szCs w:val="20"/>
              </w:rPr>
              <w:t>23</w:t>
            </w:r>
          </w:p>
        </w:tc>
      </w:tr>
      <w:tr w:rsidR="00AC0729" w:rsidRPr="00412140" w14:paraId="489C1481" w14:textId="77777777" w:rsidTr="00505984">
        <w:trPr>
          <w:trHeight w:val="640"/>
        </w:trPr>
        <w:tc>
          <w:tcPr>
            <w:tcW w:w="1134" w:type="dxa"/>
            <w:vMerge/>
            <w:shd w:val="clear" w:color="auto" w:fill="auto"/>
            <w:vAlign w:val="center"/>
          </w:tcPr>
          <w:p w14:paraId="78E9B238" w14:textId="77777777" w:rsidR="00AC0729" w:rsidRDefault="00AC0729" w:rsidP="00AC0729">
            <w:pPr>
              <w:jc w:val="center"/>
              <w:rPr>
                <w:rFonts w:ascii="Montserrat" w:hAnsi="Montserrat"/>
                <w:sz w:val="20"/>
                <w:szCs w:val="20"/>
              </w:rPr>
            </w:pPr>
          </w:p>
        </w:tc>
        <w:tc>
          <w:tcPr>
            <w:tcW w:w="2268" w:type="dxa"/>
            <w:gridSpan w:val="2"/>
            <w:vMerge/>
            <w:shd w:val="clear" w:color="auto" w:fill="auto"/>
            <w:vAlign w:val="center"/>
          </w:tcPr>
          <w:p w14:paraId="38671417" w14:textId="77777777" w:rsidR="00AC0729" w:rsidRPr="008E55CA" w:rsidRDefault="00AC0729" w:rsidP="00AC0729">
            <w:pPr>
              <w:jc w:val="center"/>
              <w:rPr>
                <w:rFonts w:ascii="Montserrat" w:hAnsi="Montserrat"/>
                <w:sz w:val="20"/>
                <w:szCs w:val="20"/>
              </w:rPr>
            </w:pPr>
          </w:p>
        </w:tc>
        <w:tc>
          <w:tcPr>
            <w:tcW w:w="2618" w:type="dxa"/>
            <w:gridSpan w:val="2"/>
            <w:shd w:val="clear" w:color="auto" w:fill="auto"/>
            <w:vAlign w:val="center"/>
          </w:tcPr>
          <w:p w14:paraId="657A9909" w14:textId="219E7036" w:rsidR="00AC0729" w:rsidRDefault="00AC0729" w:rsidP="00AC0729">
            <w:pPr>
              <w:jc w:val="center"/>
              <w:rPr>
                <w:rFonts w:ascii="Montserrat" w:hAnsi="Montserrat"/>
                <w:sz w:val="20"/>
                <w:szCs w:val="20"/>
              </w:rPr>
            </w:pPr>
            <w:r>
              <w:rPr>
                <w:rFonts w:ascii="Montserrat" w:hAnsi="Montserrat"/>
                <w:sz w:val="20"/>
                <w:szCs w:val="20"/>
              </w:rPr>
              <w:t>Hospedaje temporal</w:t>
            </w:r>
          </w:p>
        </w:tc>
        <w:tc>
          <w:tcPr>
            <w:tcW w:w="1843" w:type="dxa"/>
            <w:gridSpan w:val="2"/>
            <w:vMerge/>
            <w:shd w:val="clear" w:color="auto" w:fill="auto"/>
            <w:vAlign w:val="center"/>
          </w:tcPr>
          <w:p w14:paraId="2B4DD094" w14:textId="77777777" w:rsidR="00AC0729" w:rsidRPr="008E55CA" w:rsidRDefault="00AC0729" w:rsidP="00AC0729">
            <w:pPr>
              <w:jc w:val="center"/>
              <w:rPr>
                <w:rFonts w:ascii="Montserrat" w:hAnsi="Montserrat"/>
                <w:sz w:val="20"/>
                <w:szCs w:val="20"/>
              </w:rPr>
            </w:pPr>
          </w:p>
        </w:tc>
        <w:tc>
          <w:tcPr>
            <w:tcW w:w="1701" w:type="dxa"/>
            <w:vMerge/>
            <w:shd w:val="clear" w:color="auto" w:fill="auto"/>
            <w:vAlign w:val="center"/>
          </w:tcPr>
          <w:p w14:paraId="63477D3A" w14:textId="77777777" w:rsidR="00AC0729" w:rsidRPr="00A30E0F" w:rsidRDefault="00AC0729" w:rsidP="00AC0729">
            <w:pPr>
              <w:jc w:val="center"/>
              <w:rPr>
                <w:rFonts w:ascii="Montserrat" w:hAnsi="Montserrat"/>
                <w:sz w:val="20"/>
                <w:szCs w:val="20"/>
              </w:rPr>
            </w:pPr>
          </w:p>
        </w:tc>
      </w:tr>
      <w:tr w:rsidR="00AC0729" w:rsidRPr="00412140" w14:paraId="0435F6B2" w14:textId="77777777" w:rsidTr="00505984">
        <w:trPr>
          <w:trHeight w:val="640"/>
        </w:trPr>
        <w:tc>
          <w:tcPr>
            <w:tcW w:w="1134" w:type="dxa"/>
            <w:vMerge/>
            <w:shd w:val="clear" w:color="auto" w:fill="auto"/>
            <w:vAlign w:val="center"/>
          </w:tcPr>
          <w:p w14:paraId="2FA1CA6B" w14:textId="77777777" w:rsidR="00AC0729" w:rsidRDefault="00AC0729" w:rsidP="00AC0729">
            <w:pPr>
              <w:jc w:val="center"/>
              <w:rPr>
                <w:rFonts w:ascii="Montserrat" w:hAnsi="Montserrat"/>
                <w:sz w:val="20"/>
                <w:szCs w:val="20"/>
              </w:rPr>
            </w:pPr>
          </w:p>
        </w:tc>
        <w:tc>
          <w:tcPr>
            <w:tcW w:w="2268" w:type="dxa"/>
            <w:gridSpan w:val="2"/>
            <w:vMerge/>
            <w:shd w:val="clear" w:color="auto" w:fill="auto"/>
            <w:vAlign w:val="center"/>
          </w:tcPr>
          <w:p w14:paraId="6CDF3CEA" w14:textId="77777777" w:rsidR="00AC0729" w:rsidRPr="008E55CA" w:rsidRDefault="00AC0729" w:rsidP="00AC0729">
            <w:pPr>
              <w:jc w:val="center"/>
              <w:rPr>
                <w:rFonts w:ascii="Montserrat" w:hAnsi="Montserrat"/>
                <w:sz w:val="20"/>
                <w:szCs w:val="20"/>
              </w:rPr>
            </w:pPr>
          </w:p>
        </w:tc>
        <w:tc>
          <w:tcPr>
            <w:tcW w:w="2618" w:type="dxa"/>
            <w:gridSpan w:val="2"/>
            <w:shd w:val="clear" w:color="auto" w:fill="auto"/>
            <w:vAlign w:val="center"/>
          </w:tcPr>
          <w:p w14:paraId="4B30D93D" w14:textId="564379BE" w:rsidR="00AC0729" w:rsidRDefault="00AC0729" w:rsidP="00AC0729">
            <w:pPr>
              <w:jc w:val="center"/>
              <w:rPr>
                <w:rFonts w:ascii="Montserrat" w:hAnsi="Montserrat"/>
                <w:sz w:val="20"/>
                <w:szCs w:val="20"/>
              </w:rPr>
            </w:pPr>
            <w:r>
              <w:rPr>
                <w:rFonts w:ascii="Montserrat" w:hAnsi="Montserrat"/>
                <w:sz w:val="20"/>
                <w:szCs w:val="20"/>
              </w:rPr>
              <w:t xml:space="preserve">Alimentación </w:t>
            </w:r>
            <w:r>
              <w:rPr>
                <w:rFonts w:ascii="Montserrat" w:hAnsi="Montserrat"/>
                <w:sz w:val="20"/>
                <w:szCs w:val="20"/>
              </w:rPr>
              <w:br/>
              <w:t>(3 tiempos)</w:t>
            </w:r>
          </w:p>
        </w:tc>
        <w:tc>
          <w:tcPr>
            <w:tcW w:w="1843" w:type="dxa"/>
            <w:gridSpan w:val="2"/>
            <w:vMerge/>
            <w:shd w:val="clear" w:color="auto" w:fill="auto"/>
            <w:vAlign w:val="center"/>
          </w:tcPr>
          <w:p w14:paraId="2C0AD94B" w14:textId="77777777" w:rsidR="00AC0729" w:rsidRPr="008E55CA" w:rsidRDefault="00AC0729" w:rsidP="00AC0729">
            <w:pPr>
              <w:jc w:val="center"/>
              <w:rPr>
                <w:rFonts w:ascii="Montserrat" w:hAnsi="Montserrat"/>
                <w:sz w:val="20"/>
                <w:szCs w:val="20"/>
              </w:rPr>
            </w:pPr>
          </w:p>
        </w:tc>
        <w:tc>
          <w:tcPr>
            <w:tcW w:w="1701" w:type="dxa"/>
            <w:vMerge/>
            <w:shd w:val="clear" w:color="auto" w:fill="auto"/>
            <w:vAlign w:val="center"/>
          </w:tcPr>
          <w:p w14:paraId="373EEDCF" w14:textId="77777777" w:rsidR="00AC0729" w:rsidRPr="00A30E0F" w:rsidRDefault="00AC0729" w:rsidP="00AC0729">
            <w:pPr>
              <w:jc w:val="center"/>
              <w:rPr>
                <w:rFonts w:ascii="Montserrat" w:hAnsi="Montserrat"/>
                <w:sz w:val="20"/>
                <w:szCs w:val="20"/>
              </w:rPr>
            </w:pPr>
          </w:p>
        </w:tc>
      </w:tr>
      <w:tr w:rsidR="00AC0729" w:rsidRPr="00412140" w14:paraId="0705BE83" w14:textId="77777777" w:rsidTr="00505984">
        <w:trPr>
          <w:trHeight w:val="640"/>
        </w:trPr>
        <w:tc>
          <w:tcPr>
            <w:tcW w:w="1134" w:type="dxa"/>
            <w:vMerge/>
            <w:shd w:val="clear" w:color="auto" w:fill="auto"/>
            <w:vAlign w:val="center"/>
          </w:tcPr>
          <w:p w14:paraId="440BBCEE" w14:textId="77777777" w:rsidR="00AC0729" w:rsidRDefault="00AC0729" w:rsidP="00AC0729">
            <w:pPr>
              <w:jc w:val="center"/>
              <w:rPr>
                <w:rFonts w:ascii="Montserrat" w:hAnsi="Montserrat"/>
                <w:sz w:val="20"/>
                <w:szCs w:val="20"/>
              </w:rPr>
            </w:pPr>
          </w:p>
        </w:tc>
        <w:tc>
          <w:tcPr>
            <w:tcW w:w="2268" w:type="dxa"/>
            <w:gridSpan w:val="2"/>
            <w:vMerge/>
            <w:shd w:val="clear" w:color="auto" w:fill="auto"/>
            <w:vAlign w:val="center"/>
          </w:tcPr>
          <w:p w14:paraId="115BD732" w14:textId="77777777" w:rsidR="00AC0729" w:rsidRPr="008E55CA" w:rsidRDefault="00AC0729" w:rsidP="00AC0729">
            <w:pPr>
              <w:jc w:val="center"/>
              <w:rPr>
                <w:rFonts w:ascii="Montserrat" w:hAnsi="Montserrat"/>
                <w:sz w:val="20"/>
                <w:szCs w:val="20"/>
              </w:rPr>
            </w:pPr>
          </w:p>
        </w:tc>
        <w:tc>
          <w:tcPr>
            <w:tcW w:w="2618" w:type="dxa"/>
            <w:gridSpan w:val="2"/>
            <w:shd w:val="clear" w:color="auto" w:fill="auto"/>
            <w:vAlign w:val="center"/>
          </w:tcPr>
          <w:p w14:paraId="0B5B5FC0" w14:textId="75A25BB7" w:rsidR="00AC0729" w:rsidRDefault="00AC0729" w:rsidP="00AC0729">
            <w:pPr>
              <w:jc w:val="center"/>
              <w:rPr>
                <w:rFonts w:ascii="Montserrat" w:hAnsi="Montserrat"/>
                <w:sz w:val="20"/>
                <w:szCs w:val="20"/>
              </w:rPr>
            </w:pPr>
            <w:r>
              <w:rPr>
                <w:rFonts w:ascii="Montserrat" w:hAnsi="Montserrat"/>
                <w:sz w:val="20"/>
                <w:szCs w:val="20"/>
              </w:rPr>
              <w:t>Transporte terrestre permanente (viaje redondo)</w:t>
            </w:r>
          </w:p>
        </w:tc>
        <w:tc>
          <w:tcPr>
            <w:tcW w:w="1843" w:type="dxa"/>
            <w:gridSpan w:val="2"/>
            <w:vMerge/>
            <w:shd w:val="clear" w:color="auto" w:fill="auto"/>
            <w:vAlign w:val="center"/>
          </w:tcPr>
          <w:p w14:paraId="4B750046" w14:textId="77777777" w:rsidR="00AC0729" w:rsidRPr="008E55CA" w:rsidRDefault="00AC0729" w:rsidP="00AC0729">
            <w:pPr>
              <w:jc w:val="center"/>
              <w:rPr>
                <w:rFonts w:ascii="Montserrat" w:hAnsi="Montserrat"/>
                <w:sz w:val="20"/>
                <w:szCs w:val="20"/>
              </w:rPr>
            </w:pPr>
          </w:p>
        </w:tc>
        <w:tc>
          <w:tcPr>
            <w:tcW w:w="1701" w:type="dxa"/>
            <w:vMerge/>
            <w:shd w:val="clear" w:color="auto" w:fill="auto"/>
            <w:vAlign w:val="center"/>
          </w:tcPr>
          <w:p w14:paraId="629847C2" w14:textId="77777777" w:rsidR="00AC0729" w:rsidRPr="00A30E0F" w:rsidRDefault="00AC0729" w:rsidP="00AC0729">
            <w:pPr>
              <w:jc w:val="center"/>
              <w:rPr>
                <w:rFonts w:ascii="Montserrat" w:hAnsi="Montserrat"/>
                <w:sz w:val="20"/>
                <w:szCs w:val="20"/>
              </w:rPr>
            </w:pPr>
          </w:p>
        </w:tc>
      </w:tr>
      <w:tr w:rsidR="00AC0729" w:rsidRPr="00412140" w14:paraId="54DF26A6" w14:textId="77777777" w:rsidTr="00505984">
        <w:trPr>
          <w:trHeight w:val="640"/>
        </w:trPr>
        <w:tc>
          <w:tcPr>
            <w:tcW w:w="1134" w:type="dxa"/>
            <w:vMerge/>
            <w:shd w:val="clear" w:color="auto" w:fill="auto"/>
            <w:vAlign w:val="center"/>
          </w:tcPr>
          <w:p w14:paraId="6927304A" w14:textId="77777777" w:rsidR="00AC0729" w:rsidRDefault="00AC0729" w:rsidP="00AC0729">
            <w:pPr>
              <w:jc w:val="center"/>
              <w:rPr>
                <w:rFonts w:ascii="Montserrat" w:hAnsi="Montserrat"/>
                <w:sz w:val="20"/>
                <w:szCs w:val="20"/>
              </w:rPr>
            </w:pPr>
          </w:p>
        </w:tc>
        <w:tc>
          <w:tcPr>
            <w:tcW w:w="2268" w:type="dxa"/>
            <w:gridSpan w:val="2"/>
            <w:vMerge/>
            <w:shd w:val="clear" w:color="auto" w:fill="auto"/>
            <w:vAlign w:val="center"/>
          </w:tcPr>
          <w:p w14:paraId="1F746359" w14:textId="77777777" w:rsidR="00AC0729" w:rsidRPr="008E55CA" w:rsidRDefault="00AC0729" w:rsidP="00AC0729">
            <w:pPr>
              <w:jc w:val="center"/>
              <w:rPr>
                <w:rFonts w:ascii="Montserrat" w:hAnsi="Montserrat"/>
                <w:sz w:val="20"/>
                <w:szCs w:val="20"/>
              </w:rPr>
            </w:pPr>
          </w:p>
        </w:tc>
        <w:tc>
          <w:tcPr>
            <w:tcW w:w="2618" w:type="dxa"/>
            <w:gridSpan w:val="2"/>
            <w:shd w:val="clear" w:color="auto" w:fill="auto"/>
            <w:vAlign w:val="center"/>
          </w:tcPr>
          <w:p w14:paraId="4F14065A" w14:textId="70A578AF" w:rsidR="00AC0729" w:rsidRDefault="00AC0729" w:rsidP="00AC0729">
            <w:pPr>
              <w:jc w:val="center"/>
              <w:rPr>
                <w:rFonts w:ascii="Montserrat" w:hAnsi="Montserrat"/>
                <w:sz w:val="20"/>
                <w:szCs w:val="20"/>
              </w:rPr>
            </w:pPr>
            <w:r>
              <w:rPr>
                <w:rFonts w:ascii="Montserrat" w:hAnsi="Montserrat"/>
                <w:sz w:val="20"/>
                <w:szCs w:val="20"/>
              </w:rPr>
              <w:t>Transporte terrestre temporal (Extracción, dispersión o reubicación)</w:t>
            </w:r>
          </w:p>
        </w:tc>
        <w:tc>
          <w:tcPr>
            <w:tcW w:w="1843" w:type="dxa"/>
            <w:gridSpan w:val="2"/>
            <w:vMerge/>
            <w:shd w:val="clear" w:color="auto" w:fill="auto"/>
            <w:vAlign w:val="center"/>
          </w:tcPr>
          <w:p w14:paraId="4E448D4D" w14:textId="77777777" w:rsidR="00AC0729" w:rsidRPr="008E55CA" w:rsidRDefault="00AC0729" w:rsidP="00AC0729">
            <w:pPr>
              <w:jc w:val="center"/>
              <w:rPr>
                <w:rFonts w:ascii="Montserrat" w:hAnsi="Montserrat"/>
                <w:sz w:val="20"/>
                <w:szCs w:val="20"/>
              </w:rPr>
            </w:pPr>
          </w:p>
        </w:tc>
        <w:tc>
          <w:tcPr>
            <w:tcW w:w="1701" w:type="dxa"/>
            <w:vMerge/>
            <w:shd w:val="clear" w:color="auto" w:fill="auto"/>
            <w:vAlign w:val="center"/>
          </w:tcPr>
          <w:p w14:paraId="36ED9E50" w14:textId="77777777" w:rsidR="00AC0729" w:rsidRPr="00A30E0F" w:rsidRDefault="00AC0729" w:rsidP="00AC0729">
            <w:pPr>
              <w:jc w:val="center"/>
              <w:rPr>
                <w:rFonts w:ascii="Montserrat" w:hAnsi="Montserrat"/>
                <w:sz w:val="20"/>
                <w:szCs w:val="20"/>
              </w:rPr>
            </w:pPr>
          </w:p>
        </w:tc>
      </w:tr>
      <w:tr w:rsidR="00DE051C" w:rsidRPr="00412140" w14:paraId="41607764" w14:textId="77777777" w:rsidTr="00505984">
        <w:trPr>
          <w:trHeight w:val="640"/>
        </w:trPr>
        <w:tc>
          <w:tcPr>
            <w:tcW w:w="1134" w:type="dxa"/>
            <w:vMerge w:val="restart"/>
            <w:shd w:val="clear" w:color="auto" w:fill="auto"/>
            <w:vAlign w:val="center"/>
          </w:tcPr>
          <w:p w14:paraId="45F491BC" w14:textId="1E63B94E" w:rsidR="00DE051C" w:rsidRDefault="00DE051C" w:rsidP="00DE051C">
            <w:pPr>
              <w:jc w:val="center"/>
              <w:rPr>
                <w:rFonts w:ascii="Montserrat" w:hAnsi="Montserrat"/>
                <w:sz w:val="20"/>
                <w:szCs w:val="20"/>
              </w:rPr>
            </w:pPr>
            <w:r>
              <w:rPr>
                <w:rFonts w:ascii="Montserrat" w:hAnsi="Montserrat"/>
                <w:sz w:val="20"/>
                <w:szCs w:val="20"/>
              </w:rPr>
              <w:t>2</w:t>
            </w:r>
            <w:r w:rsidR="00AC0729">
              <w:rPr>
                <w:rFonts w:ascii="Montserrat" w:hAnsi="Montserrat"/>
                <w:sz w:val="20"/>
                <w:szCs w:val="20"/>
              </w:rPr>
              <w:t>3</w:t>
            </w:r>
          </w:p>
        </w:tc>
        <w:tc>
          <w:tcPr>
            <w:tcW w:w="2268" w:type="dxa"/>
            <w:gridSpan w:val="2"/>
            <w:vMerge w:val="restart"/>
            <w:shd w:val="clear" w:color="auto" w:fill="auto"/>
            <w:vAlign w:val="center"/>
          </w:tcPr>
          <w:p w14:paraId="5287C2CC" w14:textId="60F02BBE" w:rsidR="00DE051C" w:rsidRPr="008E55CA" w:rsidRDefault="00DE051C" w:rsidP="00DE051C">
            <w:pPr>
              <w:jc w:val="center"/>
              <w:rPr>
                <w:rFonts w:ascii="Montserrat" w:hAnsi="Montserrat"/>
                <w:sz w:val="20"/>
                <w:szCs w:val="20"/>
              </w:rPr>
            </w:pPr>
            <w:r w:rsidRPr="008E55CA">
              <w:rPr>
                <w:rFonts w:ascii="Montserrat" w:hAnsi="Montserrat"/>
                <w:sz w:val="20"/>
                <w:szCs w:val="20"/>
              </w:rPr>
              <w:t>Zacatecas</w:t>
            </w:r>
          </w:p>
        </w:tc>
        <w:tc>
          <w:tcPr>
            <w:tcW w:w="2618" w:type="dxa"/>
            <w:gridSpan w:val="2"/>
            <w:shd w:val="clear" w:color="auto" w:fill="auto"/>
            <w:vAlign w:val="center"/>
          </w:tcPr>
          <w:p w14:paraId="3D48DC5C" w14:textId="72532DE3" w:rsidR="00DE051C" w:rsidRDefault="00DE051C" w:rsidP="00DE051C">
            <w:pPr>
              <w:jc w:val="center"/>
              <w:rPr>
                <w:rFonts w:ascii="Montserrat" w:hAnsi="Montserrat"/>
                <w:sz w:val="20"/>
                <w:szCs w:val="20"/>
              </w:rPr>
            </w:pPr>
            <w:r>
              <w:rPr>
                <w:rFonts w:ascii="Montserrat" w:hAnsi="Montserrat"/>
                <w:sz w:val="20"/>
                <w:szCs w:val="20"/>
              </w:rPr>
              <w:t>Hospedaje permanente</w:t>
            </w:r>
          </w:p>
        </w:tc>
        <w:tc>
          <w:tcPr>
            <w:tcW w:w="1843" w:type="dxa"/>
            <w:gridSpan w:val="2"/>
            <w:vMerge w:val="restart"/>
            <w:shd w:val="clear" w:color="auto" w:fill="auto"/>
            <w:vAlign w:val="center"/>
          </w:tcPr>
          <w:p w14:paraId="2F3A7D81" w14:textId="04D5CCFA" w:rsidR="00DE051C" w:rsidRPr="008E55CA" w:rsidRDefault="00DE051C" w:rsidP="00DE051C">
            <w:pPr>
              <w:jc w:val="center"/>
              <w:rPr>
                <w:rFonts w:ascii="Montserrat" w:hAnsi="Montserrat"/>
                <w:sz w:val="20"/>
                <w:szCs w:val="20"/>
              </w:rPr>
            </w:pPr>
            <w:r w:rsidRPr="008E55CA">
              <w:rPr>
                <w:rFonts w:ascii="Montserrat" w:hAnsi="Montserrat"/>
                <w:sz w:val="20"/>
                <w:szCs w:val="20"/>
              </w:rPr>
              <w:t>40</w:t>
            </w:r>
          </w:p>
        </w:tc>
        <w:tc>
          <w:tcPr>
            <w:tcW w:w="1701" w:type="dxa"/>
            <w:vMerge w:val="restart"/>
            <w:shd w:val="clear" w:color="auto" w:fill="auto"/>
            <w:vAlign w:val="center"/>
          </w:tcPr>
          <w:p w14:paraId="71ED8DA9" w14:textId="19253F68" w:rsidR="00DE051C" w:rsidRPr="00A30E0F" w:rsidRDefault="00DE051C" w:rsidP="00DE051C">
            <w:pPr>
              <w:jc w:val="center"/>
              <w:rPr>
                <w:rFonts w:ascii="Montserrat" w:hAnsi="Montserrat"/>
                <w:sz w:val="20"/>
                <w:szCs w:val="20"/>
              </w:rPr>
            </w:pPr>
            <w:r w:rsidRPr="00A30E0F">
              <w:rPr>
                <w:rFonts w:ascii="Montserrat" w:hAnsi="Montserrat"/>
                <w:sz w:val="20"/>
                <w:szCs w:val="20"/>
              </w:rPr>
              <w:t>100</w:t>
            </w:r>
          </w:p>
        </w:tc>
      </w:tr>
      <w:tr w:rsidR="00DE051C" w:rsidRPr="00412140" w14:paraId="57B267AB" w14:textId="77777777" w:rsidTr="00505984">
        <w:trPr>
          <w:trHeight w:val="640"/>
        </w:trPr>
        <w:tc>
          <w:tcPr>
            <w:tcW w:w="1134" w:type="dxa"/>
            <w:vMerge/>
            <w:shd w:val="clear" w:color="auto" w:fill="auto"/>
            <w:vAlign w:val="center"/>
          </w:tcPr>
          <w:p w14:paraId="18935284" w14:textId="77777777" w:rsidR="00DE051C" w:rsidRDefault="00DE051C" w:rsidP="00DE051C">
            <w:pPr>
              <w:jc w:val="center"/>
              <w:rPr>
                <w:rFonts w:ascii="Montserrat" w:hAnsi="Montserrat"/>
                <w:sz w:val="20"/>
                <w:szCs w:val="20"/>
              </w:rPr>
            </w:pPr>
          </w:p>
        </w:tc>
        <w:tc>
          <w:tcPr>
            <w:tcW w:w="2268" w:type="dxa"/>
            <w:gridSpan w:val="2"/>
            <w:vMerge/>
            <w:shd w:val="clear" w:color="auto" w:fill="auto"/>
            <w:vAlign w:val="center"/>
          </w:tcPr>
          <w:p w14:paraId="66D1523E" w14:textId="77777777" w:rsidR="00DE051C" w:rsidRPr="008E55CA" w:rsidRDefault="00DE051C" w:rsidP="00DE051C">
            <w:pPr>
              <w:jc w:val="center"/>
              <w:rPr>
                <w:rFonts w:ascii="Montserrat" w:hAnsi="Montserrat"/>
                <w:sz w:val="20"/>
                <w:szCs w:val="20"/>
              </w:rPr>
            </w:pPr>
          </w:p>
        </w:tc>
        <w:tc>
          <w:tcPr>
            <w:tcW w:w="2618" w:type="dxa"/>
            <w:gridSpan w:val="2"/>
            <w:shd w:val="clear" w:color="auto" w:fill="auto"/>
            <w:vAlign w:val="center"/>
          </w:tcPr>
          <w:p w14:paraId="074CF406" w14:textId="7C144E4E" w:rsidR="00DE051C" w:rsidRDefault="00DE051C" w:rsidP="00DE051C">
            <w:pPr>
              <w:jc w:val="center"/>
              <w:rPr>
                <w:rFonts w:ascii="Montserrat" w:hAnsi="Montserrat"/>
                <w:sz w:val="20"/>
                <w:szCs w:val="20"/>
              </w:rPr>
            </w:pPr>
            <w:r>
              <w:rPr>
                <w:rFonts w:ascii="Montserrat" w:hAnsi="Montserrat"/>
                <w:sz w:val="20"/>
                <w:szCs w:val="20"/>
              </w:rPr>
              <w:t>Hospedaje temporal</w:t>
            </w:r>
          </w:p>
        </w:tc>
        <w:tc>
          <w:tcPr>
            <w:tcW w:w="1843" w:type="dxa"/>
            <w:gridSpan w:val="2"/>
            <w:vMerge/>
            <w:shd w:val="clear" w:color="auto" w:fill="auto"/>
            <w:vAlign w:val="center"/>
          </w:tcPr>
          <w:p w14:paraId="2E3A3DBB" w14:textId="77777777" w:rsidR="00DE051C" w:rsidRPr="008E55CA" w:rsidRDefault="00DE051C" w:rsidP="00DE051C">
            <w:pPr>
              <w:jc w:val="center"/>
              <w:rPr>
                <w:rFonts w:ascii="Montserrat" w:hAnsi="Montserrat"/>
                <w:sz w:val="20"/>
                <w:szCs w:val="20"/>
              </w:rPr>
            </w:pPr>
          </w:p>
        </w:tc>
        <w:tc>
          <w:tcPr>
            <w:tcW w:w="1701" w:type="dxa"/>
            <w:vMerge/>
            <w:shd w:val="clear" w:color="auto" w:fill="auto"/>
            <w:vAlign w:val="center"/>
          </w:tcPr>
          <w:p w14:paraId="0B5F0794" w14:textId="77777777" w:rsidR="00DE051C" w:rsidRPr="00A30E0F" w:rsidRDefault="00DE051C" w:rsidP="00DE051C">
            <w:pPr>
              <w:jc w:val="center"/>
              <w:rPr>
                <w:rFonts w:ascii="Montserrat" w:hAnsi="Montserrat"/>
                <w:sz w:val="20"/>
                <w:szCs w:val="20"/>
              </w:rPr>
            </w:pPr>
          </w:p>
        </w:tc>
      </w:tr>
      <w:tr w:rsidR="00DE051C" w:rsidRPr="00412140" w14:paraId="157B4623" w14:textId="77777777" w:rsidTr="00505984">
        <w:trPr>
          <w:trHeight w:val="640"/>
        </w:trPr>
        <w:tc>
          <w:tcPr>
            <w:tcW w:w="1134" w:type="dxa"/>
            <w:vMerge/>
            <w:shd w:val="clear" w:color="auto" w:fill="auto"/>
            <w:vAlign w:val="center"/>
          </w:tcPr>
          <w:p w14:paraId="08420B1A" w14:textId="77777777" w:rsidR="00DE051C" w:rsidRDefault="00DE051C" w:rsidP="00DE051C">
            <w:pPr>
              <w:jc w:val="center"/>
              <w:rPr>
                <w:rFonts w:ascii="Montserrat" w:hAnsi="Montserrat"/>
                <w:sz w:val="20"/>
                <w:szCs w:val="20"/>
              </w:rPr>
            </w:pPr>
          </w:p>
        </w:tc>
        <w:tc>
          <w:tcPr>
            <w:tcW w:w="2268" w:type="dxa"/>
            <w:gridSpan w:val="2"/>
            <w:vMerge/>
            <w:shd w:val="clear" w:color="auto" w:fill="auto"/>
            <w:vAlign w:val="center"/>
          </w:tcPr>
          <w:p w14:paraId="68B0949F" w14:textId="77777777" w:rsidR="00DE051C" w:rsidRPr="008E55CA" w:rsidRDefault="00DE051C" w:rsidP="00DE051C">
            <w:pPr>
              <w:jc w:val="center"/>
              <w:rPr>
                <w:rFonts w:ascii="Montserrat" w:hAnsi="Montserrat"/>
                <w:sz w:val="20"/>
                <w:szCs w:val="20"/>
              </w:rPr>
            </w:pPr>
          </w:p>
        </w:tc>
        <w:tc>
          <w:tcPr>
            <w:tcW w:w="2618" w:type="dxa"/>
            <w:gridSpan w:val="2"/>
            <w:shd w:val="clear" w:color="auto" w:fill="auto"/>
            <w:vAlign w:val="center"/>
          </w:tcPr>
          <w:p w14:paraId="59429018" w14:textId="320CF575" w:rsidR="00DE051C" w:rsidRDefault="00DE051C" w:rsidP="00DE051C">
            <w:pPr>
              <w:jc w:val="center"/>
              <w:rPr>
                <w:rFonts w:ascii="Montserrat" w:hAnsi="Montserrat"/>
                <w:sz w:val="20"/>
                <w:szCs w:val="20"/>
              </w:rPr>
            </w:pPr>
            <w:r>
              <w:rPr>
                <w:rFonts w:ascii="Montserrat" w:hAnsi="Montserrat"/>
                <w:sz w:val="20"/>
                <w:szCs w:val="20"/>
              </w:rPr>
              <w:t xml:space="preserve">Alimentación </w:t>
            </w:r>
            <w:r>
              <w:rPr>
                <w:rFonts w:ascii="Montserrat" w:hAnsi="Montserrat"/>
                <w:sz w:val="20"/>
                <w:szCs w:val="20"/>
              </w:rPr>
              <w:br/>
              <w:t>(3 tiempos)</w:t>
            </w:r>
          </w:p>
        </w:tc>
        <w:tc>
          <w:tcPr>
            <w:tcW w:w="1843" w:type="dxa"/>
            <w:gridSpan w:val="2"/>
            <w:vMerge/>
            <w:shd w:val="clear" w:color="auto" w:fill="auto"/>
            <w:vAlign w:val="center"/>
          </w:tcPr>
          <w:p w14:paraId="699EDDFB" w14:textId="77777777" w:rsidR="00DE051C" w:rsidRPr="008E55CA" w:rsidRDefault="00DE051C" w:rsidP="00DE051C">
            <w:pPr>
              <w:jc w:val="center"/>
              <w:rPr>
                <w:rFonts w:ascii="Montserrat" w:hAnsi="Montserrat"/>
                <w:sz w:val="20"/>
                <w:szCs w:val="20"/>
              </w:rPr>
            </w:pPr>
          </w:p>
        </w:tc>
        <w:tc>
          <w:tcPr>
            <w:tcW w:w="1701" w:type="dxa"/>
            <w:vMerge/>
            <w:shd w:val="clear" w:color="auto" w:fill="auto"/>
            <w:vAlign w:val="center"/>
          </w:tcPr>
          <w:p w14:paraId="0EB6CA4B" w14:textId="77777777" w:rsidR="00DE051C" w:rsidRPr="00A30E0F" w:rsidRDefault="00DE051C" w:rsidP="00DE051C">
            <w:pPr>
              <w:jc w:val="center"/>
              <w:rPr>
                <w:rFonts w:ascii="Montserrat" w:hAnsi="Montserrat"/>
                <w:sz w:val="20"/>
                <w:szCs w:val="20"/>
              </w:rPr>
            </w:pPr>
          </w:p>
        </w:tc>
      </w:tr>
      <w:tr w:rsidR="00DE051C" w:rsidRPr="00412140" w14:paraId="5AE8A725" w14:textId="77777777" w:rsidTr="00505984">
        <w:trPr>
          <w:trHeight w:val="640"/>
        </w:trPr>
        <w:tc>
          <w:tcPr>
            <w:tcW w:w="1134" w:type="dxa"/>
            <w:vMerge/>
            <w:shd w:val="clear" w:color="auto" w:fill="auto"/>
            <w:vAlign w:val="center"/>
          </w:tcPr>
          <w:p w14:paraId="439B9775" w14:textId="77777777" w:rsidR="00DE051C" w:rsidRDefault="00DE051C" w:rsidP="00DE051C">
            <w:pPr>
              <w:jc w:val="center"/>
              <w:rPr>
                <w:rFonts w:ascii="Montserrat" w:hAnsi="Montserrat"/>
                <w:sz w:val="20"/>
                <w:szCs w:val="20"/>
              </w:rPr>
            </w:pPr>
          </w:p>
        </w:tc>
        <w:tc>
          <w:tcPr>
            <w:tcW w:w="2268" w:type="dxa"/>
            <w:gridSpan w:val="2"/>
            <w:vMerge/>
            <w:shd w:val="clear" w:color="auto" w:fill="auto"/>
            <w:vAlign w:val="center"/>
          </w:tcPr>
          <w:p w14:paraId="430E40B7" w14:textId="77777777" w:rsidR="00DE051C" w:rsidRPr="008E55CA" w:rsidRDefault="00DE051C" w:rsidP="00DE051C">
            <w:pPr>
              <w:jc w:val="center"/>
              <w:rPr>
                <w:rFonts w:ascii="Montserrat" w:hAnsi="Montserrat"/>
                <w:sz w:val="20"/>
                <w:szCs w:val="20"/>
              </w:rPr>
            </w:pPr>
          </w:p>
        </w:tc>
        <w:tc>
          <w:tcPr>
            <w:tcW w:w="2618" w:type="dxa"/>
            <w:gridSpan w:val="2"/>
            <w:shd w:val="clear" w:color="auto" w:fill="auto"/>
            <w:vAlign w:val="center"/>
          </w:tcPr>
          <w:p w14:paraId="14D584D3" w14:textId="36314B5E" w:rsidR="00DE051C" w:rsidRDefault="00DE051C" w:rsidP="00DE051C">
            <w:pPr>
              <w:jc w:val="center"/>
              <w:rPr>
                <w:rFonts w:ascii="Montserrat" w:hAnsi="Montserrat"/>
                <w:sz w:val="20"/>
                <w:szCs w:val="20"/>
              </w:rPr>
            </w:pPr>
            <w:r>
              <w:rPr>
                <w:rFonts w:ascii="Montserrat" w:hAnsi="Montserrat"/>
                <w:sz w:val="20"/>
                <w:szCs w:val="20"/>
              </w:rPr>
              <w:t>Transporte terrestre permanente (viaje redondo)</w:t>
            </w:r>
          </w:p>
        </w:tc>
        <w:tc>
          <w:tcPr>
            <w:tcW w:w="1843" w:type="dxa"/>
            <w:gridSpan w:val="2"/>
            <w:vMerge/>
            <w:shd w:val="clear" w:color="auto" w:fill="auto"/>
            <w:vAlign w:val="center"/>
          </w:tcPr>
          <w:p w14:paraId="5E554C0C" w14:textId="77777777" w:rsidR="00DE051C" w:rsidRPr="008E55CA" w:rsidRDefault="00DE051C" w:rsidP="00DE051C">
            <w:pPr>
              <w:jc w:val="center"/>
              <w:rPr>
                <w:rFonts w:ascii="Montserrat" w:hAnsi="Montserrat"/>
                <w:sz w:val="20"/>
                <w:szCs w:val="20"/>
              </w:rPr>
            </w:pPr>
          </w:p>
        </w:tc>
        <w:tc>
          <w:tcPr>
            <w:tcW w:w="1701" w:type="dxa"/>
            <w:vMerge/>
            <w:shd w:val="clear" w:color="auto" w:fill="auto"/>
            <w:vAlign w:val="center"/>
          </w:tcPr>
          <w:p w14:paraId="09534772" w14:textId="77777777" w:rsidR="00DE051C" w:rsidRPr="00A30E0F" w:rsidRDefault="00DE051C" w:rsidP="00DE051C">
            <w:pPr>
              <w:jc w:val="center"/>
              <w:rPr>
                <w:rFonts w:ascii="Montserrat" w:hAnsi="Montserrat"/>
                <w:sz w:val="20"/>
                <w:szCs w:val="20"/>
              </w:rPr>
            </w:pPr>
          </w:p>
        </w:tc>
      </w:tr>
      <w:tr w:rsidR="00DE051C" w:rsidRPr="00412140" w14:paraId="69ABB8C1" w14:textId="77777777" w:rsidTr="00505984">
        <w:trPr>
          <w:trHeight w:val="640"/>
        </w:trPr>
        <w:tc>
          <w:tcPr>
            <w:tcW w:w="1134" w:type="dxa"/>
            <w:vMerge/>
            <w:shd w:val="clear" w:color="auto" w:fill="auto"/>
            <w:vAlign w:val="center"/>
          </w:tcPr>
          <w:p w14:paraId="5652F13C" w14:textId="77777777" w:rsidR="00DE051C" w:rsidRDefault="00DE051C" w:rsidP="00DE051C">
            <w:pPr>
              <w:jc w:val="center"/>
              <w:rPr>
                <w:rFonts w:ascii="Montserrat" w:hAnsi="Montserrat"/>
                <w:sz w:val="20"/>
                <w:szCs w:val="20"/>
              </w:rPr>
            </w:pPr>
          </w:p>
        </w:tc>
        <w:tc>
          <w:tcPr>
            <w:tcW w:w="2268" w:type="dxa"/>
            <w:gridSpan w:val="2"/>
            <w:vMerge/>
            <w:shd w:val="clear" w:color="auto" w:fill="auto"/>
            <w:vAlign w:val="center"/>
          </w:tcPr>
          <w:p w14:paraId="46FD7DD0" w14:textId="77777777" w:rsidR="00DE051C" w:rsidRPr="008E55CA" w:rsidRDefault="00DE051C" w:rsidP="00DE051C">
            <w:pPr>
              <w:jc w:val="center"/>
              <w:rPr>
                <w:rFonts w:ascii="Montserrat" w:hAnsi="Montserrat"/>
                <w:sz w:val="20"/>
                <w:szCs w:val="20"/>
              </w:rPr>
            </w:pPr>
          </w:p>
        </w:tc>
        <w:tc>
          <w:tcPr>
            <w:tcW w:w="2618" w:type="dxa"/>
            <w:gridSpan w:val="2"/>
            <w:shd w:val="clear" w:color="auto" w:fill="auto"/>
            <w:vAlign w:val="center"/>
          </w:tcPr>
          <w:p w14:paraId="05D06770" w14:textId="1C252207" w:rsidR="00DE051C" w:rsidRDefault="00DE051C" w:rsidP="00DE051C">
            <w:pPr>
              <w:jc w:val="center"/>
              <w:rPr>
                <w:rFonts w:ascii="Montserrat" w:hAnsi="Montserrat"/>
                <w:sz w:val="20"/>
                <w:szCs w:val="20"/>
              </w:rPr>
            </w:pPr>
            <w:r>
              <w:rPr>
                <w:rFonts w:ascii="Montserrat" w:hAnsi="Montserrat"/>
                <w:sz w:val="20"/>
                <w:szCs w:val="20"/>
              </w:rPr>
              <w:t>Transporte terrestre temporal (Extracción, dispersión o reubicación)</w:t>
            </w:r>
          </w:p>
        </w:tc>
        <w:tc>
          <w:tcPr>
            <w:tcW w:w="1843" w:type="dxa"/>
            <w:gridSpan w:val="2"/>
            <w:vMerge/>
            <w:shd w:val="clear" w:color="auto" w:fill="auto"/>
            <w:vAlign w:val="center"/>
          </w:tcPr>
          <w:p w14:paraId="271CE31E" w14:textId="77777777" w:rsidR="00DE051C" w:rsidRPr="008E55CA" w:rsidRDefault="00DE051C" w:rsidP="00DE051C">
            <w:pPr>
              <w:jc w:val="center"/>
              <w:rPr>
                <w:rFonts w:ascii="Montserrat" w:hAnsi="Montserrat"/>
                <w:sz w:val="20"/>
                <w:szCs w:val="20"/>
              </w:rPr>
            </w:pPr>
          </w:p>
        </w:tc>
        <w:tc>
          <w:tcPr>
            <w:tcW w:w="1701" w:type="dxa"/>
            <w:vMerge/>
            <w:shd w:val="clear" w:color="auto" w:fill="auto"/>
            <w:vAlign w:val="center"/>
          </w:tcPr>
          <w:p w14:paraId="1A41CEEA" w14:textId="77777777" w:rsidR="00DE051C" w:rsidRPr="00A30E0F" w:rsidRDefault="00DE051C" w:rsidP="00DE051C">
            <w:pPr>
              <w:jc w:val="center"/>
              <w:rPr>
                <w:rFonts w:ascii="Montserrat" w:hAnsi="Montserrat"/>
                <w:sz w:val="20"/>
                <w:szCs w:val="20"/>
              </w:rPr>
            </w:pPr>
          </w:p>
        </w:tc>
      </w:tr>
      <w:tr w:rsidR="00AC0729" w:rsidRPr="00412140" w14:paraId="13CBEE66" w14:textId="77777777" w:rsidTr="00505984">
        <w:trPr>
          <w:trHeight w:val="640"/>
        </w:trPr>
        <w:tc>
          <w:tcPr>
            <w:tcW w:w="1134" w:type="dxa"/>
            <w:vMerge w:val="restart"/>
            <w:shd w:val="clear" w:color="auto" w:fill="auto"/>
            <w:vAlign w:val="center"/>
          </w:tcPr>
          <w:p w14:paraId="382493D4" w14:textId="14F4513A" w:rsidR="00AC0729" w:rsidRDefault="00AC0729" w:rsidP="00DE051C">
            <w:pPr>
              <w:jc w:val="center"/>
              <w:rPr>
                <w:rFonts w:ascii="Montserrat" w:hAnsi="Montserrat"/>
                <w:sz w:val="20"/>
                <w:szCs w:val="20"/>
              </w:rPr>
            </w:pPr>
            <w:r>
              <w:rPr>
                <w:rFonts w:ascii="Montserrat" w:hAnsi="Montserrat"/>
                <w:sz w:val="20"/>
                <w:szCs w:val="20"/>
              </w:rPr>
              <w:t>24</w:t>
            </w:r>
          </w:p>
        </w:tc>
        <w:tc>
          <w:tcPr>
            <w:tcW w:w="2268" w:type="dxa"/>
            <w:gridSpan w:val="2"/>
            <w:vMerge w:val="restart"/>
            <w:shd w:val="clear" w:color="auto" w:fill="auto"/>
            <w:vAlign w:val="center"/>
          </w:tcPr>
          <w:p w14:paraId="6E4800FB" w14:textId="44699877" w:rsidR="00AC0729" w:rsidRPr="008E55CA" w:rsidRDefault="00AC0729" w:rsidP="00DE051C">
            <w:pPr>
              <w:jc w:val="center"/>
              <w:rPr>
                <w:rFonts w:ascii="Montserrat" w:hAnsi="Montserrat"/>
                <w:sz w:val="20"/>
                <w:szCs w:val="20"/>
              </w:rPr>
            </w:pPr>
            <w:r w:rsidRPr="008E55CA">
              <w:rPr>
                <w:rFonts w:ascii="Montserrat" w:hAnsi="Montserrat"/>
                <w:sz w:val="20"/>
                <w:szCs w:val="20"/>
              </w:rPr>
              <w:t>CDMX</w:t>
            </w:r>
          </w:p>
        </w:tc>
        <w:tc>
          <w:tcPr>
            <w:tcW w:w="2618" w:type="dxa"/>
            <w:gridSpan w:val="2"/>
            <w:shd w:val="clear" w:color="auto" w:fill="auto"/>
            <w:vAlign w:val="center"/>
          </w:tcPr>
          <w:p w14:paraId="5B5A9CA3" w14:textId="2E3F243B" w:rsidR="00AC0729" w:rsidRDefault="00AC0729" w:rsidP="00DE051C">
            <w:pPr>
              <w:jc w:val="center"/>
              <w:rPr>
                <w:rFonts w:ascii="Montserrat" w:hAnsi="Montserrat"/>
                <w:sz w:val="20"/>
                <w:szCs w:val="20"/>
              </w:rPr>
            </w:pPr>
            <w:r>
              <w:rPr>
                <w:rFonts w:ascii="Montserrat" w:hAnsi="Montserrat"/>
                <w:sz w:val="20"/>
                <w:szCs w:val="20"/>
              </w:rPr>
              <w:t>Hospedaje permanente</w:t>
            </w:r>
          </w:p>
        </w:tc>
        <w:tc>
          <w:tcPr>
            <w:tcW w:w="1843" w:type="dxa"/>
            <w:gridSpan w:val="2"/>
            <w:vMerge w:val="restart"/>
            <w:shd w:val="clear" w:color="auto" w:fill="auto"/>
            <w:vAlign w:val="center"/>
          </w:tcPr>
          <w:p w14:paraId="3E37F201" w14:textId="4BC7F28A" w:rsidR="00AC0729" w:rsidRPr="008E55CA" w:rsidRDefault="00AC0729" w:rsidP="00DE051C">
            <w:pPr>
              <w:jc w:val="center"/>
              <w:rPr>
                <w:rFonts w:ascii="Montserrat" w:hAnsi="Montserrat"/>
                <w:sz w:val="20"/>
                <w:szCs w:val="20"/>
              </w:rPr>
            </w:pPr>
            <w:r w:rsidRPr="008E55CA">
              <w:rPr>
                <w:rFonts w:ascii="Montserrat" w:hAnsi="Montserrat"/>
                <w:sz w:val="20"/>
                <w:szCs w:val="20"/>
              </w:rPr>
              <w:t>40</w:t>
            </w:r>
          </w:p>
        </w:tc>
        <w:tc>
          <w:tcPr>
            <w:tcW w:w="1701" w:type="dxa"/>
            <w:vMerge w:val="restart"/>
            <w:shd w:val="clear" w:color="auto" w:fill="auto"/>
            <w:vAlign w:val="center"/>
          </w:tcPr>
          <w:p w14:paraId="034BF393" w14:textId="50B069F4" w:rsidR="00AC0729" w:rsidRPr="00A30E0F" w:rsidRDefault="00AC0729" w:rsidP="00DE051C">
            <w:pPr>
              <w:jc w:val="center"/>
              <w:rPr>
                <w:rFonts w:ascii="Montserrat" w:hAnsi="Montserrat"/>
                <w:sz w:val="20"/>
                <w:szCs w:val="20"/>
              </w:rPr>
            </w:pPr>
            <w:r w:rsidRPr="00A30E0F">
              <w:rPr>
                <w:rFonts w:ascii="Montserrat" w:hAnsi="Montserrat"/>
                <w:sz w:val="20"/>
                <w:szCs w:val="20"/>
              </w:rPr>
              <w:t>100</w:t>
            </w:r>
          </w:p>
        </w:tc>
      </w:tr>
      <w:tr w:rsidR="00AC0729" w:rsidRPr="00412140" w14:paraId="300B3FD9" w14:textId="77777777" w:rsidTr="00505984">
        <w:trPr>
          <w:trHeight w:val="640"/>
        </w:trPr>
        <w:tc>
          <w:tcPr>
            <w:tcW w:w="1134" w:type="dxa"/>
            <w:vMerge/>
            <w:shd w:val="clear" w:color="auto" w:fill="auto"/>
            <w:vAlign w:val="center"/>
          </w:tcPr>
          <w:p w14:paraId="4C3B8F6B" w14:textId="77777777" w:rsidR="00AC0729" w:rsidRDefault="00AC0729" w:rsidP="00DE051C">
            <w:pPr>
              <w:jc w:val="center"/>
              <w:rPr>
                <w:rFonts w:ascii="Montserrat" w:hAnsi="Montserrat"/>
                <w:sz w:val="20"/>
                <w:szCs w:val="20"/>
              </w:rPr>
            </w:pPr>
          </w:p>
        </w:tc>
        <w:tc>
          <w:tcPr>
            <w:tcW w:w="2268" w:type="dxa"/>
            <w:gridSpan w:val="2"/>
            <w:vMerge/>
            <w:shd w:val="clear" w:color="auto" w:fill="auto"/>
            <w:vAlign w:val="center"/>
          </w:tcPr>
          <w:p w14:paraId="23F9E167" w14:textId="77777777" w:rsidR="00AC0729" w:rsidRPr="008E55CA" w:rsidRDefault="00AC0729" w:rsidP="00DE051C">
            <w:pPr>
              <w:jc w:val="center"/>
              <w:rPr>
                <w:rFonts w:ascii="Montserrat" w:hAnsi="Montserrat"/>
                <w:sz w:val="20"/>
                <w:szCs w:val="20"/>
              </w:rPr>
            </w:pPr>
          </w:p>
        </w:tc>
        <w:tc>
          <w:tcPr>
            <w:tcW w:w="2618" w:type="dxa"/>
            <w:gridSpan w:val="2"/>
            <w:shd w:val="clear" w:color="auto" w:fill="auto"/>
            <w:vAlign w:val="center"/>
          </w:tcPr>
          <w:p w14:paraId="4448E49D" w14:textId="475DAB6C" w:rsidR="00AC0729" w:rsidRDefault="00AC0729" w:rsidP="00DE051C">
            <w:pPr>
              <w:jc w:val="center"/>
              <w:rPr>
                <w:rFonts w:ascii="Montserrat" w:hAnsi="Montserrat"/>
                <w:sz w:val="20"/>
                <w:szCs w:val="20"/>
              </w:rPr>
            </w:pPr>
            <w:r>
              <w:rPr>
                <w:rFonts w:ascii="Montserrat" w:hAnsi="Montserrat"/>
                <w:sz w:val="20"/>
                <w:szCs w:val="20"/>
              </w:rPr>
              <w:t>Hospedaje temporal</w:t>
            </w:r>
          </w:p>
        </w:tc>
        <w:tc>
          <w:tcPr>
            <w:tcW w:w="1843" w:type="dxa"/>
            <w:gridSpan w:val="2"/>
            <w:vMerge/>
            <w:shd w:val="clear" w:color="auto" w:fill="auto"/>
            <w:vAlign w:val="center"/>
          </w:tcPr>
          <w:p w14:paraId="3B773DB7" w14:textId="77777777" w:rsidR="00AC0729" w:rsidRPr="008E55CA" w:rsidRDefault="00AC0729" w:rsidP="00DE051C">
            <w:pPr>
              <w:jc w:val="center"/>
              <w:rPr>
                <w:rFonts w:ascii="Montserrat" w:hAnsi="Montserrat"/>
                <w:sz w:val="20"/>
                <w:szCs w:val="20"/>
              </w:rPr>
            </w:pPr>
          </w:p>
        </w:tc>
        <w:tc>
          <w:tcPr>
            <w:tcW w:w="1701" w:type="dxa"/>
            <w:vMerge/>
            <w:shd w:val="clear" w:color="auto" w:fill="auto"/>
            <w:vAlign w:val="center"/>
          </w:tcPr>
          <w:p w14:paraId="688777C9" w14:textId="77777777" w:rsidR="00AC0729" w:rsidRPr="00A30E0F" w:rsidRDefault="00AC0729" w:rsidP="00DE051C">
            <w:pPr>
              <w:jc w:val="center"/>
              <w:rPr>
                <w:rFonts w:ascii="Montserrat" w:hAnsi="Montserrat"/>
                <w:sz w:val="20"/>
                <w:szCs w:val="20"/>
              </w:rPr>
            </w:pPr>
          </w:p>
        </w:tc>
      </w:tr>
      <w:tr w:rsidR="00AC0729" w:rsidRPr="00412140" w14:paraId="5ACB7026" w14:textId="77777777" w:rsidTr="00505984">
        <w:trPr>
          <w:trHeight w:val="640"/>
        </w:trPr>
        <w:tc>
          <w:tcPr>
            <w:tcW w:w="1134" w:type="dxa"/>
            <w:vMerge/>
            <w:shd w:val="clear" w:color="auto" w:fill="auto"/>
            <w:vAlign w:val="center"/>
          </w:tcPr>
          <w:p w14:paraId="2551F172" w14:textId="77777777" w:rsidR="00AC0729" w:rsidRDefault="00AC0729" w:rsidP="00DE051C">
            <w:pPr>
              <w:jc w:val="center"/>
              <w:rPr>
                <w:rFonts w:ascii="Montserrat" w:hAnsi="Montserrat"/>
                <w:sz w:val="20"/>
                <w:szCs w:val="20"/>
              </w:rPr>
            </w:pPr>
          </w:p>
        </w:tc>
        <w:tc>
          <w:tcPr>
            <w:tcW w:w="2268" w:type="dxa"/>
            <w:gridSpan w:val="2"/>
            <w:vMerge/>
            <w:shd w:val="clear" w:color="auto" w:fill="auto"/>
            <w:vAlign w:val="center"/>
          </w:tcPr>
          <w:p w14:paraId="53A86639" w14:textId="77777777" w:rsidR="00AC0729" w:rsidRPr="008E55CA" w:rsidRDefault="00AC0729" w:rsidP="00DE051C">
            <w:pPr>
              <w:jc w:val="center"/>
              <w:rPr>
                <w:rFonts w:ascii="Montserrat" w:hAnsi="Montserrat"/>
                <w:sz w:val="20"/>
                <w:szCs w:val="20"/>
              </w:rPr>
            </w:pPr>
          </w:p>
        </w:tc>
        <w:tc>
          <w:tcPr>
            <w:tcW w:w="2618" w:type="dxa"/>
            <w:gridSpan w:val="2"/>
            <w:shd w:val="clear" w:color="auto" w:fill="auto"/>
            <w:vAlign w:val="center"/>
          </w:tcPr>
          <w:p w14:paraId="7E66814E" w14:textId="6F862CB7" w:rsidR="00AC0729" w:rsidRDefault="00AC0729" w:rsidP="00DE051C">
            <w:pPr>
              <w:jc w:val="center"/>
              <w:rPr>
                <w:rFonts w:ascii="Montserrat" w:hAnsi="Montserrat"/>
                <w:sz w:val="20"/>
                <w:szCs w:val="20"/>
              </w:rPr>
            </w:pPr>
            <w:r>
              <w:rPr>
                <w:rFonts w:ascii="Montserrat" w:hAnsi="Montserrat"/>
                <w:sz w:val="20"/>
                <w:szCs w:val="20"/>
              </w:rPr>
              <w:t xml:space="preserve">Alimentación </w:t>
            </w:r>
            <w:r>
              <w:rPr>
                <w:rFonts w:ascii="Montserrat" w:hAnsi="Montserrat"/>
                <w:sz w:val="20"/>
                <w:szCs w:val="20"/>
              </w:rPr>
              <w:br/>
              <w:t>(3 tiempos)</w:t>
            </w:r>
          </w:p>
        </w:tc>
        <w:tc>
          <w:tcPr>
            <w:tcW w:w="1843" w:type="dxa"/>
            <w:gridSpan w:val="2"/>
            <w:vMerge/>
            <w:shd w:val="clear" w:color="auto" w:fill="auto"/>
            <w:vAlign w:val="center"/>
          </w:tcPr>
          <w:p w14:paraId="3D7B7D0E" w14:textId="77777777" w:rsidR="00AC0729" w:rsidRPr="008E55CA" w:rsidRDefault="00AC0729" w:rsidP="00DE051C">
            <w:pPr>
              <w:jc w:val="center"/>
              <w:rPr>
                <w:rFonts w:ascii="Montserrat" w:hAnsi="Montserrat"/>
                <w:sz w:val="20"/>
                <w:szCs w:val="20"/>
              </w:rPr>
            </w:pPr>
          </w:p>
        </w:tc>
        <w:tc>
          <w:tcPr>
            <w:tcW w:w="1701" w:type="dxa"/>
            <w:vMerge/>
            <w:shd w:val="clear" w:color="auto" w:fill="auto"/>
            <w:vAlign w:val="center"/>
          </w:tcPr>
          <w:p w14:paraId="45795555" w14:textId="77777777" w:rsidR="00AC0729" w:rsidRPr="00A30E0F" w:rsidRDefault="00AC0729" w:rsidP="00DE051C">
            <w:pPr>
              <w:jc w:val="center"/>
              <w:rPr>
                <w:rFonts w:ascii="Montserrat" w:hAnsi="Montserrat"/>
                <w:sz w:val="20"/>
                <w:szCs w:val="20"/>
              </w:rPr>
            </w:pPr>
          </w:p>
        </w:tc>
      </w:tr>
      <w:tr w:rsidR="00AC0729" w:rsidRPr="00412140" w14:paraId="3FC77F20" w14:textId="77777777" w:rsidTr="00505984">
        <w:trPr>
          <w:trHeight w:val="640"/>
        </w:trPr>
        <w:tc>
          <w:tcPr>
            <w:tcW w:w="1134" w:type="dxa"/>
            <w:vMerge/>
            <w:shd w:val="clear" w:color="auto" w:fill="auto"/>
            <w:vAlign w:val="center"/>
          </w:tcPr>
          <w:p w14:paraId="042BC41C" w14:textId="77777777" w:rsidR="00AC0729" w:rsidRDefault="00AC0729" w:rsidP="00DE051C">
            <w:pPr>
              <w:jc w:val="center"/>
              <w:rPr>
                <w:rFonts w:ascii="Montserrat" w:hAnsi="Montserrat"/>
                <w:sz w:val="20"/>
                <w:szCs w:val="20"/>
              </w:rPr>
            </w:pPr>
          </w:p>
        </w:tc>
        <w:tc>
          <w:tcPr>
            <w:tcW w:w="2268" w:type="dxa"/>
            <w:gridSpan w:val="2"/>
            <w:vMerge/>
            <w:shd w:val="clear" w:color="auto" w:fill="auto"/>
            <w:vAlign w:val="center"/>
          </w:tcPr>
          <w:p w14:paraId="1E0F1AD9" w14:textId="77777777" w:rsidR="00AC0729" w:rsidRPr="008E55CA" w:rsidRDefault="00AC0729" w:rsidP="00DE051C">
            <w:pPr>
              <w:jc w:val="center"/>
              <w:rPr>
                <w:rFonts w:ascii="Montserrat" w:hAnsi="Montserrat"/>
                <w:sz w:val="20"/>
                <w:szCs w:val="20"/>
              </w:rPr>
            </w:pPr>
          </w:p>
        </w:tc>
        <w:tc>
          <w:tcPr>
            <w:tcW w:w="2618" w:type="dxa"/>
            <w:gridSpan w:val="2"/>
            <w:shd w:val="clear" w:color="auto" w:fill="auto"/>
            <w:vAlign w:val="center"/>
          </w:tcPr>
          <w:p w14:paraId="4485C4E8" w14:textId="096E6A8F" w:rsidR="00AC0729" w:rsidRDefault="00AC0729" w:rsidP="00DE051C">
            <w:pPr>
              <w:jc w:val="center"/>
              <w:rPr>
                <w:rFonts w:ascii="Montserrat" w:hAnsi="Montserrat"/>
                <w:sz w:val="20"/>
                <w:szCs w:val="20"/>
              </w:rPr>
            </w:pPr>
            <w:r>
              <w:rPr>
                <w:rFonts w:ascii="Montserrat" w:hAnsi="Montserrat"/>
                <w:sz w:val="20"/>
                <w:szCs w:val="20"/>
              </w:rPr>
              <w:t>Transporte terrestre permanente (viaje redondo)</w:t>
            </w:r>
          </w:p>
        </w:tc>
        <w:tc>
          <w:tcPr>
            <w:tcW w:w="1843" w:type="dxa"/>
            <w:gridSpan w:val="2"/>
            <w:vMerge/>
            <w:shd w:val="clear" w:color="auto" w:fill="auto"/>
            <w:vAlign w:val="center"/>
          </w:tcPr>
          <w:p w14:paraId="5ADFDC76" w14:textId="77777777" w:rsidR="00AC0729" w:rsidRPr="008E55CA" w:rsidRDefault="00AC0729" w:rsidP="00DE051C">
            <w:pPr>
              <w:jc w:val="center"/>
              <w:rPr>
                <w:rFonts w:ascii="Montserrat" w:hAnsi="Montserrat"/>
                <w:sz w:val="20"/>
                <w:szCs w:val="20"/>
              </w:rPr>
            </w:pPr>
          </w:p>
        </w:tc>
        <w:tc>
          <w:tcPr>
            <w:tcW w:w="1701" w:type="dxa"/>
            <w:vMerge/>
            <w:shd w:val="clear" w:color="auto" w:fill="auto"/>
            <w:vAlign w:val="center"/>
          </w:tcPr>
          <w:p w14:paraId="59196F16" w14:textId="77777777" w:rsidR="00AC0729" w:rsidRPr="00A30E0F" w:rsidRDefault="00AC0729" w:rsidP="00DE051C">
            <w:pPr>
              <w:jc w:val="center"/>
              <w:rPr>
                <w:rFonts w:ascii="Montserrat" w:hAnsi="Montserrat"/>
                <w:sz w:val="20"/>
                <w:szCs w:val="20"/>
              </w:rPr>
            </w:pPr>
          </w:p>
        </w:tc>
      </w:tr>
      <w:tr w:rsidR="00AC0729" w:rsidRPr="00412140" w14:paraId="5ED77A64" w14:textId="77777777" w:rsidTr="00505984">
        <w:trPr>
          <w:trHeight w:val="640"/>
        </w:trPr>
        <w:tc>
          <w:tcPr>
            <w:tcW w:w="1134" w:type="dxa"/>
            <w:vMerge/>
            <w:shd w:val="clear" w:color="auto" w:fill="auto"/>
            <w:vAlign w:val="center"/>
          </w:tcPr>
          <w:p w14:paraId="1A59290A" w14:textId="77777777" w:rsidR="00AC0729" w:rsidRDefault="00AC0729" w:rsidP="00DE051C">
            <w:pPr>
              <w:jc w:val="center"/>
              <w:rPr>
                <w:rFonts w:ascii="Montserrat" w:hAnsi="Montserrat"/>
                <w:sz w:val="20"/>
                <w:szCs w:val="20"/>
              </w:rPr>
            </w:pPr>
          </w:p>
        </w:tc>
        <w:tc>
          <w:tcPr>
            <w:tcW w:w="2268" w:type="dxa"/>
            <w:gridSpan w:val="2"/>
            <w:vMerge/>
            <w:shd w:val="clear" w:color="auto" w:fill="auto"/>
            <w:vAlign w:val="center"/>
          </w:tcPr>
          <w:p w14:paraId="6988170F" w14:textId="77777777" w:rsidR="00AC0729" w:rsidRPr="008E55CA" w:rsidRDefault="00AC0729" w:rsidP="00DE051C">
            <w:pPr>
              <w:jc w:val="center"/>
              <w:rPr>
                <w:rFonts w:ascii="Montserrat" w:hAnsi="Montserrat"/>
                <w:sz w:val="20"/>
                <w:szCs w:val="20"/>
              </w:rPr>
            </w:pPr>
          </w:p>
        </w:tc>
        <w:tc>
          <w:tcPr>
            <w:tcW w:w="2618" w:type="dxa"/>
            <w:gridSpan w:val="2"/>
            <w:shd w:val="clear" w:color="auto" w:fill="auto"/>
            <w:vAlign w:val="center"/>
          </w:tcPr>
          <w:p w14:paraId="24E97DA8" w14:textId="6BFAB003" w:rsidR="00AC0729" w:rsidRDefault="00AC0729" w:rsidP="00DE051C">
            <w:pPr>
              <w:jc w:val="center"/>
              <w:rPr>
                <w:rFonts w:ascii="Montserrat" w:hAnsi="Montserrat"/>
                <w:sz w:val="20"/>
                <w:szCs w:val="20"/>
              </w:rPr>
            </w:pPr>
            <w:r>
              <w:rPr>
                <w:rFonts w:ascii="Montserrat" w:hAnsi="Montserrat"/>
                <w:sz w:val="20"/>
                <w:szCs w:val="20"/>
              </w:rPr>
              <w:t>Transporte terrestre temporal (Extracción, dispersión o reubicación)</w:t>
            </w:r>
          </w:p>
        </w:tc>
        <w:tc>
          <w:tcPr>
            <w:tcW w:w="1843" w:type="dxa"/>
            <w:gridSpan w:val="2"/>
            <w:vMerge/>
            <w:shd w:val="clear" w:color="auto" w:fill="auto"/>
            <w:vAlign w:val="center"/>
          </w:tcPr>
          <w:p w14:paraId="2C865C64" w14:textId="77777777" w:rsidR="00AC0729" w:rsidRPr="008E55CA" w:rsidRDefault="00AC0729" w:rsidP="00DE051C">
            <w:pPr>
              <w:jc w:val="center"/>
              <w:rPr>
                <w:rFonts w:ascii="Montserrat" w:hAnsi="Montserrat"/>
                <w:sz w:val="20"/>
                <w:szCs w:val="20"/>
              </w:rPr>
            </w:pPr>
          </w:p>
        </w:tc>
        <w:tc>
          <w:tcPr>
            <w:tcW w:w="1701" w:type="dxa"/>
            <w:vMerge/>
            <w:shd w:val="clear" w:color="auto" w:fill="auto"/>
            <w:vAlign w:val="center"/>
          </w:tcPr>
          <w:p w14:paraId="3993314F" w14:textId="77777777" w:rsidR="00AC0729" w:rsidRPr="00A30E0F" w:rsidRDefault="00AC0729" w:rsidP="00DE051C">
            <w:pPr>
              <w:jc w:val="center"/>
              <w:rPr>
                <w:rFonts w:ascii="Montserrat" w:hAnsi="Montserrat"/>
                <w:sz w:val="20"/>
                <w:szCs w:val="20"/>
              </w:rPr>
            </w:pPr>
          </w:p>
        </w:tc>
      </w:tr>
    </w:tbl>
    <w:p w14:paraId="652B4DD1" w14:textId="77777777" w:rsidR="00AC0729" w:rsidRPr="00332495" w:rsidRDefault="00AC0729" w:rsidP="00537391">
      <w:pPr>
        <w:jc w:val="both"/>
        <w:rPr>
          <w:rFonts w:ascii="Montserrat" w:hAnsi="Montserrat"/>
          <w:sz w:val="18"/>
        </w:rPr>
      </w:pPr>
    </w:p>
    <w:p w14:paraId="7DC7C493" w14:textId="77777777" w:rsidR="009F2C01" w:rsidRDefault="009F2C01" w:rsidP="00537391">
      <w:pPr>
        <w:jc w:val="both"/>
        <w:rPr>
          <w:rFonts w:ascii="Montserrat" w:eastAsia="Montserrat" w:hAnsi="Montserrat" w:cs="Montserrat"/>
          <w:sz w:val="20"/>
          <w:szCs w:val="20"/>
        </w:rPr>
      </w:pPr>
    </w:p>
    <w:p w14:paraId="2F463296" w14:textId="34796EB5" w:rsidR="009F2C01" w:rsidRPr="00C54EFF" w:rsidRDefault="009F2C01" w:rsidP="009F2C01">
      <w:pPr>
        <w:contextualSpacing/>
        <w:jc w:val="both"/>
        <w:rPr>
          <w:rFonts w:ascii="Montserrat" w:eastAsia="Times New Roman" w:hAnsi="Montserrat" w:cs="Times New Roman"/>
          <w:sz w:val="20"/>
          <w:szCs w:val="20"/>
          <w:lang w:val="es-MX" w:eastAsia="es-ES"/>
        </w:rPr>
      </w:pPr>
      <w:r w:rsidRPr="00C54EFF">
        <w:rPr>
          <w:rFonts w:ascii="Montserrat" w:eastAsia="Times New Roman" w:hAnsi="Montserrat" w:cs="Times New Roman"/>
          <w:sz w:val="20"/>
          <w:szCs w:val="20"/>
          <w:lang w:val="es-MX" w:eastAsia="es-ES"/>
        </w:rPr>
        <w:t xml:space="preserve">Los conceptos y las cantidades establecidas en </w:t>
      </w:r>
      <w:r w:rsidR="00505984">
        <w:rPr>
          <w:rFonts w:ascii="Montserrat" w:eastAsia="Times New Roman" w:hAnsi="Montserrat" w:cs="Times New Roman"/>
          <w:sz w:val="20"/>
          <w:szCs w:val="20"/>
          <w:lang w:val="es-MX" w:eastAsia="es-ES"/>
        </w:rPr>
        <w:t>cada</w:t>
      </w:r>
      <w:r w:rsidR="00505984" w:rsidRPr="00C54EFF">
        <w:rPr>
          <w:rFonts w:ascii="Montserrat" w:eastAsia="Times New Roman" w:hAnsi="Montserrat" w:cs="Times New Roman"/>
          <w:sz w:val="20"/>
          <w:szCs w:val="20"/>
          <w:lang w:val="es-MX" w:eastAsia="es-ES"/>
        </w:rPr>
        <w:t xml:space="preserve"> </w:t>
      </w:r>
      <w:r w:rsidRPr="00C54EFF">
        <w:rPr>
          <w:rFonts w:ascii="Montserrat" w:eastAsia="Times New Roman" w:hAnsi="Montserrat" w:cs="Times New Roman"/>
          <w:sz w:val="20"/>
          <w:szCs w:val="20"/>
          <w:lang w:val="es-MX" w:eastAsia="es-ES"/>
        </w:rPr>
        <w:t xml:space="preserve">partida </w:t>
      </w:r>
      <w:r w:rsidRPr="00C54EFF">
        <w:rPr>
          <w:rFonts w:ascii="Montserrat" w:eastAsia="Times New Roman" w:hAnsi="Montserrat" w:cs="Times New Roman"/>
          <w:b/>
          <w:bCs/>
          <w:sz w:val="20"/>
          <w:szCs w:val="20"/>
          <w:lang w:val="es-MX" w:eastAsia="es-ES"/>
        </w:rPr>
        <w:t>son referenciales</w:t>
      </w:r>
      <w:r w:rsidRPr="00C54EFF">
        <w:rPr>
          <w:rFonts w:ascii="Montserrat" w:eastAsia="Times New Roman" w:hAnsi="Montserrat" w:cs="Times New Roman"/>
          <w:sz w:val="20"/>
          <w:szCs w:val="20"/>
          <w:lang w:val="es-MX" w:eastAsia="es-ES"/>
        </w:rPr>
        <w:t xml:space="preserve">, por lo tanto, el </w:t>
      </w:r>
      <w:r w:rsidRPr="00332495">
        <w:rPr>
          <w:rFonts w:ascii="Montserrat" w:hAnsi="Montserrat"/>
          <w:b/>
          <w:sz w:val="20"/>
          <w:lang w:val="es-MX"/>
        </w:rPr>
        <w:t>IMSS</w:t>
      </w:r>
      <w:r w:rsidR="00332495">
        <w:rPr>
          <w:rFonts w:ascii="Montserrat" w:hAnsi="Montserrat"/>
          <w:b/>
          <w:sz w:val="20"/>
          <w:lang w:val="es-MX"/>
        </w:rPr>
        <w:t>-</w:t>
      </w:r>
      <w:r w:rsidRPr="00332495">
        <w:rPr>
          <w:rFonts w:ascii="Montserrat" w:hAnsi="Montserrat"/>
          <w:b/>
          <w:sz w:val="20"/>
          <w:lang w:val="es-MX"/>
        </w:rPr>
        <w:t>Bienestar</w:t>
      </w:r>
      <w:r w:rsidRPr="00C54EFF">
        <w:rPr>
          <w:rFonts w:ascii="Montserrat" w:eastAsia="Times New Roman" w:hAnsi="Montserrat" w:cs="Times New Roman"/>
          <w:sz w:val="20"/>
          <w:szCs w:val="20"/>
          <w:lang w:val="es-MX" w:eastAsia="es-ES"/>
        </w:rPr>
        <w:t xml:space="preserve"> se reserva el derecho de solicitar la totalidad de los conceptos </w:t>
      </w:r>
      <w:r w:rsidR="00D06A64">
        <w:rPr>
          <w:rFonts w:ascii="Montserrat" w:eastAsia="Times New Roman" w:hAnsi="Montserrat" w:cs="Times New Roman"/>
          <w:sz w:val="20"/>
          <w:szCs w:val="20"/>
          <w:lang w:val="es-MX" w:eastAsia="es-ES"/>
        </w:rPr>
        <w:t xml:space="preserve">señalados </w:t>
      </w:r>
      <w:r w:rsidRPr="00C54EFF">
        <w:rPr>
          <w:rFonts w:ascii="Montserrat" w:eastAsia="Times New Roman" w:hAnsi="Montserrat" w:cs="Times New Roman"/>
          <w:sz w:val="20"/>
          <w:szCs w:val="20"/>
          <w:lang w:val="es-MX" w:eastAsia="es-ES"/>
        </w:rPr>
        <w:t xml:space="preserve">o bien aquellos que únicamente sean necesarios para </w:t>
      </w:r>
      <w:r w:rsidR="00D06A64">
        <w:rPr>
          <w:rFonts w:ascii="Montserrat" w:eastAsia="Times New Roman" w:hAnsi="Montserrat" w:cs="Times New Roman"/>
          <w:sz w:val="20"/>
          <w:szCs w:val="20"/>
          <w:lang w:val="es-MX" w:eastAsia="es-ES"/>
        </w:rPr>
        <w:t xml:space="preserve">cubrir </w:t>
      </w:r>
      <w:r w:rsidR="00D06A64">
        <w:rPr>
          <w:rFonts w:ascii="Montserrat" w:hAnsi="Montserrat"/>
          <w:sz w:val="20"/>
          <w:szCs w:val="20"/>
        </w:rPr>
        <w:t xml:space="preserve">los requerimientos de transporte terrestre, hospedaje y/o alimentación para los </w:t>
      </w:r>
      <w:r w:rsidR="00D06A64" w:rsidRPr="00270687">
        <w:rPr>
          <w:rFonts w:ascii="Montserrat" w:hAnsi="Montserrat"/>
          <w:b/>
          <w:bCs/>
          <w:sz w:val="20"/>
          <w:szCs w:val="20"/>
        </w:rPr>
        <w:t>Profesionales de la Salud</w:t>
      </w:r>
      <w:r w:rsidR="00D06A64">
        <w:rPr>
          <w:rFonts w:ascii="Montserrat" w:hAnsi="Montserrat"/>
          <w:sz w:val="20"/>
          <w:szCs w:val="20"/>
        </w:rPr>
        <w:t xml:space="preserve"> asignados a algún Hospital y/o Unidad Médica</w:t>
      </w:r>
      <w:r w:rsidRPr="00332495">
        <w:rPr>
          <w:rFonts w:ascii="Montserrat" w:hAnsi="Montserrat"/>
          <w:sz w:val="20"/>
        </w:rPr>
        <w:t xml:space="preserve"> del </w:t>
      </w:r>
      <w:r w:rsidR="00D06A64" w:rsidRPr="00F81A60">
        <w:rPr>
          <w:rFonts w:ascii="Montserrat" w:hAnsi="Montserrat"/>
          <w:b/>
          <w:sz w:val="20"/>
          <w:szCs w:val="20"/>
        </w:rPr>
        <w:t>IMSS-Bienestar</w:t>
      </w:r>
      <w:r w:rsidRPr="00C54EFF">
        <w:rPr>
          <w:rFonts w:ascii="Montserrat" w:eastAsia="Times New Roman" w:hAnsi="Montserrat" w:cs="Times New Roman"/>
          <w:sz w:val="20"/>
          <w:szCs w:val="20"/>
          <w:lang w:val="es-MX" w:eastAsia="es-ES"/>
        </w:rPr>
        <w:t>, dado que se trata de un procedimiento abierto por presupuesto de conformidad con el artículo 47 de la Ley de Adquisiciones, Arrendamientos y Servicios del Sector Público.</w:t>
      </w:r>
    </w:p>
    <w:p w14:paraId="1738FD9C" w14:textId="77777777" w:rsidR="00B33856" w:rsidRPr="00412140" w:rsidRDefault="00B33856" w:rsidP="00537391">
      <w:pPr>
        <w:jc w:val="both"/>
        <w:rPr>
          <w:rFonts w:ascii="Montserrat" w:eastAsia="Montserrat" w:hAnsi="Montserrat" w:cs="Montserrat"/>
          <w:sz w:val="20"/>
          <w:szCs w:val="20"/>
        </w:rPr>
      </w:pPr>
    </w:p>
    <w:p w14:paraId="63E8B453" w14:textId="26459AA0" w:rsidR="00BA1440" w:rsidRPr="00D33D98" w:rsidRDefault="00BA1440" w:rsidP="004F39CF">
      <w:pPr>
        <w:pStyle w:val="Sinespaciado"/>
        <w:numPr>
          <w:ilvl w:val="1"/>
          <w:numId w:val="1"/>
        </w:numPr>
        <w:ind w:left="567" w:hanging="557"/>
        <w:jc w:val="both"/>
        <w:rPr>
          <w:rFonts w:ascii="Montserrat" w:hAnsi="Montserrat"/>
          <w:b/>
          <w:sz w:val="20"/>
          <w:szCs w:val="20"/>
        </w:rPr>
      </w:pPr>
      <w:r w:rsidRPr="00C74C15">
        <w:rPr>
          <w:rFonts w:ascii="Montserrat" w:hAnsi="Montserrat"/>
          <w:b/>
          <w:sz w:val="20"/>
          <w:szCs w:val="20"/>
        </w:rPr>
        <w:t xml:space="preserve">FORMA </w:t>
      </w:r>
      <w:r w:rsidRPr="004C51B4">
        <w:rPr>
          <w:rFonts w:ascii="Montserrat" w:hAnsi="Montserrat"/>
          <w:b/>
          <w:sz w:val="20"/>
          <w:szCs w:val="20"/>
        </w:rPr>
        <w:t>DE</w:t>
      </w:r>
      <w:r w:rsidRPr="00C74C15">
        <w:rPr>
          <w:rFonts w:ascii="Montserrat" w:hAnsi="Montserrat"/>
          <w:b/>
          <w:sz w:val="20"/>
          <w:szCs w:val="20"/>
        </w:rPr>
        <w:t xml:space="preserve"> </w:t>
      </w:r>
      <w:r w:rsidRPr="00412140">
        <w:rPr>
          <w:rFonts w:ascii="Montserrat" w:hAnsi="Montserrat"/>
          <w:b/>
          <w:sz w:val="20"/>
          <w:szCs w:val="20"/>
        </w:rPr>
        <w:t>ADJUDICACIÓN</w:t>
      </w:r>
    </w:p>
    <w:p w14:paraId="51ECE51F" w14:textId="2EBEF2ED" w:rsidR="00C74C15" w:rsidRDefault="00BA1440" w:rsidP="00C74C15">
      <w:pPr>
        <w:jc w:val="both"/>
        <w:rPr>
          <w:rFonts w:ascii="Montserrat" w:hAnsi="Montserrat"/>
          <w:sz w:val="20"/>
          <w:szCs w:val="20"/>
        </w:rPr>
      </w:pPr>
      <w:r w:rsidRPr="001A7209">
        <w:rPr>
          <w:rFonts w:ascii="Montserrat" w:hAnsi="Montserrat"/>
          <w:sz w:val="20"/>
          <w:szCs w:val="20"/>
        </w:rPr>
        <w:t xml:space="preserve">Los servicios objeto de la presente contratación se adjudicarán </w:t>
      </w:r>
      <w:r w:rsidR="001C233B">
        <w:rPr>
          <w:rFonts w:ascii="Montserrat" w:hAnsi="Montserrat"/>
          <w:sz w:val="20"/>
          <w:szCs w:val="20"/>
        </w:rPr>
        <w:t xml:space="preserve">por </w:t>
      </w:r>
      <w:r w:rsidRPr="001A7209">
        <w:rPr>
          <w:rFonts w:ascii="Montserrat" w:hAnsi="Montserrat"/>
          <w:sz w:val="20"/>
          <w:szCs w:val="20"/>
        </w:rPr>
        <w:t>partida</w:t>
      </w:r>
      <w:r w:rsidR="00767C13">
        <w:rPr>
          <w:rFonts w:ascii="Montserrat" w:hAnsi="Montserrat"/>
          <w:sz w:val="20"/>
          <w:szCs w:val="20"/>
        </w:rPr>
        <w:t>,</w:t>
      </w:r>
      <w:r w:rsidRPr="001A7209">
        <w:rPr>
          <w:rFonts w:ascii="Montserrat" w:hAnsi="Montserrat"/>
          <w:sz w:val="20"/>
          <w:szCs w:val="20"/>
        </w:rPr>
        <w:t xml:space="preserve"> a un</w:t>
      </w:r>
      <w:r w:rsidR="001C233B">
        <w:rPr>
          <w:rFonts w:ascii="Montserrat" w:hAnsi="Montserrat"/>
          <w:sz w:val="20"/>
          <w:szCs w:val="20"/>
        </w:rPr>
        <w:t>o o más licitantes</w:t>
      </w:r>
      <w:r w:rsidR="00767C13">
        <w:rPr>
          <w:rFonts w:ascii="Montserrat" w:hAnsi="Montserrat"/>
          <w:sz w:val="20"/>
          <w:szCs w:val="20"/>
        </w:rPr>
        <w:t xml:space="preserve"> de conformidad con </w:t>
      </w:r>
      <w:r w:rsidR="00213154">
        <w:rPr>
          <w:rFonts w:ascii="Montserrat" w:hAnsi="Montserrat"/>
          <w:sz w:val="20"/>
          <w:szCs w:val="20"/>
        </w:rPr>
        <w:t>el numeral 4.2 CRITERIO DE EVALUACIÓN</w:t>
      </w:r>
      <w:r w:rsidRPr="001A7209">
        <w:rPr>
          <w:rFonts w:ascii="Montserrat" w:hAnsi="Montserrat"/>
          <w:sz w:val="20"/>
          <w:szCs w:val="20"/>
        </w:rPr>
        <w:t>.</w:t>
      </w:r>
    </w:p>
    <w:p w14:paraId="48959720" w14:textId="77777777" w:rsidR="00C74C15" w:rsidRDefault="00C74C15" w:rsidP="00C74C15">
      <w:pPr>
        <w:jc w:val="both"/>
        <w:rPr>
          <w:rFonts w:ascii="Montserrat" w:hAnsi="Montserrat"/>
          <w:sz w:val="20"/>
          <w:szCs w:val="20"/>
        </w:rPr>
      </w:pPr>
    </w:p>
    <w:p w14:paraId="631AD312" w14:textId="77777777" w:rsidR="00B33856" w:rsidRPr="00C74C15" w:rsidRDefault="00B33856" w:rsidP="00C74C15">
      <w:pPr>
        <w:jc w:val="both"/>
        <w:rPr>
          <w:rFonts w:ascii="Montserrat" w:hAnsi="Montserrat"/>
          <w:sz w:val="20"/>
          <w:szCs w:val="20"/>
        </w:rPr>
      </w:pPr>
    </w:p>
    <w:p w14:paraId="7C84BB41" w14:textId="13E76104" w:rsidR="00305733" w:rsidRDefault="00305733" w:rsidP="004F39CF">
      <w:pPr>
        <w:pStyle w:val="Sinespaciado"/>
        <w:numPr>
          <w:ilvl w:val="1"/>
          <w:numId w:val="1"/>
        </w:numPr>
        <w:ind w:left="567" w:hanging="557"/>
        <w:jc w:val="both"/>
        <w:rPr>
          <w:rFonts w:ascii="Montserrat" w:hAnsi="Montserrat"/>
          <w:b/>
          <w:sz w:val="20"/>
          <w:szCs w:val="20"/>
        </w:rPr>
      </w:pPr>
      <w:r>
        <w:rPr>
          <w:rFonts w:ascii="Montserrat" w:hAnsi="Montserrat"/>
          <w:b/>
          <w:sz w:val="20"/>
          <w:szCs w:val="20"/>
        </w:rPr>
        <w:lastRenderedPageBreak/>
        <w:t>CRITERIO DE EVALUACIÓN</w:t>
      </w:r>
    </w:p>
    <w:p w14:paraId="1B1B8817" w14:textId="2FF347DF" w:rsidR="00505984" w:rsidRPr="00505984" w:rsidRDefault="00505984" w:rsidP="00505984">
      <w:pPr>
        <w:jc w:val="both"/>
        <w:rPr>
          <w:rFonts w:ascii="Montserrat" w:eastAsia="Montserrat" w:hAnsi="Montserrat" w:cs="Montserrat"/>
          <w:bCs/>
          <w:sz w:val="20"/>
          <w:szCs w:val="20"/>
        </w:rPr>
      </w:pPr>
      <w:r w:rsidRPr="00505984">
        <w:rPr>
          <w:rFonts w:ascii="Montserrat" w:eastAsia="Montserrat" w:hAnsi="Montserrat" w:cs="Montserrat"/>
          <w:bCs/>
          <w:sz w:val="20"/>
          <w:szCs w:val="20"/>
        </w:rPr>
        <w:t xml:space="preserve">Con apego en lo establecido por los artículos 36, 36 Bis y 37 de la Ley de Adquisiciones, Arrendamientos y Servicios del Sector Público (LAASSP) y 51 del RLAASSP, así como los numerales 4.22 inciso d) y 4.32 de las Políticas, Bases y Lineamientos en Materia de Adquisiciones, Arrendamientos y Servicios de </w:t>
      </w:r>
      <w:r w:rsidRPr="00505984">
        <w:rPr>
          <w:rFonts w:ascii="Montserrat" w:hAnsi="Montserrat"/>
          <w:b/>
          <w:bCs/>
          <w:sz w:val="20"/>
          <w:szCs w:val="20"/>
        </w:rPr>
        <w:t>IMSS-</w:t>
      </w:r>
      <w:r w:rsidR="00305733" w:rsidRPr="00305733">
        <w:rPr>
          <w:rFonts w:ascii="Montserrat" w:hAnsi="Montserrat"/>
          <w:b/>
          <w:bCs/>
          <w:sz w:val="20"/>
          <w:szCs w:val="20"/>
        </w:rPr>
        <w:t>Bienestar</w:t>
      </w:r>
      <w:r w:rsidRPr="00505984">
        <w:rPr>
          <w:rFonts w:ascii="Montserrat" w:eastAsia="Montserrat" w:hAnsi="Montserrat" w:cs="Montserrat"/>
          <w:bCs/>
          <w:sz w:val="20"/>
          <w:szCs w:val="20"/>
        </w:rPr>
        <w:t xml:space="preserve"> (POBALINES), no se requiere vincular las condiciones que deberá cumplir el </w:t>
      </w:r>
      <w:r w:rsidRPr="00505984">
        <w:rPr>
          <w:rFonts w:ascii="Montserrat" w:eastAsia="Montserrat" w:hAnsi="Montserrat" w:cs="Montserrat"/>
          <w:b/>
          <w:sz w:val="20"/>
          <w:szCs w:val="20"/>
        </w:rPr>
        <w:t>PROVEEDOR</w:t>
      </w:r>
      <w:r w:rsidRPr="00505984">
        <w:rPr>
          <w:rFonts w:ascii="Montserrat" w:eastAsia="Montserrat" w:hAnsi="Montserrat" w:cs="Montserrat"/>
          <w:bCs/>
          <w:sz w:val="20"/>
          <w:szCs w:val="20"/>
        </w:rPr>
        <w:t xml:space="preserve"> con las características y especificaciones del </w:t>
      </w:r>
      <w:r w:rsidRPr="00505984">
        <w:rPr>
          <w:rFonts w:ascii="Montserrat" w:eastAsia="Montserrat" w:hAnsi="Montserrat" w:cs="Montserrat"/>
          <w:b/>
          <w:sz w:val="20"/>
          <w:szCs w:val="20"/>
        </w:rPr>
        <w:t>SERVICIO,</w:t>
      </w:r>
      <w:r w:rsidRPr="00505984">
        <w:rPr>
          <w:rFonts w:ascii="Montserrat" w:eastAsia="Montserrat" w:hAnsi="Montserrat" w:cs="Montserrat"/>
          <w:bCs/>
          <w:sz w:val="20"/>
          <w:szCs w:val="20"/>
        </w:rPr>
        <w:t xml:space="preserve"> porque éste se encuentra estandarizado en el mercado y el factor preponderante que considera para la adjudicación del contrato es el precio más bajo</w:t>
      </w:r>
    </w:p>
    <w:p w14:paraId="0A40937E" w14:textId="77777777" w:rsidR="00505984" w:rsidRPr="00505984" w:rsidRDefault="00505984" w:rsidP="00505984">
      <w:pPr>
        <w:jc w:val="both"/>
        <w:rPr>
          <w:rFonts w:ascii="Montserrat" w:eastAsia="Montserrat" w:hAnsi="Montserrat" w:cs="Montserrat"/>
          <w:bCs/>
          <w:sz w:val="20"/>
          <w:szCs w:val="20"/>
        </w:rPr>
      </w:pPr>
    </w:p>
    <w:p w14:paraId="6A66FC49" w14:textId="533479F7" w:rsidR="00505984" w:rsidRPr="00505984" w:rsidRDefault="00505984" w:rsidP="00505984">
      <w:pPr>
        <w:jc w:val="both"/>
        <w:rPr>
          <w:rFonts w:ascii="Montserrat" w:eastAsia="Montserrat" w:hAnsi="Montserrat" w:cs="Montserrat"/>
          <w:bCs/>
          <w:sz w:val="20"/>
          <w:szCs w:val="20"/>
        </w:rPr>
      </w:pPr>
      <w:r w:rsidRPr="00505984">
        <w:rPr>
          <w:rFonts w:ascii="Montserrat" w:eastAsia="Montserrat" w:hAnsi="Montserrat" w:cs="Montserrat"/>
          <w:bCs/>
          <w:sz w:val="20"/>
          <w:szCs w:val="20"/>
        </w:rPr>
        <w:t xml:space="preserve">Derivado de lo anterior, se efectuará la evaluación utilizando el criterio de evaluación </w:t>
      </w:r>
      <w:r w:rsidRPr="00505984">
        <w:rPr>
          <w:rFonts w:ascii="Montserrat" w:eastAsia="Montserrat" w:hAnsi="Montserrat" w:cs="Montserrat"/>
          <w:b/>
          <w:sz w:val="20"/>
          <w:szCs w:val="20"/>
        </w:rPr>
        <w:t>BINARIO</w:t>
      </w:r>
      <w:r w:rsidRPr="00505984">
        <w:rPr>
          <w:rFonts w:ascii="Montserrat" w:eastAsia="Montserrat" w:hAnsi="Montserrat" w:cs="Montserrat"/>
          <w:bCs/>
          <w:sz w:val="20"/>
          <w:szCs w:val="20"/>
        </w:rPr>
        <w:t xml:space="preserve">, es decir </w:t>
      </w:r>
      <w:r w:rsidRPr="00505984">
        <w:rPr>
          <w:rFonts w:ascii="Montserrat" w:eastAsia="Montserrat" w:hAnsi="Montserrat" w:cs="Montserrat"/>
          <w:b/>
          <w:sz w:val="20"/>
          <w:szCs w:val="20"/>
        </w:rPr>
        <w:t>CUMPLE</w:t>
      </w:r>
      <w:r w:rsidRPr="00505984">
        <w:rPr>
          <w:rFonts w:ascii="Montserrat" w:eastAsia="Montserrat" w:hAnsi="Montserrat" w:cs="Montserrat"/>
          <w:bCs/>
          <w:sz w:val="20"/>
          <w:szCs w:val="20"/>
        </w:rPr>
        <w:t xml:space="preserve"> o </w:t>
      </w:r>
      <w:r w:rsidRPr="00505984">
        <w:rPr>
          <w:rFonts w:ascii="Montserrat" w:eastAsia="Montserrat" w:hAnsi="Montserrat" w:cs="Montserrat"/>
          <w:b/>
          <w:sz w:val="20"/>
          <w:szCs w:val="20"/>
        </w:rPr>
        <w:t>NO CUMPLE</w:t>
      </w:r>
      <w:r w:rsidRPr="00505984">
        <w:rPr>
          <w:rFonts w:ascii="Montserrat" w:eastAsia="Montserrat" w:hAnsi="Montserrat" w:cs="Montserrat"/>
          <w:bCs/>
          <w:sz w:val="20"/>
          <w:szCs w:val="20"/>
        </w:rPr>
        <w:t xml:space="preserve">, mediante el cual sólo se adjudica a quien cumpla las condiciones y requisitos establecidos por el </w:t>
      </w:r>
      <w:r w:rsidRPr="00505984">
        <w:rPr>
          <w:rFonts w:ascii="Montserrat" w:hAnsi="Montserrat"/>
          <w:b/>
          <w:bCs/>
          <w:sz w:val="20"/>
          <w:szCs w:val="20"/>
        </w:rPr>
        <w:t>IMSS-B</w:t>
      </w:r>
      <w:r w:rsidR="00463B5C" w:rsidRPr="00505984">
        <w:rPr>
          <w:rFonts w:ascii="Montserrat" w:hAnsi="Montserrat"/>
          <w:b/>
          <w:bCs/>
          <w:sz w:val="20"/>
          <w:szCs w:val="20"/>
        </w:rPr>
        <w:t>ienestar</w:t>
      </w:r>
      <w:r w:rsidRPr="00505984">
        <w:rPr>
          <w:rFonts w:ascii="Montserrat" w:eastAsia="Montserrat" w:hAnsi="Montserrat" w:cs="Montserrat"/>
          <w:bCs/>
          <w:sz w:val="20"/>
          <w:szCs w:val="20"/>
        </w:rPr>
        <w:t xml:space="preserve"> a efecto de que se garantice satisfactoriamente el cumplimiento de las obligaciones respectivas y oferte el precio más bajo.</w:t>
      </w:r>
    </w:p>
    <w:p w14:paraId="7B945FA0" w14:textId="77777777" w:rsidR="00305733" w:rsidRPr="00305733" w:rsidRDefault="00305733" w:rsidP="00305733">
      <w:pPr>
        <w:jc w:val="both"/>
        <w:rPr>
          <w:rFonts w:ascii="Montserrat" w:eastAsia="Montserrat" w:hAnsi="Montserrat" w:cs="Montserrat"/>
          <w:bCs/>
          <w:sz w:val="20"/>
          <w:szCs w:val="20"/>
        </w:rPr>
      </w:pPr>
    </w:p>
    <w:p w14:paraId="3F244C56" w14:textId="0CB0FA73" w:rsidR="00FC4D2E" w:rsidRPr="00D33D98" w:rsidRDefault="00FC4D2E" w:rsidP="004F39CF">
      <w:pPr>
        <w:pStyle w:val="Sinespaciado"/>
        <w:numPr>
          <w:ilvl w:val="1"/>
          <w:numId w:val="1"/>
        </w:numPr>
        <w:ind w:left="567" w:hanging="557"/>
        <w:jc w:val="both"/>
        <w:rPr>
          <w:rFonts w:ascii="Montserrat" w:hAnsi="Montserrat"/>
          <w:b/>
          <w:sz w:val="20"/>
          <w:szCs w:val="20"/>
        </w:rPr>
      </w:pPr>
      <w:r w:rsidRPr="004C51B4">
        <w:rPr>
          <w:rFonts w:ascii="Montserrat" w:hAnsi="Montserrat"/>
          <w:b/>
          <w:sz w:val="20"/>
          <w:szCs w:val="20"/>
        </w:rPr>
        <w:t>CONDICIÓN</w:t>
      </w:r>
      <w:r w:rsidRPr="00C74C15">
        <w:rPr>
          <w:rFonts w:ascii="Montserrat" w:hAnsi="Montserrat"/>
          <w:b/>
          <w:sz w:val="20"/>
          <w:szCs w:val="20"/>
        </w:rPr>
        <w:t xml:space="preserve"> DE LOS PRECIOS</w:t>
      </w:r>
    </w:p>
    <w:p w14:paraId="6E915110" w14:textId="77BEBB04" w:rsidR="00FC4D2E" w:rsidRPr="00412140" w:rsidRDefault="00FC4D2E" w:rsidP="00537391">
      <w:pPr>
        <w:jc w:val="both"/>
        <w:rPr>
          <w:rFonts w:ascii="Montserrat" w:eastAsia="Montserrat" w:hAnsi="Montserrat" w:cs="Montserrat"/>
          <w:sz w:val="20"/>
          <w:szCs w:val="20"/>
        </w:rPr>
      </w:pPr>
      <w:r w:rsidRPr="00412140">
        <w:rPr>
          <w:rFonts w:ascii="Montserrat" w:eastAsia="Montserrat" w:hAnsi="Montserrat" w:cs="Montserrat"/>
          <w:sz w:val="20"/>
          <w:szCs w:val="20"/>
        </w:rPr>
        <w:t xml:space="preserve">Los precios ofertados serán fijos durante la vigencia del contrato y deberán incluir todos los costos involucrados: recursos humanos, materiales, permisos y autorizaciones, así como todo lo necesario para realizar el servicio ofertado, por lo que el </w:t>
      </w:r>
      <w:r w:rsidR="00F81A60" w:rsidRPr="00F81A60">
        <w:rPr>
          <w:rFonts w:ascii="Montserrat" w:eastAsia="Montserrat" w:hAnsi="Montserrat" w:cs="Montserrat"/>
          <w:b/>
          <w:sz w:val="20"/>
          <w:szCs w:val="20"/>
        </w:rPr>
        <w:t>PROVEEDOR</w:t>
      </w:r>
      <w:r w:rsidRPr="00412140">
        <w:rPr>
          <w:rFonts w:ascii="Montserrat" w:eastAsia="Montserrat" w:hAnsi="Montserrat" w:cs="Montserrat"/>
          <w:sz w:val="20"/>
          <w:szCs w:val="20"/>
        </w:rPr>
        <w:t xml:space="preserve"> no podrá agregar ningún costo extra durante la vigencia del contrato, los precios se considerarán fijos hasta que concluya la relación contractual.</w:t>
      </w:r>
    </w:p>
    <w:p w14:paraId="258769D4" w14:textId="77777777" w:rsidR="00FC4D2E" w:rsidRDefault="00FC4D2E" w:rsidP="00537391">
      <w:pPr>
        <w:jc w:val="both"/>
        <w:rPr>
          <w:rFonts w:ascii="Montserrat" w:hAnsi="Montserrat"/>
          <w:sz w:val="20"/>
          <w:szCs w:val="20"/>
        </w:rPr>
      </w:pPr>
    </w:p>
    <w:p w14:paraId="1FF34FF7" w14:textId="77777777" w:rsidR="00B33856" w:rsidRPr="00412140" w:rsidRDefault="00B33856" w:rsidP="00537391">
      <w:pPr>
        <w:jc w:val="both"/>
        <w:rPr>
          <w:rFonts w:ascii="Montserrat" w:hAnsi="Montserrat"/>
          <w:sz w:val="20"/>
          <w:szCs w:val="20"/>
        </w:rPr>
      </w:pPr>
    </w:p>
    <w:p w14:paraId="22D1B7BE" w14:textId="14ABCD72" w:rsidR="00FC4D2E" w:rsidRPr="00D33D98" w:rsidRDefault="00FC4D2E" w:rsidP="004F39CF">
      <w:pPr>
        <w:pStyle w:val="Sinespaciado"/>
        <w:numPr>
          <w:ilvl w:val="1"/>
          <w:numId w:val="1"/>
        </w:numPr>
        <w:ind w:left="567" w:hanging="557"/>
        <w:jc w:val="both"/>
        <w:rPr>
          <w:rFonts w:ascii="Montserrat" w:hAnsi="Montserrat"/>
          <w:b/>
          <w:sz w:val="20"/>
          <w:szCs w:val="20"/>
        </w:rPr>
      </w:pPr>
      <w:r w:rsidRPr="004C51B4">
        <w:rPr>
          <w:rFonts w:ascii="Montserrat" w:hAnsi="Montserrat"/>
          <w:b/>
          <w:sz w:val="20"/>
          <w:szCs w:val="20"/>
        </w:rPr>
        <w:t>CONTRATO</w:t>
      </w:r>
      <w:r w:rsidRPr="00C74C15">
        <w:rPr>
          <w:rFonts w:ascii="Montserrat" w:hAnsi="Montserrat"/>
          <w:b/>
          <w:sz w:val="20"/>
          <w:szCs w:val="20"/>
        </w:rPr>
        <w:t xml:space="preserve"> ABIERTO</w:t>
      </w:r>
    </w:p>
    <w:p w14:paraId="29161297" w14:textId="7837EDC8" w:rsidR="008B0B61" w:rsidRPr="00A05935" w:rsidRDefault="00FC4D2E" w:rsidP="00537391">
      <w:pPr>
        <w:jc w:val="both"/>
        <w:rPr>
          <w:rFonts w:ascii="Montserrat" w:hAnsi="Montserrat"/>
          <w:sz w:val="20"/>
          <w:szCs w:val="20"/>
        </w:rPr>
      </w:pPr>
      <w:r w:rsidRPr="00412140">
        <w:rPr>
          <w:rFonts w:ascii="Montserrat" w:eastAsia="Montserrat" w:hAnsi="Montserrat" w:cs="Montserrat"/>
          <w:sz w:val="20"/>
          <w:szCs w:val="20"/>
        </w:rPr>
        <w:t xml:space="preserve">De conformidad con lo establecido en los artículos 47 de la Ley de Adquisiciones, Arrendamientos y Servicios del Sector Público (LAASSP) y 85 de su Reglamento (RLAASSP); así como el numeral 5.4.4, </w:t>
      </w:r>
      <w:r w:rsidRPr="00A05935">
        <w:rPr>
          <w:rFonts w:ascii="Montserrat" w:eastAsia="Montserrat" w:hAnsi="Montserrat" w:cs="Montserrat"/>
          <w:sz w:val="20"/>
          <w:szCs w:val="20"/>
        </w:rPr>
        <w:t xml:space="preserve">de las </w:t>
      </w:r>
      <w:r w:rsidRPr="00A05935">
        <w:rPr>
          <w:rFonts w:ascii="Montserrat" w:eastAsia="Montserrat" w:hAnsi="Montserrat" w:cs="Montserrat"/>
          <w:bCs/>
          <w:sz w:val="20"/>
          <w:szCs w:val="20"/>
        </w:rPr>
        <w:t xml:space="preserve">Políticas, Bases y Lineamientos en Materia de Adquisiciones, Arrendamientos y Servicios de </w:t>
      </w:r>
      <w:r w:rsidR="00F81A60" w:rsidRPr="00A05935">
        <w:rPr>
          <w:rFonts w:ascii="Montserrat" w:hAnsi="Montserrat"/>
          <w:b/>
          <w:sz w:val="20"/>
          <w:szCs w:val="20"/>
        </w:rPr>
        <w:t>IMSS-Bienestar</w:t>
      </w:r>
      <w:r w:rsidRPr="00A05935">
        <w:rPr>
          <w:rFonts w:ascii="Montserrat" w:hAnsi="Montserrat"/>
          <w:sz w:val="20"/>
          <w:szCs w:val="20"/>
        </w:rPr>
        <w:t xml:space="preserve"> (POBALINES)</w:t>
      </w:r>
      <w:r w:rsidRPr="00A05935">
        <w:rPr>
          <w:rFonts w:ascii="Montserrat" w:eastAsia="Montserrat" w:hAnsi="Montserrat" w:cs="Montserrat"/>
          <w:sz w:val="20"/>
          <w:szCs w:val="20"/>
        </w:rPr>
        <w:t>, el contrato será abierto</w:t>
      </w:r>
      <w:r w:rsidR="00C16C14" w:rsidRPr="00A05935">
        <w:rPr>
          <w:rFonts w:ascii="Montserrat" w:eastAsia="Montserrat" w:hAnsi="Montserrat" w:cs="Montserrat"/>
          <w:sz w:val="20"/>
          <w:szCs w:val="20"/>
        </w:rPr>
        <w:t xml:space="preserve">, </w:t>
      </w:r>
      <w:r w:rsidR="001A7209" w:rsidRPr="00A05935">
        <w:rPr>
          <w:rFonts w:ascii="Montserrat" w:eastAsia="Montserrat" w:hAnsi="Montserrat" w:cs="Montserrat"/>
          <w:sz w:val="20"/>
          <w:szCs w:val="20"/>
        </w:rPr>
        <w:t xml:space="preserve">las cantidades mínimas y máximas relacionadas al </w:t>
      </w:r>
      <w:r w:rsidR="001A7209" w:rsidRPr="00A05935">
        <w:rPr>
          <w:rFonts w:ascii="Montserrat" w:eastAsia="Montserrat" w:hAnsi="Montserrat" w:cs="Montserrat"/>
          <w:b/>
          <w:bCs/>
          <w:sz w:val="20"/>
          <w:szCs w:val="20"/>
        </w:rPr>
        <w:t>SERVICIO</w:t>
      </w:r>
      <w:r w:rsidRPr="00A05935">
        <w:rPr>
          <w:rFonts w:ascii="Montserrat" w:eastAsia="Montserrat" w:hAnsi="Montserrat" w:cs="Montserrat"/>
          <w:sz w:val="20"/>
          <w:szCs w:val="20"/>
        </w:rPr>
        <w:t xml:space="preserve"> </w:t>
      </w:r>
      <w:r w:rsidR="001A7209" w:rsidRPr="00A05935">
        <w:rPr>
          <w:rFonts w:ascii="Montserrat" w:eastAsia="Montserrat" w:hAnsi="Montserrat" w:cs="Montserrat"/>
          <w:sz w:val="20"/>
          <w:szCs w:val="20"/>
        </w:rPr>
        <w:t xml:space="preserve">se detallan en el </w:t>
      </w:r>
      <w:r w:rsidR="00332495" w:rsidRPr="00332495">
        <w:rPr>
          <w:rFonts w:ascii="Montserrat" w:eastAsia="Montserrat" w:hAnsi="Montserrat" w:cs="Montserrat"/>
          <w:sz w:val="20"/>
          <w:szCs w:val="20"/>
        </w:rPr>
        <w:t>presente Anexo Técnico</w:t>
      </w:r>
      <w:r w:rsidRPr="00A05935">
        <w:rPr>
          <w:rFonts w:ascii="Montserrat" w:eastAsia="Montserrat" w:hAnsi="Montserrat" w:cs="Montserrat"/>
          <w:sz w:val="20"/>
          <w:szCs w:val="20"/>
        </w:rPr>
        <w:t xml:space="preserve">. </w:t>
      </w:r>
    </w:p>
    <w:p w14:paraId="6054291B" w14:textId="77777777" w:rsidR="00823428" w:rsidRDefault="00823428" w:rsidP="00537391">
      <w:pPr>
        <w:jc w:val="both"/>
        <w:rPr>
          <w:rFonts w:ascii="Montserrat" w:hAnsi="Montserrat"/>
          <w:sz w:val="20"/>
          <w:szCs w:val="20"/>
        </w:rPr>
      </w:pPr>
    </w:p>
    <w:p w14:paraId="08F19F2B" w14:textId="77777777" w:rsidR="00B33856" w:rsidRPr="00A05935" w:rsidRDefault="00B33856" w:rsidP="00537391">
      <w:pPr>
        <w:jc w:val="both"/>
        <w:rPr>
          <w:rFonts w:ascii="Montserrat" w:hAnsi="Montserrat"/>
          <w:sz w:val="20"/>
          <w:szCs w:val="20"/>
        </w:rPr>
      </w:pPr>
    </w:p>
    <w:p w14:paraId="3B740B0A" w14:textId="77777777" w:rsidR="00127422" w:rsidRPr="00A05935" w:rsidRDefault="00127422" w:rsidP="00127422">
      <w:pPr>
        <w:pStyle w:val="Sinespaciado"/>
        <w:numPr>
          <w:ilvl w:val="1"/>
          <w:numId w:val="1"/>
        </w:numPr>
        <w:ind w:left="567" w:hanging="557"/>
        <w:jc w:val="both"/>
        <w:rPr>
          <w:rFonts w:ascii="Montserrat" w:hAnsi="Montserrat"/>
          <w:b/>
          <w:sz w:val="20"/>
          <w:szCs w:val="20"/>
        </w:rPr>
      </w:pPr>
      <w:r w:rsidRPr="00A05935">
        <w:rPr>
          <w:rFonts w:ascii="Montserrat" w:hAnsi="Montserrat"/>
          <w:b/>
          <w:sz w:val="20"/>
          <w:szCs w:val="20"/>
        </w:rPr>
        <w:t>ANTICIPO.</w:t>
      </w:r>
    </w:p>
    <w:p w14:paraId="6DD8413E" w14:textId="77777777" w:rsidR="00127422" w:rsidRPr="00412140" w:rsidRDefault="00127422" w:rsidP="00127422">
      <w:pPr>
        <w:pStyle w:val="Sinespaciado"/>
        <w:ind w:left="720"/>
        <w:rPr>
          <w:rFonts w:ascii="Montserrat" w:hAnsi="Montserrat" w:cstheme="minorHAnsi"/>
          <w:b/>
          <w:sz w:val="20"/>
          <w:szCs w:val="20"/>
        </w:rPr>
      </w:pPr>
    </w:p>
    <w:p w14:paraId="1C4BD3B9" w14:textId="77777777" w:rsidR="00127422" w:rsidRPr="00412140" w:rsidRDefault="00127422" w:rsidP="00127422">
      <w:pPr>
        <w:jc w:val="both"/>
        <w:rPr>
          <w:rFonts w:ascii="Montserrat" w:hAnsi="Montserrat"/>
          <w:bCs/>
          <w:sz w:val="20"/>
          <w:szCs w:val="20"/>
        </w:rPr>
      </w:pPr>
      <w:r w:rsidRPr="00412140">
        <w:rPr>
          <w:rFonts w:ascii="Montserrat" w:hAnsi="Montserrat"/>
          <w:bCs/>
          <w:sz w:val="20"/>
          <w:szCs w:val="20"/>
        </w:rPr>
        <w:t>Para el presente procedimiento no se otorgarán anticipos.</w:t>
      </w:r>
    </w:p>
    <w:p w14:paraId="387A30CB" w14:textId="77777777" w:rsidR="00127422" w:rsidRDefault="00127422" w:rsidP="00537391">
      <w:pPr>
        <w:jc w:val="both"/>
        <w:rPr>
          <w:rFonts w:ascii="Montserrat" w:hAnsi="Montserrat"/>
          <w:sz w:val="20"/>
          <w:szCs w:val="20"/>
        </w:rPr>
      </w:pPr>
    </w:p>
    <w:p w14:paraId="4F6E31D8" w14:textId="77777777" w:rsidR="00B33856" w:rsidRPr="00412140" w:rsidRDefault="00B33856" w:rsidP="00537391">
      <w:pPr>
        <w:jc w:val="both"/>
        <w:rPr>
          <w:rFonts w:ascii="Montserrat" w:hAnsi="Montserrat"/>
          <w:sz w:val="20"/>
          <w:szCs w:val="20"/>
        </w:rPr>
      </w:pPr>
    </w:p>
    <w:p w14:paraId="20CD09A1" w14:textId="77777777" w:rsidR="00EB5D37" w:rsidRPr="00412140" w:rsidRDefault="00EB5D37" w:rsidP="00EB5D37">
      <w:pPr>
        <w:pStyle w:val="Sinespaciado"/>
        <w:numPr>
          <w:ilvl w:val="1"/>
          <w:numId w:val="1"/>
        </w:numPr>
        <w:ind w:left="567" w:hanging="557"/>
        <w:jc w:val="both"/>
        <w:rPr>
          <w:rFonts w:ascii="Montserrat" w:hAnsi="Montserrat"/>
          <w:b/>
          <w:sz w:val="20"/>
          <w:szCs w:val="20"/>
        </w:rPr>
      </w:pPr>
      <w:r w:rsidRPr="00412140">
        <w:rPr>
          <w:rFonts w:ascii="Montserrat" w:hAnsi="Montserrat"/>
          <w:b/>
          <w:sz w:val="20"/>
          <w:szCs w:val="20"/>
        </w:rPr>
        <w:t>FORMA DE PAGO</w:t>
      </w:r>
    </w:p>
    <w:p w14:paraId="74F7295F" w14:textId="77777777" w:rsidR="00EB5D37" w:rsidRDefault="00EB5D37" w:rsidP="00EB5D37">
      <w:pPr>
        <w:tabs>
          <w:tab w:val="left" w:pos="709"/>
        </w:tabs>
        <w:jc w:val="both"/>
        <w:rPr>
          <w:rFonts w:ascii="Montserrat" w:eastAsiaTheme="minorEastAsia" w:hAnsi="Montserrat" w:cs="Arial"/>
          <w:b/>
          <w:sz w:val="20"/>
          <w:szCs w:val="20"/>
        </w:rPr>
      </w:pPr>
    </w:p>
    <w:p w14:paraId="48FB1114" w14:textId="77777777" w:rsidR="00EB5D37" w:rsidRDefault="00EB5D37" w:rsidP="00EB5D37">
      <w:pPr>
        <w:jc w:val="both"/>
        <w:rPr>
          <w:rFonts w:ascii="Montserrat" w:eastAsiaTheme="minorEastAsia" w:hAnsi="Montserrat" w:cs="Arial"/>
          <w:sz w:val="20"/>
          <w:szCs w:val="20"/>
        </w:rPr>
      </w:pPr>
      <w:r w:rsidRPr="00412140">
        <w:rPr>
          <w:rFonts w:ascii="Montserrat" w:eastAsia="Montserrat" w:hAnsi="Montserrat" w:cs="Montserrat"/>
          <w:bCs/>
          <w:sz w:val="20"/>
          <w:szCs w:val="20"/>
        </w:rPr>
        <w:t>El</w:t>
      </w:r>
      <w:r w:rsidRPr="00412140">
        <w:rPr>
          <w:rFonts w:ascii="Montserrat" w:eastAsia="Montserrat" w:hAnsi="Montserrat" w:cs="Montserrat"/>
          <w:b/>
          <w:sz w:val="20"/>
          <w:szCs w:val="20"/>
        </w:rPr>
        <w:t xml:space="preserve"> </w:t>
      </w:r>
      <w:r w:rsidRPr="00F81A60">
        <w:rPr>
          <w:rFonts w:ascii="Montserrat" w:eastAsia="Montserrat" w:hAnsi="Montserrat" w:cs="Montserrat"/>
          <w:b/>
          <w:sz w:val="20"/>
          <w:szCs w:val="20"/>
        </w:rPr>
        <w:t>PROVEEDOR</w:t>
      </w:r>
      <w:r w:rsidRPr="00412140">
        <w:rPr>
          <w:rFonts w:ascii="Montserrat" w:eastAsia="Montserrat" w:hAnsi="Montserrat" w:cs="Montserrat"/>
          <w:bCs/>
          <w:sz w:val="20"/>
          <w:szCs w:val="20"/>
        </w:rPr>
        <w:t xml:space="preserve"> </w:t>
      </w:r>
      <w:r w:rsidRPr="00412140">
        <w:rPr>
          <w:rFonts w:ascii="Montserrat" w:eastAsiaTheme="minorEastAsia" w:hAnsi="Montserrat" w:cs="Arial"/>
          <w:sz w:val="20"/>
          <w:szCs w:val="20"/>
        </w:rPr>
        <w:t xml:space="preserve">deberá de expedir factura en el esquema de facturación electrónica CFDI (Comprobantes Fiscales Digitales por Internet), la recepción de estas será en la </w:t>
      </w:r>
      <w:r w:rsidRPr="00412140">
        <w:rPr>
          <w:rFonts w:ascii="Montserrat" w:hAnsi="Montserrat" w:cs="Arial"/>
          <w:b/>
          <w:sz w:val="20"/>
          <w:szCs w:val="20"/>
        </w:rPr>
        <w:t>DIVISIÓN DE SERVICIOS GENERALES,</w:t>
      </w:r>
      <w:r w:rsidRPr="00412140">
        <w:rPr>
          <w:rFonts w:ascii="Montserrat" w:eastAsiaTheme="minorEastAsia" w:hAnsi="Montserrat" w:cs="Arial"/>
          <w:sz w:val="20"/>
          <w:szCs w:val="20"/>
        </w:rPr>
        <w:t xml:space="preserve"> y deberán ser proporcionadas en su formato XML; únicamente las facturas fiscalmente válidas serán procedentes para pago.</w:t>
      </w:r>
    </w:p>
    <w:p w14:paraId="62CB17F0" w14:textId="77777777" w:rsidR="00EB5D37" w:rsidRPr="00412140" w:rsidRDefault="00EB5D37" w:rsidP="00EB5D37">
      <w:pPr>
        <w:jc w:val="both"/>
        <w:rPr>
          <w:rFonts w:ascii="Montserrat" w:eastAsiaTheme="minorEastAsia" w:hAnsi="Montserrat" w:cs="Arial"/>
          <w:sz w:val="20"/>
          <w:szCs w:val="20"/>
        </w:rPr>
      </w:pPr>
    </w:p>
    <w:p w14:paraId="24622CB4" w14:textId="77777777" w:rsidR="00EB5D37" w:rsidRPr="00412140" w:rsidRDefault="00EB5D37" w:rsidP="00EB5D37">
      <w:pPr>
        <w:jc w:val="both"/>
        <w:rPr>
          <w:rFonts w:ascii="Montserrat" w:eastAsiaTheme="minorEastAsia" w:hAnsi="Montserrat" w:cs="Arial"/>
          <w:sz w:val="20"/>
          <w:szCs w:val="20"/>
        </w:rPr>
      </w:pPr>
      <w:r w:rsidRPr="00412140">
        <w:rPr>
          <w:rFonts w:ascii="Montserrat" w:eastAsia="Montserrat" w:hAnsi="Montserrat" w:cs="Montserrat"/>
          <w:bCs/>
          <w:sz w:val="20"/>
          <w:szCs w:val="20"/>
        </w:rPr>
        <w:t>El</w:t>
      </w:r>
      <w:r w:rsidRPr="00412140">
        <w:rPr>
          <w:rFonts w:ascii="Montserrat" w:eastAsia="Montserrat" w:hAnsi="Montserrat" w:cs="Montserrat"/>
          <w:b/>
          <w:sz w:val="20"/>
          <w:szCs w:val="20"/>
        </w:rPr>
        <w:t xml:space="preserve"> </w:t>
      </w:r>
      <w:r w:rsidRPr="00F81A60">
        <w:rPr>
          <w:rFonts w:ascii="Montserrat" w:eastAsia="Montserrat" w:hAnsi="Montserrat" w:cs="Montserrat"/>
          <w:b/>
          <w:sz w:val="20"/>
          <w:szCs w:val="20"/>
        </w:rPr>
        <w:t>PROVEEDOR</w:t>
      </w:r>
      <w:r w:rsidRPr="00412140">
        <w:rPr>
          <w:rFonts w:ascii="Montserrat" w:eastAsia="Montserrat" w:hAnsi="Montserrat" w:cs="Montserrat"/>
          <w:bCs/>
          <w:sz w:val="20"/>
          <w:szCs w:val="20"/>
        </w:rPr>
        <w:t xml:space="preserve"> </w:t>
      </w:r>
      <w:r w:rsidRPr="00412140">
        <w:rPr>
          <w:rFonts w:ascii="Montserrat" w:eastAsiaTheme="minorEastAsia" w:hAnsi="Montserrat" w:cs="Arial"/>
          <w:sz w:val="20"/>
          <w:szCs w:val="20"/>
        </w:rPr>
        <w:t xml:space="preserve">deberá emitir el CFDI a nombre de los </w:t>
      </w:r>
      <w:r w:rsidRPr="00412140">
        <w:rPr>
          <w:rFonts w:ascii="Montserrat" w:eastAsiaTheme="minorEastAsia" w:hAnsi="Montserrat" w:cs="Arial"/>
          <w:b/>
          <w:bCs/>
          <w:sz w:val="20"/>
          <w:szCs w:val="20"/>
        </w:rPr>
        <w:t>SERVICIOS DE SALUD DEL INSTITUTO MEXICANO DEL SEGURO SOCIAL PARA EL BIENESTAR (</w:t>
      </w:r>
      <w:r w:rsidRPr="00F81A60">
        <w:rPr>
          <w:rFonts w:ascii="Montserrat" w:eastAsiaTheme="minorEastAsia" w:hAnsi="Montserrat" w:cs="Arial"/>
          <w:b/>
          <w:bCs/>
          <w:sz w:val="20"/>
          <w:szCs w:val="20"/>
        </w:rPr>
        <w:t>IMSS-Bienestar</w:t>
      </w:r>
      <w:r w:rsidRPr="00412140">
        <w:rPr>
          <w:rFonts w:ascii="Montserrat" w:eastAsiaTheme="minorEastAsia" w:hAnsi="Montserrat" w:cs="Arial"/>
          <w:b/>
          <w:bCs/>
          <w:sz w:val="20"/>
          <w:szCs w:val="20"/>
        </w:rPr>
        <w:t>),</w:t>
      </w:r>
      <w:r w:rsidRPr="00412140">
        <w:rPr>
          <w:rFonts w:ascii="Montserrat" w:eastAsiaTheme="minorEastAsia" w:hAnsi="Montserrat" w:cs="Arial"/>
          <w:sz w:val="20"/>
          <w:szCs w:val="20"/>
        </w:rPr>
        <w:t xml:space="preserve"> R.F.C. SSI220901JS5, con domicilio en Calle Gustavo E. Campa, No. 54, Colonia Guadalupe </w:t>
      </w:r>
      <w:proofErr w:type="spellStart"/>
      <w:r w:rsidRPr="00412140">
        <w:rPr>
          <w:rFonts w:ascii="Montserrat" w:eastAsiaTheme="minorEastAsia" w:hAnsi="Montserrat" w:cs="Arial"/>
          <w:sz w:val="20"/>
          <w:szCs w:val="20"/>
        </w:rPr>
        <w:t>Inn</w:t>
      </w:r>
      <w:proofErr w:type="spellEnd"/>
      <w:r w:rsidRPr="00412140">
        <w:rPr>
          <w:rFonts w:ascii="Montserrat" w:eastAsiaTheme="minorEastAsia" w:hAnsi="Montserrat" w:cs="Arial"/>
          <w:sz w:val="20"/>
          <w:szCs w:val="20"/>
        </w:rPr>
        <w:t xml:space="preserve">, C.P. 01020, Alcaldía Álvaro Obregón, Ciudad de México, que reúna los requisitos fiscales en la que se indique el número del </w:t>
      </w:r>
      <w:r w:rsidRPr="00F81A60">
        <w:rPr>
          <w:rFonts w:ascii="Montserrat" w:eastAsia="Montserrat" w:hAnsi="Montserrat" w:cs="Montserrat"/>
          <w:b/>
          <w:sz w:val="20"/>
          <w:szCs w:val="20"/>
        </w:rPr>
        <w:t>PROVEEDOR</w:t>
      </w:r>
      <w:r w:rsidRPr="00412140">
        <w:rPr>
          <w:rFonts w:ascii="Montserrat" w:eastAsiaTheme="minorEastAsia" w:hAnsi="Montserrat" w:cs="Arial"/>
          <w:sz w:val="20"/>
          <w:szCs w:val="20"/>
        </w:rPr>
        <w:t>, número de contrato, número de fianza y denominación social de la afianzadora.</w:t>
      </w:r>
    </w:p>
    <w:p w14:paraId="6559B90D" w14:textId="77777777" w:rsidR="00EB5D37" w:rsidRPr="00412140" w:rsidRDefault="00EB5D37" w:rsidP="00EB5D37">
      <w:pPr>
        <w:jc w:val="both"/>
        <w:rPr>
          <w:rFonts w:ascii="Montserrat" w:eastAsiaTheme="minorEastAsia" w:hAnsi="Montserrat" w:cs="Arial"/>
          <w:sz w:val="20"/>
          <w:szCs w:val="20"/>
        </w:rPr>
      </w:pPr>
    </w:p>
    <w:p w14:paraId="3E1D0263" w14:textId="77777777" w:rsidR="00EB5D37" w:rsidRPr="00412140" w:rsidRDefault="00EB5D37" w:rsidP="00EB5D37">
      <w:pPr>
        <w:jc w:val="both"/>
        <w:rPr>
          <w:rFonts w:ascii="Montserrat" w:eastAsiaTheme="minorEastAsia" w:hAnsi="Montserrat" w:cs="Arial"/>
          <w:sz w:val="20"/>
          <w:szCs w:val="20"/>
        </w:rPr>
      </w:pPr>
      <w:r w:rsidRPr="00412140">
        <w:rPr>
          <w:rFonts w:ascii="Montserrat" w:eastAsiaTheme="minorEastAsia" w:hAnsi="Montserrat" w:cs="Arial"/>
          <w:sz w:val="20"/>
          <w:szCs w:val="20"/>
        </w:rPr>
        <w:lastRenderedPageBreak/>
        <w:t xml:space="preserve">En caso de que </w:t>
      </w:r>
      <w:r w:rsidRPr="00412140">
        <w:rPr>
          <w:rFonts w:ascii="Montserrat" w:eastAsia="Montserrat" w:hAnsi="Montserrat" w:cs="Montserrat"/>
          <w:bCs/>
          <w:sz w:val="20"/>
          <w:szCs w:val="20"/>
        </w:rPr>
        <w:t>el</w:t>
      </w:r>
      <w:r w:rsidRPr="00412140">
        <w:rPr>
          <w:rFonts w:ascii="Montserrat" w:eastAsia="Montserrat" w:hAnsi="Montserrat" w:cs="Montserrat"/>
          <w:b/>
          <w:sz w:val="20"/>
          <w:szCs w:val="20"/>
        </w:rPr>
        <w:t xml:space="preserve"> </w:t>
      </w:r>
      <w:r w:rsidRPr="00F81A60">
        <w:rPr>
          <w:rFonts w:ascii="Montserrat" w:eastAsia="Montserrat" w:hAnsi="Montserrat" w:cs="Montserrat"/>
          <w:b/>
          <w:sz w:val="20"/>
          <w:szCs w:val="20"/>
        </w:rPr>
        <w:t>PROVEEDOR</w:t>
      </w:r>
      <w:r w:rsidRPr="00412140">
        <w:rPr>
          <w:rFonts w:ascii="Montserrat" w:eastAsia="Montserrat" w:hAnsi="Montserrat" w:cs="Montserrat"/>
          <w:bCs/>
          <w:sz w:val="20"/>
          <w:szCs w:val="20"/>
        </w:rPr>
        <w:t xml:space="preserve"> </w:t>
      </w:r>
      <w:r w:rsidRPr="00412140">
        <w:rPr>
          <w:rFonts w:ascii="Montserrat" w:eastAsiaTheme="minorEastAsia" w:hAnsi="Montserrat" w:cs="Arial"/>
          <w:sz w:val="20"/>
          <w:szCs w:val="20"/>
        </w:rPr>
        <w:t xml:space="preserve">presente su CFDI con errores o deficiencias, estos se le harán saber por parte de </w:t>
      </w:r>
      <w:r w:rsidRPr="00F81A60">
        <w:rPr>
          <w:rFonts w:ascii="Montserrat" w:eastAsiaTheme="minorEastAsia" w:hAnsi="Montserrat" w:cs="Arial"/>
          <w:b/>
          <w:bCs/>
          <w:sz w:val="20"/>
          <w:szCs w:val="20"/>
        </w:rPr>
        <w:t>IMSS-Bienestar</w:t>
      </w:r>
      <w:r w:rsidRPr="00412140">
        <w:rPr>
          <w:rFonts w:ascii="Montserrat" w:eastAsiaTheme="minorEastAsia" w:hAnsi="Montserrat" w:cs="Arial"/>
          <w:sz w:val="20"/>
          <w:szCs w:val="20"/>
        </w:rPr>
        <w:t xml:space="preserve"> dentro del término de 3 (tres) días hábiles y el plazo de pago se ajustará en términos del artículo 90 del </w:t>
      </w:r>
      <w:r>
        <w:rPr>
          <w:rFonts w:ascii="Montserrat" w:eastAsiaTheme="minorEastAsia" w:hAnsi="Montserrat" w:cs="Arial"/>
          <w:sz w:val="20"/>
          <w:szCs w:val="20"/>
        </w:rPr>
        <w:t>R</w:t>
      </w:r>
      <w:r w:rsidRPr="00412140">
        <w:rPr>
          <w:rFonts w:ascii="Montserrat" w:eastAsiaTheme="minorEastAsia" w:hAnsi="Montserrat" w:cs="Arial"/>
          <w:sz w:val="20"/>
          <w:szCs w:val="20"/>
        </w:rPr>
        <w:t>LAASSP.</w:t>
      </w:r>
    </w:p>
    <w:p w14:paraId="79F1618F" w14:textId="77777777" w:rsidR="00EB5D37" w:rsidRPr="00412140" w:rsidRDefault="00EB5D37" w:rsidP="00EB5D37">
      <w:pPr>
        <w:jc w:val="both"/>
        <w:rPr>
          <w:rFonts w:ascii="Montserrat" w:eastAsiaTheme="minorEastAsia" w:hAnsi="Montserrat"/>
          <w:sz w:val="20"/>
          <w:szCs w:val="20"/>
          <w:lang w:val="es-ES"/>
        </w:rPr>
      </w:pPr>
    </w:p>
    <w:p w14:paraId="3C38A3BC" w14:textId="77777777" w:rsidR="00EB5D37" w:rsidRPr="00412140" w:rsidRDefault="00EB5D37" w:rsidP="00EB5D37">
      <w:pPr>
        <w:jc w:val="both"/>
        <w:rPr>
          <w:rFonts w:ascii="Montserrat" w:eastAsiaTheme="minorEastAsia" w:hAnsi="Montserrat" w:cs="Arial"/>
          <w:sz w:val="20"/>
          <w:szCs w:val="20"/>
        </w:rPr>
      </w:pPr>
      <w:r w:rsidRPr="00412140">
        <w:rPr>
          <w:rFonts w:ascii="Montserrat" w:eastAsia="Montserrat" w:hAnsi="Montserrat" w:cs="Montserrat"/>
          <w:bCs/>
          <w:sz w:val="20"/>
          <w:szCs w:val="20"/>
        </w:rPr>
        <w:t>El</w:t>
      </w:r>
      <w:r w:rsidRPr="00412140">
        <w:rPr>
          <w:rFonts w:ascii="Montserrat" w:eastAsia="Montserrat" w:hAnsi="Montserrat" w:cs="Montserrat"/>
          <w:b/>
          <w:sz w:val="20"/>
          <w:szCs w:val="20"/>
        </w:rPr>
        <w:t xml:space="preserve"> </w:t>
      </w:r>
      <w:r w:rsidRPr="00F81A60">
        <w:rPr>
          <w:rFonts w:ascii="Montserrat" w:eastAsia="Montserrat" w:hAnsi="Montserrat" w:cs="Montserrat"/>
          <w:b/>
          <w:sz w:val="20"/>
          <w:szCs w:val="20"/>
        </w:rPr>
        <w:t>PROVEEDOR</w:t>
      </w:r>
      <w:r w:rsidRPr="00412140">
        <w:rPr>
          <w:rFonts w:ascii="Montserrat" w:eastAsia="Montserrat" w:hAnsi="Montserrat" w:cs="Montserrat"/>
          <w:bCs/>
          <w:sz w:val="20"/>
          <w:szCs w:val="20"/>
        </w:rPr>
        <w:t xml:space="preserve"> </w:t>
      </w:r>
      <w:r w:rsidRPr="00412140">
        <w:rPr>
          <w:rFonts w:ascii="Montserrat" w:eastAsiaTheme="minorEastAsia" w:hAnsi="Montserrat" w:cs="Arial"/>
          <w:sz w:val="20"/>
          <w:szCs w:val="20"/>
        </w:rPr>
        <w:t xml:space="preserve">deberá proporcionar al </w:t>
      </w:r>
      <w:r w:rsidRPr="00F81A60">
        <w:rPr>
          <w:rFonts w:ascii="Montserrat" w:eastAsiaTheme="minorEastAsia" w:hAnsi="Montserrat" w:cs="Arial"/>
          <w:b/>
          <w:bCs/>
          <w:sz w:val="20"/>
          <w:szCs w:val="20"/>
        </w:rPr>
        <w:t>ADMINISTRADOR DEL CONTRATO</w:t>
      </w:r>
      <w:r w:rsidRPr="00412140">
        <w:rPr>
          <w:rFonts w:ascii="Montserrat" w:eastAsiaTheme="minorEastAsia" w:hAnsi="Montserrat" w:cs="Arial"/>
          <w:sz w:val="20"/>
          <w:szCs w:val="20"/>
        </w:rPr>
        <w:t xml:space="preserve">, una representación impresa de la misma que cumpla con las especificaciones normadas </w:t>
      </w:r>
      <w:r>
        <w:rPr>
          <w:rFonts w:ascii="Montserrat" w:eastAsiaTheme="minorEastAsia" w:hAnsi="Montserrat" w:cs="Arial"/>
          <w:sz w:val="20"/>
          <w:szCs w:val="20"/>
        </w:rPr>
        <w:t>por el</w:t>
      </w:r>
      <w:r w:rsidRPr="00412140">
        <w:rPr>
          <w:rFonts w:ascii="Montserrat" w:eastAsiaTheme="minorEastAsia" w:hAnsi="Montserrat" w:cs="Arial"/>
          <w:sz w:val="20"/>
          <w:szCs w:val="20"/>
        </w:rPr>
        <w:t xml:space="preserve"> Sistema de Administración Tributaria (SAT), la representación impresa por sí misma no será sustento para pago sino se hace la carga del XML del cual se originó o si la misma no es una representación fiel del XML origen. </w:t>
      </w:r>
      <w:r w:rsidRPr="00412140">
        <w:rPr>
          <w:rFonts w:ascii="Montserrat" w:eastAsiaTheme="minorEastAsia" w:hAnsi="Montserrat" w:cs="Arial"/>
          <w:bCs/>
          <w:sz w:val="20"/>
          <w:szCs w:val="20"/>
        </w:rPr>
        <w:t xml:space="preserve">La factura </w:t>
      </w:r>
      <w:r w:rsidRPr="00412140">
        <w:rPr>
          <w:rFonts w:ascii="Montserrat" w:eastAsiaTheme="minorEastAsia" w:hAnsi="Montserrat" w:cs="Arial"/>
          <w:sz w:val="20"/>
          <w:szCs w:val="20"/>
        </w:rPr>
        <w:t>deberá</w:t>
      </w:r>
      <w:r w:rsidRPr="00412140">
        <w:rPr>
          <w:rFonts w:ascii="Montserrat" w:eastAsiaTheme="minorEastAsia" w:hAnsi="Montserrat" w:cs="Arial"/>
          <w:bCs/>
          <w:sz w:val="20"/>
          <w:szCs w:val="20"/>
        </w:rPr>
        <w:t xml:space="preserve"> ser autorizada </w:t>
      </w:r>
      <w:r>
        <w:rPr>
          <w:rFonts w:ascii="Montserrat" w:eastAsiaTheme="minorEastAsia" w:hAnsi="Montserrat" w:cs="Arial"/>
          <w:bCs/>
          <w:sz w:val="20"/>
          <w:szCs w:val="20"/>
        </w:rPr>
        <w:t>por el</w:t>
      </w:r>
      <w:r w:rsidRPr="00412140">
        <w:rPr>
          <w:rFonts w:ascii="Montserrat" w:eastAsiaTheme="minorEastAsia" w:hAnsi="Montserrat" w:cs="Arial"/>
          <w:bCs/>
          <w:sz w:val="20"/>
          <w:szCs w:val="20"/>
        </w:rPr>
        <w:t xml:space="preserve"> </w:t>
      </w:r>
      <w:r w:rsidRPr="00F81A60">
        <w:rPr>
          <w:rFonts w:ascii="Montserrat" w:eastAsiaTheme="minorEastAsia" w:hAnsi="Montserrat" w:cs="Arial"/>
          <w:b/>
          <w:sz w:val="20"/>
          <w:szCs w:val="20"/>
        </w:rPr>
        <w:t>IMSS-Bienestar</w:t>
      </w:r>
      <w:r w:rsidRPr="00412140">
        <w:rPr>
          <w:rFonts w:ascii="Montserrat" w:eastAsiaTheme="minorEastAsia" w:hAnsi="Montserrat" w:cs="Arial"/>
          <w:bCs/>
          <w:sz w:val="20"/>
          <w:szCs w:val="20"/>
        </w:rPr>
        <w:t xml:space="preserve">, </w:t>
      </w:r>
      <w:r w:rsidRPr="00412140">
        <w:rPr>
          <w:rFonts w:ascii="Montserrat" w:eastAsiaTheme="minorEastAsia" w:hAnsi="Montserrat" w:cs="Arial"/>
          <w:sz w:val="20"/>
          <w:szCs w:val="20"/>
        </w:rPr>
        <w:t xml:space="preserve">la cual deberá ser firmada, </w:t>
      </w:r>
      <w:r>
        <w:rPr>
          <w:rFonts w:ascii="Montserrat" w:eastAsiaTheme="minorEastAsia" w:hAnsi="Montserrat" w:cs="Arial"/>
          <w:sz w:val="20"/>
          <w:szCs w:val="20"/>
        </w:rPr>
        <w:t xml:space="preserve">por el </w:t>
      </w:r>
      <w:r w:rsidRPr="00F81A60">
        <w:rPr>
          <w:rFonts w:ascii="Montserrat" w:eastAsiaTheme="minorEastAsia" w:hAnsi="Montserrat" w:cs="Arial"/>
          <w:b/>
          <w:bCs/>
          <w:sz w:val="20"/>
          <w:szCs w:val="20"/>
        </w:rPr>
        <w:t>ADMINISTRADOR DEL CONTRATO</w:t>
      </w:r>
      <w:r w:rsidRPr="00412140">
        <w:rPr>
          <w:rFonts w:ascii="Montserrat" w:eastAsiaTheme="minorEastAsia" w:hAnsi="Montserrat" w:cs="Arial"/>
          <w:sz w:val="20"/>
          <w:szCs w:val="20"/>
        </w:rPr>
        <w:t>.</w:t>
      </w:r>
    </w:p>
    <w:p w14:paraId="63EE35A4" w14:textId="77777777" w:rsidR="00EB5D37" w:rsidRPr="00412140" w:rsidRDefault="00EB5D37" w:rsidP="00EB5D37">
      <w:pPr>
        <w:suppressAutoHyphens/>
        <w:autoSpaceDE w:val="0"/>
        <w:jc w:val="both"/>
        <w:rPr>
          <w:rFonts w:ascii="Montserrat" w:eastAsiaTheme="minorEastAsia" w:hAnsi="Montserrat" w:cs="Arial"/>
          <w:sz w:val="20"/>
          <w:szCs w:val="20"/>
        </w:rPr>
      </w:pPr>
    </w:p>
    <w:p w14:paraId="448CC652" w14:textId="77777777" w:rsidR="00EB5D37" w:rsidRPr="00412140" w:rsidRDefault="00EB5D37" w:rsidP="00EB5D37">
      <w:pPr>
        <w:suppressAutoHyphens/>
        <w:autoSpaceDE w:val="0"/>
        <w:jc w:val="both"/>
        <w:rPr>
          <w:rFonts w:ascii="Montserrat" w:eastAsiaTheme="minorEastAsia" w:hAnsi="Montserrat" w:cs="Arial"/>
          <w:sz w:val="20"/>
          <w:szCs w:val="20"/>
        </w:rPr>
      </w:pPr>
      <w:r w:rsidRPr="00412140">
        <w:rPr>
          <w:rFonts w:ascii="Montserrat" w:eastAsiaTheme="minorEastAsia" w:hAnsi="Montserrat" w:cs="Arial"/>
          <w:sz w:val="20"/>
          <w:szCs w:val="20"/>
        </w:rPr>
        <w:t>Los pagos se efectuarán en pesos mexicanos por mensualidades vencidas dentro de los 20</w:t>
      </w:r>
      <w:r w:rsidRPr="00412140">
        <w:rPr>
          <w:rFonts w:ascii="Montserrat" w:eastAsiaTheme="minorEastAsia" w:hAnsi="Montserrat" w:cs="Arial"/>
          <w:sz w:val="20"/>
          <w:szCs w:val="20"/>
          <w:shd w:val="clear" w:color="auto" w:fill="FFFFFF"/>
        </w:rPr>
        <w:t xml:space="preserve"> (veinte)</w:t>
      </w:r>
      <w:r w:rsidRPr="00412140">
        <w:rPr>
          <w:rFonts w:ascii="Montserrat" w:eastAsiaTheme="minorEastAsia" w:hAnsi="Montserrat" w:cs="Arial"/>
          <w:sz w:val="20"/>
          <w:szCs w:val="20"/>
        </w:rPr>
        <w:t xml:space="preserve"> días naturales posteriores a aquel en que se presenten las facturas a la </w:t>
      </w:r>
      <w:r w:rsidRPr="00412140">
        <w:rPr>
          <w:rFonts w:ascii="Montserrat" w:hAnsi="Montserrat" w:cs="Arial"/>
          <w:b/>
          <w:sz w:val="20"/>
          <w:szCs w:val="20"/>
        </w:rPr>
        <w:t>DIVISIÓN DE SERVICIOS GENERALES</w:t>
      </w:r>
      <w:r w:rsidRPr="00412140">
        <w:rPr>
          <w:rFonts w:ascii="Montserrat" w:eastAsiaTheme="minorEastAsia" w:hAnsi="Montserrat" w:cs="Arial"/>
          <w:sz w:val="20"/>
          <w:szCs w:val="20"/>
        </w:rPr>
        <w:t xml:space="preserve"> ubicada en Calle Gustavo E. Campa, No. 54, Colonia Guadalupe </w:t>
      </w:r>
      <w:proofErr w:type="spellStart"/>
      <w:r w:rsidRPr="00412140">
        <w:rPr>
          <w:rFonts w:ascii="Montserrat" w:eastAsiaTheme="minorEastAsia" w:hAnsi="Montserrat" w:cs="Arial"/>
          <w:sz w:val="20"/>
          <w:szCs w:val="20"/>
        </w:rPr>
        <w:t>Inn</w:t>
      </w:r>
      <w:proofErr w:type="spellEnd"/>
      <w:r w:rsidRPr="00412140">
        <w:rPr>
          <w:rFonts w:ascii="Montserrat" w:eastAsiaTheme="minorEastAsia" w:hAnsi="Montserrat" w:cs="Arial"/>
          <w:sz w:val="20"/>
          <w:szCs w:val="20"/>
        </w:rPr>
        <w:t>, Código Postal 01020, Alcaldía Álvaro Obregón, Ciudad de México, de 9:00 a 14:00 horas de lunes a viernes en días hábiles.</w:t>
      </w:r>
    </w:p>
    <w:p w14:paraId="67A10749" w14:textId="77777777" w:rsidR="00EB5D37" w:rsidRPr="00412140" w:rsidRDefault="00EB5D37" w:rsidP="00EB5D37">
      <w:pPr>
        <w:suppressAutoHyphens/>
        <w:autoSpaceDE w:val="0"/>
        <w:jc w:val="both"/>
        <w:rPr>
          <w:rFonts w:ascii="Montserrat" w:eastAsiaTheme="minorEastAsia" w:hAnsi="Montserrat" w:cs="Arial"/>
          <w:bCs/>
          <w:sz w:val="20"/>
          <w:szCs w:val="20"/>
        </w:rPr>
      </w:pPr>
    </w:p>
    <w:p w14:paraId="27A17102" w14:textId="77777777" w:rsidR="00EB5D37" w:rsidRPr="00412140" w:rsidRDefault="00EB5D37" w:rsidP="00EB5D37">
      <w:pPr>
        <w:suppressAutoHyphens/>
        <w:autoSpaceDE w:val="0"/>
        <w:jc w:val="both"/>
        <w:rPr>
          <w:rFonts w:ascii="Montserrat" w:eastAsiaTheme="minorEastAsia" w:hAnsi="Montserrat" w:cs="Arial"/>
          <w:bCs/>
          <w:iCs/>
          <w:sz w:val="20"/>
          <w:szCs w:val="20"/>
        </w:rPr>
      </w:pPr>
      <w:r w:rsidRPr="00412140">
        <w:rPr>
          <w:rFonts w:ascii="Montserrat" w:eastAsiaTheme="minorEastAsia" w:hAnsi="Montserrat" w:cs="Arial"/>
          <w:bCs/>
          <w:sz w:val="20"/>
          <w:szCs w:val="20"/>
        </w:rPr>
        <w:t xml:space="preserve">El pago de su factura se realizará mediante transferencia electrónica de fondos, a través del esquema electrónico interbancario que el </w:t>
      </w:r>
      <w:r w:rsidRPr="00F81A60">
        <w:rPr>
          <w:rFonts w:ascii="Montserrat" w:eastAsiaTheme="minorEastAsia" w:hAnsi="Montserrat" w:cs="Arial"/>
          <w:b/>
          <w:sz w:val="20"/>
          <w:szCs w:val="20"/>
        </w:rPr>
        <w:t>IMSS-Bienestar</w:t>
      </w:r>
      <w:r w:rsidRPr="00412140">
        <w:rPr>
          <w:rFonts w:ascii="Montserrat" w:eastAsiaTheme="minorEastAsia" w:hAnsi="Montserrat" w:cs="Arial"/>
          <w:bCs/>
          <w:sz w:val="20"/>
          <w:szCs w:val="20"/>
        </w:rPr>
        <w:t xml:space="preserve"> tiene en operación, para tal efecto el </w:t>
      </w:r>
      <w:r w:rsidRPr="00F81A60">
        <w:rPr>
          <w:rFonts w:ascii="Montserrat" w:eastAsia="Montserrat" w:hAnsi="Montserrat" w:cs="Montserrat"/>
          <w:b/>
          <w:sz w:val="20"/>
          <w:szCs w:val="20"/>
        </w:rPr>
        <w:t>PROVEEDOR</w:t>
      </w:r>
      <w:r w:rsidRPr="00412140">
        <w:rPr>
          <w:rFonts w:ascii="Montserrat" w:eastAsiaTheme="minorEastAsia" w:hAnsi="Montserrat" w:cs="Arial"/>
          <w:bCs/>
          <w:sz w:val="20"/>
          <w:szCs w:val="20"/>
        </w:rPr>
        <w:t xml:space="preserve"> deberá proporcionar en su oportunidad el número de cuenta, CLABE, Banco y Sucursal a menos que éste acredite en forma fehaciente la imposibilidad para ello</w:t>
      </w:r>
      <w:r w:rsidRPr="00412140">
        <w:rPr>
          <w:rFonts w:ascii="Montserrat" w:eastAsiaTheme="minorEastAsia" w:hAnsi="Montserrat" w:cs="Arial"/>
          <w:bCs/>
          <w:iCs/>
          <w:sz w:val="20"/>
          <w:szCs w:val="20"/>
        </w:rPr>
        <w:t>.</w:t>
      </w:r>
    </w:p>
    <w:p w14:paraId="77792C5F" w14:textId="77777777" w:rsidR="00EB5D37" w:rsidRPr="00412140" w:rsidRDefault="00EB5D37" w:rsidP="00EB5D37">
      <w:pPr>
        <w:jc w:val="both"/>
        <w:rPr>
          <w:rFonts w:ascii="Montserrat" w:eastAsiaTheme="minorEastAsia" w:hAnsi="Montserrat" w:cs="Arial"/>
          <w:bCs/>
          <w:iCs/>
          <w:sz w:val="20"/>
          <w:szCs w:val="20"/>
        </w:rPr>
      </w:pPr>
    </w:p>
    <w:p w14:paraId="7EA81FC2" w14:textId="77777777" w:rsidR="00EB5D37" w:rsidRPr="00412140" w:rsidRDefault="00EB5D37" w:rsidP="00EB5D37">
      <w:pPr>
        <w:jc w:val="both"/>
        <w:rPr>
          <w:rFonts w:ascii="Montserrat" w:eastAsiaTheme="minorEastAsia" w:hAnsi="Montserrat" w:cs="Arial"/>
          <w:bCs/>
          <w:sz w:val="20"/>
          <w:szCs w:val="20"/>
        </w:rPr>
      </w:pPr>
      <w:r w:rsidRPr="00412140">
        <w:rPr>
          <w:rFonts w:ascii="Montserrat" w:eastAsiaTheme="minorEastAsia" w:hAnsi="Montserrat" w:cs="Arial"/>
          <w:bCs/>
          <w:sz w:val="20"/>
          <w:szCs w:val="20"/>
        </w:rPr>
        <w:t xml:space="preserve">El pago se depositará en la fecha programada, a través de esquema interbancario si la cuenta bancaria del </w:t>
      </w:r>
      <w:r w:rsidRPr="00F81A60">
        <w:rPr>
          <w:rFonts w:ascii="Montserrat" w:eastAsia="Montserrat" w:hAnsi="Montserrat" w:cs="Montserrat"/>
          <w:b/>
          <w:sz w:val="20"/>
          <w:szCs w:val="20"/>
        </w:rPr>
        <w:t>PROVEEDOR</w:t>
      </w:r>
      <w:r w:rsidRPr="00412140">
        <w:rPr>
          <w:rFonts w:ascii="Montserrat" w:eastAsiaTheme="minorEastAsia" w:hAnsi="Montserrat" w:cs="Arial"/>
          <w:bCs/>
          <w:sz w:val="20"/>
          <w:szCs w:val="20"/>
        </w:rPr>
        <w:t xml:space="preserve"> está contratada con, BANORTE, BBVA BANCOMER, HSBC, SCOTIABANK INVERLAT o través del esquema interbancario vía Sistema de Pagos Electrónicos Interbancarios si la cuenta pertenece a un banco distinto a los antes mencionados.</w:t>
      </w:r>
    </w:p>
    <w:p w14:paraId="12D76139" w14:textId="77777777" w:rsidR="00EB5D37" w:rsidRPr="00412140" w:rsidRDefault="00EB5D37" w:rsidP="00EB5D37">
      <w:pPr>
        <w:snapToGrid w:val="0"/>
        <w:ind w:left="27"/>
        <w:rPr>
          <w:rFonts w:ascii="Montserrat" w:eastAsia="Calibri" w:hAnsi="Montserrat" w:cs="Times New Roman"/>
          <w:bCs/>
          <w:sz w:val="20"/>
          <w:szCs w:val="20"/>
        </w:rPr>
      </w:pPr>
    </w:p>
    <w:p w14:paraId="6BB9720A" w14:textId="77777777" w:rsidR="00EB5D37" w:rsidRPr="00412140" w:rsidRDefault="00EB5D37" w:rsidP="00EB5D37">
      <w:pPr>
        <w:snapToGrid w:val="0"/>
        <w:ind w:left="27"/>
        <w:jc w:val="both"/>
        <w:rPr>
          <w:rFonts w:ascii="Montserrat" w:eastAsia="Calibri" w:hAnsi="Montserrat" w:cs="Times New Roman"/>
          <w:bCs/>
          <w:sz w:val="20"/>
          <w:szCs w:val="20"/>
        </w:rPr>
      </w:pPr>
      <w:r w:rsidRPr="00412140">
        <w:rPr>
          <w:rFonts w:ascii="Montserrat" w:eastAsia="Calibri" w:hAnsi="Montserrat" w:cs="Times New Roman"/>
          <w:bCs/>
          <w:sz w:val="20"/>
          <w:szCs w:val="20"/>
        </w:rPr>
        <w:t xml:space="preserve">El pago del </w:t>
      </w:r>
      <w:r w:rsidRPr="00412140">
        <w:rPr>
          <w:rFonts w:ascii="Montserrat" w:eastAsia="Calibri" w:hAnsi="Montserrat" w:cs="Times New Roman"/>
          <w:b/>
          <w:sz w:val="20"/>
          <w:szCs w:val="20"/>
        </w:rPr>
        <w:t>SERVICIO</w:t>
      </w:r>
      <w:r w:rsidRPr="00412140">
        <w:rPr>
          <w:rFonts w:ascii="Montserrat" w:eastAsia="Calibri" w:hAnsi="Montserrat" w:cs="Times New Roman"/>
          <w:bCs/>
          <w:sz w:val="20"/>
          <w:szCs w:val="20"/>
        </w:rPr>
        <w:t xml:space="preserve"> quedará condicionado, en su caso, a la aplicación de las penas convencionales y/o deductivas que correspondan.</w:t>
      </w:r>
    </w:p>
    <w:p w14:paraId="4458DB86" w14:textId="77777777" w:rsidR="00EB5D37" w:rsidRPr="00412140" w:rsidRDefault="00EB5D37" w:rsidP="00EB5D37">
      <w:pPr>
        <w:snapToGrid w:val="0"/>
        <w:ind w:left="27"/>
        <w:jc w:val="both"/>
        <w:rPr>
          <w:rFonts w:ascii="Montserrat" w:eastAsia="Calibri" w:hAnsi="Montserrat" w:cs="Times New Roman"/>
          <w:bCs/>
          <w:sz w:val="20"/>
          <w:szCs w:val="20"/>
        </w:rPr>
      </w:pPr>
    </w:p>
    <w:p w14:paraId="1FEA811E" w14:textId="77777777" w:rsidR="00EB5D37" w:rsidRPr="00412140" w:rsidRDefault="00EB5D37" w:rsidP="00EB5D37">
      <w:pPr>
        <w:snapToGrid w:val="0"/>
        <w:ind w:left="27"/>
        <w:jc w:val="both"/>
        <w:rPr>
          <w:rFonts w:ascii="Montserrat" w:eastAsia="Calibri" w:hAnsi="Montserrat" w:cs="Times New Roman"/>
          <w:bCs/>
          <w:sz w:val="20"/>
          <w:szCs w:val="20"/>
        </w:rPr>
      </w:pPr>
      <w:r w:rsidRPr="00412140">
        <w:rPr>
          <w:rFonts w:ascii="Montserrat" w:eastAsia="Calibri" w:hAnsi="Montserrat" w:cs="Times New Roman"/>
          <w:bCs/>
          <w:sz w:val="20"/>
          <w:szCs w:val="20"/>
        </w:rPr>
        <w:t xml:space="preserve">Para efectos del Registro en el Sistema de Contabilidad del </w:t>
      </w:r>
      <w:r w:rsidRPr="00F81A60">
        <w:rPr>
          <w:rFonts w:ascii="Montserrat" w:eastAsia="Montserrat" w:hAnsi="Montserrat" w:cs="Montserrat"/>
          <w:b/>
          <w:sz w:val="20"/>
          <w:szCs w:val="20"/>
        </w:rPr>
        <w:t>PROVEEDOR</w:t>
      </w:r>
      <w:r w:rsidRPr="00412140">
        <w:rPr>
          <w:rFonts w:ascii="Montserrat" w:eastAsia="Calibri" w:hAnsi="Montserrat" w:cs="Times New Roman"/>
          <w:bCs/>
          <w:sz w:val="20"/>
          <w:szCs w:val="20"/>
        </w:rPr>
        <w:t xml:space="preserve"> deberá presentar Certificación Bancaria.</w:t>
      </w:r>
    </w:p>
    <w:p w14:paraId="026822C9" w14:textId="77777777" w:rsidR="00EB5D37" w:rsidRPr="00412140" w:rsidRDefault="00EB5D37" w:rsidP="00EB5D37">
      <w:pPr>
        <w:snapToGrid w:val="0"/>
        <w:ind w:left="27"/>
        <w:jc w:val="both"/>
        <w:rPr>
          <w:rFonts w:ascii="Montserrat" w:eastAsia="Calibri" w:hAnsi="Montserrat" w:cs="Times New Roman"/>
          <w:bCs/>
          <w:sz w:val="20"/>
          <w:szCs w:val="20"/>
        </w:rPr>
      </w:pPr>
    </w:p>
    <w:p w14:paraId="700B260D" w14:textId="77777777" w:rsidR="00EB5D37" w:rsidRPr="00412140" w:rsidRDefault="00EB5D37" w:rsidP="00EB5D37">
      <w:pPr>
        <w:snapToGrid w:val="0"/>
        <w:ind w:left="27"/>
        <w:jc w:val="both"/>
        <w:rPr>
          <w:rFonts w:ascii="Montserrat" w:eastAsia="Calibri" w:hAnsi="Montserrat" w:cs="Times New Roman"/>
          <w:bCs/>
          <w:sz w:val="20"/>
          <w:szCs w:val="20"/>
        </w:rPr>
      </w:pPr>
      <w:r w:rsidRPr="00412140">
        <w:rPr>
          <w:rFonts w:ascii="Montserrat" w:eastAsia="Calibri" w:hAnsi="Montserrat" w:cs="Times New Roman"/>
          <w:bCs/>
          <w:sz w:val="20"/>
          <w:szCs w:val="20"/>
        </w:rPr>
        <w:t xml:space="preserve">La certificación bancaria deberá presentarse en hoja membretada de la institución bancaria en donde se apertura la cuenta y deberá contener los siguientes datos: </w:t>
      </w:r>
    </w:p>
    <w:p w14:paraId="76BFA0EE" w14:textId="77777777" w:rsidR="00EB5D37" w:rsidRPr="00412140" w:rsidRDefault="00EB5D37" w:rsidP="00EB5D37">
      <w:pPr>
        <w:snapToGrid w:val="0"/>
        <w:ind w:left="27"/>
        <w:jc w:val="both"/>
        <w:rPr>
          <w:rFonts w:ascii="Montserrat" w:eastAsia="Calibri" w:hAnsi="Montserrat" w:cs="Times New Roman"/>
          <w:bCs/>
          <w:sz w:val="20"/>
          <w:szCs w:val="20"/>
        </w:rPr>
      </w:pPr>
    </w:p>
    <w:p w14:paraId="308DC3EC" w14:textId="77777777" w:rsidR="00EB5D37" w:rsidRPr="00412140" w:rsidRDefault="00EB5D37" w:rsidP="00EB5D37">
      <w:pPr>
        <w:snapToGrid w:val="0"/>
        <w:ind w:left="27"/>
        <w:jc w:val="both"/>
        <w:rPr>
          <w:rFonts w:ascii="Montserrat" w:eastAsia="Calibri" w:hAnsi="Montserrat" w:cs="Times New Roman"/>
          <w:bCs/>
          <w:sz w:val="20"/>
          <w:szCs w:val="20"/>
        </w:rPr>
      </w:pPr>
      <w:r w:rsidRPr="00412140">
        <w:rPr>
          <w:rFonts w:ascii="Montserrat" w:eastAsia="Calibri" w:hAnsi="Montserrat" w:cs="Times New Roman"/>
          <w:bCs/>
          <w:sz w:val="20"/>
          <w:szCs w:val="20"/>
        </w:rPr>
        <w:t>•</w:t>
      </w:r>
      <w:r w:rsidRPr="00412140">
        <w:rPr>
          <w:rFonts w:ascii="Montserrat" w:eastAsia="Calibri" w:hAnsi="Montserrat" w:cs="Times New Roman"/>
          <w:bCs/>
          <w:sz w:val="20"/>
          <w:szCs w:val="20"/>
        </w:rPr>
        <w:tab/>
        <w:t xml:space="preserve">Nombre del beneficiario de la cuenta bancaria. </w:t>
      </w:r>
    </w:p>
    <w:p w14:paraId="49A1F925" w14:textId="77777777" w:rsidR="00EB5D37" w:rsidRPr="00412140" w:rsidRDefault="00EB5D37" w:rsidP="00EB5D37">
      <w:pPr>
        <w:snapToGrid w:val="0"/>
        <w:ind w:left="27"/>
        <w:jc w:val="both"/>
        <w:rPr>
          <w:rFonts w:ascii="Montserrat" w:eastAsia="Calibri" w:hAnsi="Montserrat" w:cs="Times New Roman"/>
          <w:bCs/>
          <w:sz w:val="20"/>
          <w:szCs w:val="20"/>
        </w:rPr>
      </w:pPr>
      <w:r w:rsidRPr="00412140">
        <w:rPr>
          <w:rFonts w:ascii="Montserrat" w:eastAsia="Calibri" w:hAnsi="Montserrat" w:cs="Times New Roman"/>
          <w:bCs/>
          <w:sz w:val="20"/>
          <w:szCs w:val="20"/>
        </w:rPr>
        <w:t>•</w:t>
      </w:r>
      <w:r w:rsidRPr="00412140">
        <w:rPr>
          <w:rFonts w:ascii="Montserrat" w:eastAsia="Calibri" w:hAnsi="Montserrat" w:cs="Times New Roman"/>
          <w:bCs/>
          <w:sz w:val="20"/>
          <w:szCs w:val="20"/>
        </w:rPr>
        <w:tab/>
        <w:t xml:space="preserve">R.F.C. del beneficiario de la cuenta bancaria. </w:t>
      </w:r>
    </w:p>
    <w:p w14:paraId="65DFD40F" w14:textId="77777777" w:rsidR="00EB5D37" w:rsidRPr="00412140" w:rsidRDefault="00EB5D37" w:rsidP="00EB5D37">
      <w:pPr>
        <w:snapToGrid w:val="0"/>
        <w:ind w:left="27"/>
        <w:jc w:val="both"/>
        <w:rPr>
          <w:rFonts w:ascii="Montserrat" w:eastAsia="Calibri" w:hAnsi="Montserrat" w:cs="Times New Roman"/>
          <w:bCs/>
          <w:sz w:val="20"/>
          <w:szCs w:val="20"/>
        </w:rPr>
      </w:pPr>
      <w:r w:rsidRPr="00412140">
        <w:rPr>
          <w:rFonts w:ascii="Montserrat" w:eastAsia="Calibri" w:hAnsi="Montserrat" w:cs="Times New Roman"/>
          <w:bCs/>
          <w:sz w:val="20"/>
          <w:szCs w:val="20"/>
        </w:rPr>
        <w:t>•</w:t>
      </w:r>
      <w:r w:rsidRPr="00412140">
        <w:rPr>
          <w:rFonts w:ascii="Montserrat" w:eastAsia="Calibri" w:hAnsi="Montserrat" w:cs="Times New Roman"/>
          <w:bCs/>
          <w:sz w:val="20"/>
          <w:szCs w:val="20"/>
        </w:rPr>
        <w:tab/>
        <w:t xml:space="preserve">Número de cuenta. </w:t>
      </w:r>
    </w:p>
    <w:p w14:paraId="56D73890" w14:textId="77777777" w:rsidR="00EB5D37" w:rsidRPr="00412140" w:rsidRDefault="00EB5D37" w:rsidP="00EB5D37">
      <w:pPr>
        <w:snapToGrid w:val="0"/>
        <w:ind w:left="27"/>
        <w:jc w:val="both"/>
        <w:rPr>
          <w:rFonts w:ascii="Montserrat" w:eastAsia="Calibri" w:hAnsi="Montserrat" w:cs="Times New Roman"/>
          <w:bCs/>
          <w:sz w:val="20"/>
          <w:szCs w:val="20"/>
        </w:rPr>
      </w:pPr>
      <w:r w:rsidRPr="00412140">
        <w:rPr>
          <w:rFonts w:ascii="Montserrat" w:eastAsia="Calibri" w:hAnsi="Montserrat" w:cs="Times New Roman"/>
          <w:bCs/>
          <w:sz w:val="20"/>
          <w:szCs w:val="20"/>
        </w:rPr>
        <w:t>•</w:t>
      </w:r>
      <w:r w:rsidRPr="00412140">
        <w:rPr>
          <w:rFonts w:ascii="Montserrat" w:eastAsia="Calibri" w:hAnsi="Montserrat" w:cs="Times New Roman"/>
          <w:bCs/>
          <w:sz w:val="20"/>
          <w:szCs w:val="20"/>
        </w:rPr>
        <w:tab/>
        <w:t xml:space="preserve">Número de clave bancaria estandarizada (CLABE) con 18 posiciones. </w:t>
      </w:r>
    </w:p>
    <w:p w14:paraId="19A1C27C" w14:textId="77777777" w:rsidR="00EB5D37" w:rsidRPr="00412140" w:rsidRDefault="00EB5D37" w:rsidP="00EB5D37">
      <w:pPr>
        <w:snapToGrid w:val="0"/>
        <w:ind w:left="27"/>
        <w:jc w:val="both"/>
        <w:rPr>
          <w:rFonts w:ascii="Montserrat" w:eastAsia="Calibri" w:hAnsi="Montserrat" w:cs="Times New Roman"/>
          <w:bCs/>
          <w:sz w:val="20"/>
          <w:szCs w:val="20"/>
        </w:rPr>
      </w:pPr>
      <w:r w:rsidRPr="00412140">
        <w:rPr>
          <w:rFonts w:ascii="Montserrat" w:eastAsia="Calibri" w:hAnsi="Montserrat" w:cs="Times New Roman"/>
          <w:bCs/>
          <w:sz w:val="20"/>
          <w:szCs w:val="20"/>
        </w:rPr>
        <w:t>•</w:t>
      </w:r>
      <w:r w:rsidRPr="00412140">
        <w:rPr>
          <w:rFonts w:ascii="Montserrat" w:eastAsia="Calibri" w:hAnsi="Montserrat" w:cs="Times New Roman"/>
          <w:bCs/>
          <w:sz w:val="20"/>
          <w:szCs w:val="20"/>
        </w:rPr>
        <w:tab/>
        <w:t xml:space="preserve">Número de plaza </w:t>
      </w:r>
    </w:p>
    <w:p w14:paraId="6DAEBE2D" w14:textId="77777777" w:rsidR="00EB5D37" w:rsidRPr="00412140" w:rsidRDefault="00EB5D37" w:rsidP="00EB5D37">
      <w:pPr>
        <w:snapToGrid w:val="0"/>
        <w:ind w:left="27"/>
        <w:jc w:val="both"/>
        <w:rPr>
          <w:rFonts w:ascii="Montserrat" w:eastAsia="Calibri" w:hAnsi="Montserrat" w:cs="Times New Roman"/>
          <w:bCs/>
          <w:sz w:val="20"/>
          <w:szCs w:val="20"/>
        </w:rPr>
      </w:pPr>
      <w:r w:rsidRPr="00412140">
        <w:rPr>
          <w:rFonts w:ascii="Montserrat" w:eastAsia="Calibri" w:hAnsi="Montserrat" w:cs="Times New Roman"/>
          <w:bCs/>
          <w:sz w:val="20"/>
          <w:szCs w:val="20"/>
        </w:rPr>
        <w:t>•</w:t>
      </w:r>
      <w:r w:rsidRPr="00412140">
        <w:rPr>
          <w:rFonts w:ascii="Montserrat" w:eastAsia="Calibri" w:hAnsi="Montserrat" w:cs="Times New Roman"/>
          <w:bCs/>
          <w:sz w:val="20"/>
          <w:szCs w:val="20"/>
        </w:rPr>
        <w:tab/>
        <w:t xml:space="preserve">Sucursal </w:t>
      </w:r>
    </w:p>
    <w:p w14:paraId="63C2A7DA" w14:textId="77777777" w:rsidR="00EB5D37" w:rsidRPr="00412140" w:rsidRDefault="00EB5D37" w:rsidP="00EB5D37">
      <w:pPr>
        <w:snapToGrid w:val="0"/>
        <w:ind w:left="27"/>
        <w:jc w:val="both"/>
        <w:rPr>
          <w:rFonts w:ascii="Montserrat" w:eastAsia="Calibri" w:hAnsi="Montserrat" w:cs="Times New Roman"/>
          <w:bCs/>
          <w:sz w:val="20"/>
          <w:szCs w:val="20"/>
        </w:rPr>
      </w:pPr>
      <w:r w:rsidRPr="00412140">
        <w:rPr>
          <w:rFonts w:ascii="Montserrat" w:eastAsia="Calibri" w:hAnsi="Montserrat" w:cs="Times New Roman"/>
          <w:bCs/>
          <w:sz w:val="20"/>
          <w:szCs w:val="20"/>
        </w:rPr>
        <w:t>•</w:t>
      </w:r>
      <w:r w:rsidRPr="00412140">
        <w:rPr>
          <w:rFonts w:ascii="Montserrat" w:eastAsia="Calibri" w:hAnsi="Montserrat" w:cs="Times New Roman"/>
          <w:bCs/>
          <w:sz w:val="20"/>
          <w:szCs w:val="20"/>
        </w:rPr>
        <w:tab/>
        <w:t xml:space="preserve">Nombre del ejecutivo bancario que certifica. </w:t>
      </w:r>
    </w:p>
    <w:p w14:paraId="3DAE386D" w14:textId="77777777" w:rsidR="00EB5D37" w:rsidRPr="00412140" w:rsidRDefault="00EB5D37" w:rsidP="00EB5D37">
      <w:pPr>
        <w:snapToGrid w:val="0"/>
        <w:ind w:left="27"/>
        <w:jc w:val="both"/>
        <w:rPr>
          <w:rFonts w:ascii="Montserrat" w:eastAsia="Calibri" w:hAnsi="Montserrat" w:cs="Times New Roman"/>
          <w:bCs/>
          <w:sz w:val="20"/>
          <w:szCs w:val="20"/>
        </w:rPr>
      </w:pPr>
      <w:r w:rsidRPr="00412140">
        <w:rPr>
          <w:rFonts w:ascii="Montserrat" w:eastAsia="Calibri" w:hAnsi="Montserrat" w:cs="Times New Roman"/>
          <w:bCs/>
          <w:sz w:val="20"/>
          <w:szCs w:val="20"/>
        </w:rPr>
        <w:t>•</w:t>
      </w:r>
      <w:r w:rsidRPr="00412140">
        <w:rPr>
          <w:rFonts w:ascii="Montserrat" w:eastAsia="Calibri" w:hAnsi="Montserrat" w:cs="Times New Roman"/>
          <w:bCs/>
          <w:sz w:val="20"/>
          <w:szCs w:val="20"/>
        </w:rPr>
        <w:tab/>
        <w:t xml:space="preserve">Firma autógrafa del ejecutivo bancario que certifica. </w:t>
      </w:r>
    </w:p>
    <w:p w14:paraId="5FB78C75" w14:textId="77777777" w:rsidR="00EB5D37" w:rsidRPr="00412140" w:rsidRDefault="00EB5D37" w:rsidP="00EB5D37">
      <w:pPr>
        <w:snapToGrid w:val="0"/>
        <w:ind w:left="27"/>
        <w:jc w:val="both"/>
        <w:rPr>
          <w:rFonts w:ascii="Montserrat" w:eastAsia="Calibri" w:hAnsi="Montserrat" w:cs="Times New Roman"/>
          <w:bCs/>
          <w:sz w:val="20"/>
          <w:szCs w:val="20"/>
        </w:rPr>
      </w:pPr>
      <w:r w:rsidRPr="00412140">
        <w:rPr>
          <w:rFonts w:ascii="Montserrat" w:eastAsia="Calibri" w:hAnsi="Montserrat" w:cs="Times New Roman"/>
          <w:bCs/>
          <w:sz w:val="20"/>
          <w:szCs w:val="20"/>
        </w:rPr>
        <w:t>•</w:t>
      </w:r>
      <w:r w:rsidRPr="00412140">
        <w:rPr>
          <w:rFonts w:ascii="Montserrat" w:eastAsia="Calibri" w:hAnsi="Montserrat" w:cs="Times New Roman"/>
          <w:bCs/>
          <w:sz w:val="20"/>
          <w:szCs w:val="20"/>
        </w:rPr>
        <w:tab/>
        <w:t xml:space="preserve">Número de empleado o número de firma del ejecutivo bancario que certifica. </w:t>
      </w:r>
    </w:p>
    <w:p w14:paraId="1F943CB2" w14:textId="653862BE" w:rsidR="00EB5D37" w:rsidRPr="00412140" w:rsidRDefault="00EB5D37" w:rsidP="00EB5D37">
      <w:pPr>
        <w:snapToGrid w:val="0"/>
        <w:ind w:left="27"/>
        <w:jc w:val="both"/>
        <w:rPr>
          <w:rFonts w:ascii="Montserrat" w:eastAsia="Calibri" w:hAnsi="Montserrat" w:cs="Times New Roman"/>
          <w:bCs/>
          <w:sz w:val="20"/>
          <w:szCs w:val="20"/>
        </w:rPr>
      </w:pPr>
      <w:r w:rsidRPr="00412140">
        <w:rPr>
          <w:rFonts w:ascii="Montserrat" w:eastAsia="Calibri" w:hAnsi="Montserrat" w:cs="Times New Roman"/>
          <w:bCs/>
          <w:sz w:val="20"/>
          <w:szCs w:val="20"/>
        </w:rPr>
        <w:t>•</w:t>
      </w:r>
      <w:r w:rsidRPr="00412140">
        <w:rPr>
          <w:rFonts w:ascii="Montserrat" w:eastAsia="Calibri" w:hAnsi="Montserrat" w:cs="Times New Roman"/>
          <w:bCs/>
          <w:sz w:val="20"/>
          <w:szCs w:val="20"/>
        </w:rPr>
        <w:tab/>
        <w:t>Sello de la institución bancaria donde est</w:t>
      </w:r>
      <w:r w:rsidR="00A05935">
        <w:rPr>
          <w:rFonts w:ascii="Montserrat" w:eastAsia="Calibri" w:hAnsi="Montserrat" w:cs="Times New Roman"/>
          <w:bCs/>
          <w:sz w:val="20"/>
          <w:szCs w:val="20"/>
        </w:rPr>
        <w:t>á</w:t>
      </w:r>
      <w:r w:rsidRPr="00412140">
        <w:rPr>
          <w:rFonts w:ascii="Montserrat" w:eastAsia="Calibri" w:hAnsi="Montserrat" w:cs="Times New Roman"/>
          <w:bCs/>
          <w:sz w:val="20"/>
          <w:szCs w:val="20"/>
        </w:rPr>
        <w:t xml:space="preserve"> </w:t>
      </w:r>
      <w:proofErr w:type="spellStart"/>
      <w:r w:rsidRPr="00412140">
        <w:rPr>
          <w:rFonts w:ascii="Montserrat" w:eastAsia="Calibri" w:hAnsi="Montserrat" w:cs="Times New Roman"/>
          <w:bCs/>
          <w:sz w:val="20"/>
          <w:szCs w:val="20"/>
        </w:rPr>
        <w:t>aperturada</w:t>
      </w:r>
      <w:proofErr w:type="spellEnd"/>
      <w:r w:rsidRPr="00412140">
        <w:rPr>
          <w:rFonts w:ascii="Montserrat" w:eastAsia="Calibri" w:hAnsi="Montserrat" w:cs="Times New Roman"/>
          <w:bCs/>
          <w:sz w:val="20"/>
          <w:szCs w:val="20"/>
        </w:rPr>
        <w:t xml:space="preserve"> la cuenta.</w:t>
      </w:r>
    </w:p>
    <w:p w14:paraId="2293F28E" w14:textId="77777777" w:rsidR="00EB5D37" w:rsidRDefault="00EB5D37" w:rsidP="00EB5D37">
      <w:pPr>
        <w:pStyle w:val="Sinespaciado"/>
        <w:rPr>
          <w:rFonts w:ascii="Montserrat" w:hAnsi="Montserrat"/>
          <w:b/>
          <w:sz w:val="20"/>
          <w:szCs w:val="20"/>
        </w:rPr>
      </w:pPr>
    </w:p>
    <w:p w14:paraId="768A84C0" w14:textId="77777777" w:rsidR="00B33856" w:rsidRDefault="00B33856" w:rsidP="00EB5D37">
      <w:pPr>
        <w:pStyle w:val="Sinespaciado"/>
        <w:rPr>
          <w:rFonts w:ascii="Montserrat" w:hAnsi="Montserrat"/>
          <w:b/>
          <w:sz w:val="20"/>
          <w:szCs w:val="20"/>
        </w:rPr>
      </w:pPr>
    </w:p>
    <w:p w14:paraId="6CA293FE" w14:textId="6C3AB08D" w:rsidR="00720121" w:rsidRPr="00412140" w:rsidRDefault="004F39CF" w:rsidP="00C16C14">
      <w:pPr>
        <w:pStyle w:val="Sinespaciado"/>
        <w:numPr>
          <w:ilvl w:val="0"/>
          <w:numId w:val="1"/>
        </w:numPr>
        <w:rPr>
          <w:rFonts w:ascii="Montserrat" w:hAnsi="Montserrat"/>
          <w:b/>
          <w:sz w:val="20"/>
          <w:szCs w:val="20"/>
        </w:rPr>
      </w:pPr>
      <w:r>
        <w:rPr>
          <w:rFonts w:ascii="Montserrat" w:hAnsi="Montserrat"/>
          <w:b/>
          <w:sz w:val="20"/>
          <w:szCs w:val="20"/>
        </w:rPr>
        <w:t>PERSONAL REQUERIDO PARA LA PRESTACIÓN DEL SERVICIO</w:t>
      </w:r>
    </w:p>
    <w:p w14:paraId="6545F28F" w14:textId="77777777" w:rsidR="00BA1440" w:rsidRDefault="00BA1440" w:rsidP="00537391">
      <w:pPr>
        <w:jc w:val="both"/>
        <w:rPr>
          <w:rFonts w:ascii="Montserrat" w:eastAsia="Montserrat" w:hAnsi="Montserrat" w:cs="Montserrat"/>
          <w:sz w:val="20"/>
          <w:szCs w:val="20"/>
        </w:rPr>
      </w:pPr>
    </w:p>
    <w:p w14:paraId="7B9B7C5F" w14:textId="77777777" w:rsidR="00B33856" w:rsidRPr="00412140" w:rsidRDefault="00B33856" w:rsidP="00537391">
      <w:pPr>
        <w:jc w:val="both"/>
        <w:rPr>
          <w:rFonts w:ascii="Montserrat" w:eastAsia="Montserrat" w:hAnsi="Montserrat" w:cs="Montserrat"/>
          <w:sz w:val="20"/>
          <w:szCs w:val="20"/>
        </w:rPr>
      </w:pPr>
    </w:p>
    <w:p w14:paraId="46025E6C" w14:textId="59F1C4FA" w:rsidR="00BA1440" w:rsidRPr="00D33D98" w:rsidRDefault="007C2ECA" w:rsidP="004F39CF">
      <w:pPr>
        <w:pStyle w:val="Sinespaciado"/>
        <w:numPr>
          <w:ilvl w:val="1"/>
          <w:numId w:val="1"/>
        </w:numPr>
        <w:ind w:left="567" w:hanging="557"/>
        <w:jc w:val="both"/>
        <w:rPr>
          <w:rFonts w:ascii="Montserrat" w:hAnsi="Montserrat"/>
          <w:b/>
          <w:sz w:val="20"/>
          <w:szCs w:val="20"/>
        </w:rPr>
      </w:pPr>
      <w:r w:rsidRPr="00C16C14">
        <w:rPr>
          <w:rFonts w:ascii="Montserrat" w:hAnsi="Montserrat"/>
          <w:b/>
          <w:sz w:val="20"/>
          <w:szCs w:val="20"/>
        </w:rPr>
        <w:t>EJECUTIVO DE CUENTA</w:t>
      </w:r>
    </w:p>
    <w:p w14:paraId="28D22E0E" w14:textId="11FD7E67" w:rsidR="00A276BA" w:rsidRPr="00412140" w:rsidRDefault="00A276BA" w:rsidP="00537391">
      <w:pPr>
        <w:jc w:val="both"/>
        <w:rPr>
          <w:rFonts w:ascii="Montserrat" w:eastAsia="Montserrat" w:hAnsi="Montserrat" w:cs="Montserrat"/>
          <w:sz w:val="20"/>
          <w:szCs w:val="20"/>
        </w:rPr>
      </w:pPr>
      <w:r w:rsidRPr="00412140">
        <w:rPr>
          <w:rFonts w:ascii="Montserrat" w:eastAsia="Montserrat" w:hAnsi="Montserrat" w:cs="Montserrat"/>
          <w:bCs/>
          <w:sz w:val="20"/>
          <w:szCs w:val="20"/>
        </w:rPr>
        <w:t>E</w:t>
      </w:r>
      <w:r w:rsidR="00BA1440" w:rsidRPr="00412140">
        <w:rPr>
          <w:rFonts w:ascii="Montserrat" w:eastAsia="Montserrat" w:hAnsi="Montserrat" w:cs="Montserrat"/>
          <w:bCs/>
          <w:sz w:val="20"/>
          <w:szCs w:val="20"/>
        </w:rPr>
        <w:t>l</w:t>
      </w:r>
      <w:r w:rsidR="00BA1440" w:rsidRPr="00412140">
        <w:rPr>
          <w:rFonts w:ascii="Montserrat" w:eastAsia="Montserrat" w:hAnsi="Montserrat" w:cs="Montserrat"/>
          <w:b/>
          <w:sz w:val="20"/>
          <w:szCs w:val="20"/>
        </w:rPr>
        <w:t xml:space="preserve"> </w:t>
      </w:r>
      <w:r w:rsidR="00F81A60" w:rsidRPr="00F81A60">
        <w:rPr>
          <w:rFonts w:ascii="Montserrat" w:eastAsia="Montserrat" w:hAnsi="Montserrat" w:cs="Montserrat"/>
          <w:b/>
          <w:sz w:val="20"/>
          <w:szCs w:val="20"/>
        </w:rPr>
        <w:t>PROVEEDOR</w:t>
      </w:r>
      <w:r w:rsidR="00BA1440" w:rsidRPr="00412140">
        <w:rPr>
          <w:rFonts w:ascii="Montserrat" w:eastAsia="Montserrat" w:hAnsi="Montserrat" w:cs="Montserrat"/>
          <w:bCs/>
          <w:sz w:val="20"/>
          <w:szCs w:val="20"/>
        </w:rPr>
        <w:t>”</w:t>
      </w:r>
      <w:r w:rsidR="00BA1440" w:rsidRPr="00412140">
        <w:rPr>
          <w:rFonts w:ascii="Montserrat" w:eastAsia="Montserrat" w:hAnsi="Montserrat" w:cs="Montserrat"/>
          <w:sz w:val="20"/>
          <w:szCs w:val="20"/>
        </w:rPr>
        <w:t xml:space="preserve"> deberá designar </w:t>
      </w:r>
      <w:r w:rsidR="00A503D7" w:rsidRPr="00412140">
        <w:rPr>
          <w:rFonts w:ascii="Montserrat" w:eastAsia="Montserrat" w:hAnsi="Montserrat" w:cs="Montserrat"/>
          <w:sz w:val="20"/>
          <w:szCs w:val="20"/>
        </w:rPr>
        <w:t xml:space="preserve">por escrito y sin costo adicional para </w:t>
      </w:r>
      <w:r w:rsidR="00F81A60" w:rsidRPr="00F81A60">
        <w:rPr>
          <w:rFonts w:ascii="Montserrat" w:eastAsia="Montserrat" w:hAnsi="Montserrat" w:cs="Montserrat"/>
          <w:b/>
          <w:bCs/>
          <w:sz w:val="20"/>
          <w:szCs w:val="20"/>
        </w:rPr>
        <w:t>IMSS-Bienestar</w:t>
      </w:r>
      <w:r w:rsidR="00A503D7" w:rsidRPr="00412140">
        <w:rPr>
          <w:rFonts w:ascii="Montserrat" w:eastAsia="Montserrat" w:hAnsi="Montserrat" w:cs="Montserrat"/>
          <w:sz w:val="20"/>
          <w:szCs w:val="20"/>
        </w:rPr>
        <w:t xml:space="preserve"> </w:t>
      </w:r>
      <w:r w:rsidR="00BA1440" w:rsidRPr="00412140">
        <w:rPr>
          <w:rFonts w:ascii="Montserrat" w:eastAsia="Montserrat" w:hAnsi="Montserrat" w:cs="Montserrat"/>
          <w:sz w:val="20"/>
          <w:szCs w:val="20"/>
        </w:rPr>
        <w:t xml:space="preserve">a un </w:t>
      </w:r>
      <w:r w:rsidR="00E663A9">
        <w:rPr>
          <w:rFonts w:ascii="Montserrat" w:eastAsia="Montserrat" w:hAnsi="Montserrat" w:cs="Montserrat"/>
          <w:b/>
          <w:bCs/>
          <w:sz w:val="20"/>
          <w:szCs w:val="20"/>
        </w:rPr>
        <w:t>EJECUTIVO DE CUENTA</w:t>
      </w:r>
      <w:r w:rsidR="00213154">
        <w:rPr>
          <w:rFonts w:ascii="Montserrat" w:eastAsia="Montserrat" w:hAnsi="Montserrat" w:cs="Montserrat"/>
          <w:sz w:val="20"/>
          <w:szCs w:val="20"/>
        </w:rPr>
        <w:t>, de tiempo completo,</w:t>
      </w:r>
      <w:r w:rsidR="00BA1440" w:rsidRPr="00412140">
        <w:rPr>
          <w:rFonts w:ascii="Montserrat" w:eastAsia="Montserrat" w:hAnsi="Montserrat" w:cs="Montserrat"/>
          <w:sz w:val="20"/>
          <w:szCs w:val="20"/>
        </w:rPr>
        <w:t xml:space="preserve"> </w:t>
      </w:r>
      <w:r w:rsidR="004E4613" w:rsidRPr="004E4613">
        <w:rPr>
          <w:rFonts w:ascii="Montserrat" w:eastAsia="Montserrat" w:hAnsi="Montserrat" w:cs="Montserrat"/>
          <w:b/>
          <w:bCs/>
          <w:sz w:val="20"/>
          <w:szCs w:val="20"/>
        </w:rPr>
        <w:t xml:space="preserve">por cada </w:t>
      </w:r>
      <w:r w:rsidR="007C2ECA">
        <w:rPr>
          <w:rFonts w:ascii="Montserrat" w:eastAsia="Montserrat" w:hAnsi="Montserrat" w:cs="Montserrat"/>
          <w:b/>
          <w:bCs/>
          <w:sz w:val="20"/>
          <w:szCs w:val="20"/>
        </w:rPr>
        <w:t xml:space="preserve">6 (seis) </w:t>
      </w:r>
      <w:r w:rsidR="00AB387A">
        <w:rPr>
          <w:rFonts w:ascii="Montserrat" w:eastAsia="Montserrat" w:hAnsi="Montserrat" w:cs="Montserrat"/>
          <w:b/>
          <w:bCs/>
          <w:sz w:val="20"/>
          <w:szCs w:val="20"/>
        </w:rPr>
        <w:t>partida</w:t>
      </w:r>
      <w:r w:rsidR="007C2ECA">
        <w:rPr>
          <w:rFonts w:ascii="Montserrat" w:eastAsia="Montserrat" w:hAnsi="Montserrat" w:cs="Montserrat"/>
          <w:b/>
          <w:bCs/>
          <w:sz w:val="20"/>
          <w:szCs w:val="20"/>
        </w:rPr>
        <w:t>s adjudicadas</w:t>
      </w:r>
      <w:r w:rsidR="004E4613">
        <w:rPr>
          <w:rFonts w:ascii="Montserrat" w:eastAsia="Montserrat" w:hAnsi="Montserrat" w:cs="Montserrat"/>
          <w:sz w:val="20"/>
          <w:szCs w:val="20"/>
        </w:rPr>
        <w:t xml:space="preserve"> </w:t>
      </w:r>
      <w:r w:rsidR="00BA1440" w:rsidRPr="00412140">
        <w:rPr>
          <w:rFonts w:ascii="Montserrat" w:eastAsia="Montserrat" w:hAnsi="Montserrat" w:cs="Montserrat"/>
          <w:sz w:val="20"/>
          <w:szCs w:val="20"/>
        </w:rPr>
        <w:t xml:space="preserve">señalando nombre y datos de contacto (teléfono de oficina y celular, así como correo electrónico) mismo que será el responsable de interactuar con el </w:t>
      </w:r>
      <w:r w:rsidR="00BA1440" w:rsidRPr="00412140">
        <w:rPr>
          <w:rFonts w:ascii="Montserrat" w:eastAsia="Montserrat" w:hAnsi="Montserrat" w:cs="Montserrat"/>
          <w:b/>
          <w:bCs/>
          <w:sz w:val="20"/>
          <w:szCs w:val="20"/>
        </w:rPr>
        <w:t>ADMINISTRADOR DE CONTRATO</w:t>
      </w:r>
      <w:r w:rsidR="00BA1440" w:rsidRPr="00412140">
        <w:rPr>
          <w:rFonts w:ascii="Montserrat" w:eastAsia="Montserrat" w:hAnsi="Montserrat" w:cs="Montserrat"/>
          <w:sz w:val="20"/>
          <w:szCs w:val="20"/>
        </w:rPr>
        <w:t xml:space="preserve">, a fin de coordinar las labores operativas relacionadas con la prestación del </w:t>
      </w:r>
      <w:r w:rsidR="00BA1440" w:rsidRPr="00412140">
        <w:rPr>
          <w:rFonts w:ascii="Montserrat" w:eastAsia="Montserrat" w:hAnsi="Montserrat" w:cs="Montserrat"/>
          <w:b/>
          <w:bCs/>
          <w:sz w:val="20"/>
          <w:szCs w:val="20"/>
        </w:rPr>
        <w:t>SERVICIO</w:t>
      </w:r>
      <w:r w:rsidR="00BA1440" w:rsidRPr="00412140">
        <w:rPr>
          <w:rFonts w:ascii="Montserrat" w:eastAsia="Montserrat" w:hAnsi="Montserrat" w:cs="Montserrat"/>
          <w:sz w:val="20"/>
          <w:szCs w:val="20"/>
        </w:rPr>
        <w:t xml:space="preserve"> </w:t>
      </w:r>
      <w:r w:rsidR="00DA3CD2">
        <w:rPr>
          <w:rFonts w:ascii="Montserrat" w:eastAsia="Montserrat" w:hAnsi="Montserrat" w:cs="Montserrat"/>
          <w:sz w:val="20"/>
          <w:szCs w:val="20"/>
        </w:rPr>
        <w:t>con atención</w:t>
      </w:r>
      <w:r w:rsidR="00DA3CD2" w:rsidRPr="009036E3">
        <w:rPr>
          <w:rFonts w:ascii="Montserrat" w:eastAsia="Montserrat" w:hAnsi="Montserrat" w:cs="Montserrat"/>
          <w:sz w:val="20"/>
          <w:szCs w:val="20"/>
        </w:rPr>
        <w:t xml:space="preserve"> inmediata a la solicitudes o solución a las problemáticas que se presentarán por la planeación y operación de cualquiera de los servicios, al igual deberá cumplir puntualmente con los horarios y condiciones establecidos</w:t>
      </w:r>
      <w:r w:rsidR="00BA1440" w:rsidRPr="00412140">
        <w:rPr>
          <w:rFonts w:ascii="Montserrat" w:eastAsia="Montserrat" w:hAnsi="Montserrat" w:cs="Montserrat"/>
          <w:sz w:val="20"/>
          <w:szCs w:val="20"/>
        </w:rPr>
        <w:t xml:space="preserve">. </w:t>
      </w:r>
      <w:r w:rsidRPr="00412140">
        <w:rPr>
          <w:rFonts w:ascii="Montserrat" w:eastAsia="Montserrat" w:hAnsi="Montserrat" w:cs="Montserrat"/>
          <w:sz w:val="20"/>
          <w:szCs w:val="20"/>
        </w:rPr>
        <w:t xml:space="preserve">El escrito </w:t>
      </w:r>
      <w:r w:rsidR="00510BEE">
        <w:rPr>
          <w:rFonts w:ascii="Montserrat" w:eastAsia="Montserrat" w:hAnsi="Montserrat" w:cs="Montserrat"/>
          <w:sz w:val="20"/>
          <w:szCs w:val="20"/>
        </w:rPr>
        <w:t>por el</w:t>
      </w:r>
      <w:r w:rsidRPr="00412140">
        <w:rPr>
          <w:rFonts w:ascii="Montserrat" w:eastAsia="Montserrat" w:hAnsi="Montserrat" w:cs="Montserrat"/>
          <w:sz w:val="20"/>
          <w:szCs w:val="20"/>
        </w:rPr>
        <w:t xml:space="preserve"> cual designe al citado </w:t>
      </w:r>
      <w:r w:rsidR="00472D52">
        <w:rPr>
          <w:rFonts w:ascii="Montserrat" w:eastAsia="Montserrat" w:hAnsi="Montserrat" w:cs="Montserrat"/>
          <w:sz w:val="20"/>
          <w:szCs w:val="20"/>
        </w:rPr>
        <w:t>Ejecutivo</w:t>
      </w:r>
      <w:r w:rsidR="00472D52" w:rsidRPr="00412140">
        <w:rPr>
          <w:rFonts w:ascii="Montserrat" w:eastAsia="Montserrat" w:hAnsi="Montserrat" w:cs="Montserrat"/>
          <w:sz w:val="20"/>
          <w:szCs w:val="20"/>
        </w:rPr>
        <w:t xml:space="preserve"> </w:t>
      </w:r>
      <w:r w:rsidRPr="00412140">
        <w:rPr>
          <w:rFonts w:ascii="Montserrat" w:eastAsia="Montserrat" w:hAnsi="Montserrat" w:cs="Montserrat"/>
          <w:sz w:val="20"/>
          <w:szCs w:val="20"/>
        </w:rPr>
        <w:t>deberá ser presentado a más tardar el día hábil siguiente a la notificación de adjudicación o fallo respectivo.</w:t>
      </w:r>
    </w:p>
    <w:p w14:paraId="2F11059A" w14:textId="77777777" w:rsidR="00A276BA" w:rsidRDefault="00A276BA" w:rsidP="00537391">
      <w:pPr>
        <w:jc w:val="both"/>
        <w:rPr>
          <w:rFonts w:ascii="Montserrat" w:eastAsia="Montserrat" w:hAnsi="Montserrat" w:cs="Montserrat"/>
          <w:sz w:val="20"/>
          <w:szCs w:val="20"/>
        </w:rPr>
      </w:pPr>
    </w:p>
    <w:p w14:paraId="59F74D44" w14:textId="77777777" w:rsidR="00B33856" w:rsidRDefault="00B33856" w:rsidP="00537391">
      <w:pPr>
        <w:jc w:val="both"/>
        <w:rPr>
          <w:rFonts w:ascii="Montserrat" w:eastAsia="Montserrat" w:hAnsi="Montserrat" w:cs="Montserrat"/>
          <w:sz w:val="20"/>
          <w:szCs w:val="20"/>
        </w:rPr>
      </w:pPr>
    </w:p>
    <w:p w14:paraId="7DB78345" w14:textId="682CA310" w:rsidR="007C2ECA" w:rsidRPr="00D33D98" w:rsidRDefault="007C2ECA" w:rsidP="004F39CF">
      <w:pPr>
        <w:pStyle w:val="Sinespaciado"/>
        <w:numPr>
          <w:ilvl w:val="1"/>
          <w:numId w:val="1"/>
        </w:numPr>
        <w:ind w:left="567" w:hanging="557"/>
        <w:jc w:val="both"/>
        <w:rPr>
          <w:rFonts w:ascii="Montserrat" w:hAnsi="Montserrat"/>
          <w:b/>
          <w:sz w:val="20"/>
          <w:szCs w:val="20"/>
        </w:rPr>
      </w:pPr>
      <w:r w:rsidRPr="00C16C14">
        <w:rPr>
          <w:rFonts w:ascii="Montserrat" w:hAnsi="Montserrat"/>
          <w:b/>
          <w:sz w:val="20"/>
          <w:szCs w:val="20"/>
        </w:rPr>
        <w:t>COORDINADOR DEL SERVICIO</w:t>
      </w:r>
    </w:p>
    <w:p w14:paraId="72516BA7" w14:textId="0148A0FB" w:rsidR="007C2ECA" w:rsidRPr="00472D52" w:rsidRDefault="00472D52" w:rsidP="00537391">
      <w:pPr>
        <w:jc w:val="both"/>
        <w:rPr>
          <w:rFonts w:ascii="Montserrat" w:eastAsia="Montserrat" w:hAnsi="Montserrat" w:cs="Montserrat"/>
          <w:sz w:val="20"/>
          <w:szCs w:val="20"/>
        </w:rPr>
      </w:pPr>
      <w:r>
        <w:rPr>
          <w:rFonts w:ascii="Montserrat" w:eastAsia="Montserrat" w:hAnsi="Montserrat" w:cs="Montserrat"/>
          <w:sz w:val="20"/>
          <w:szCs w:val="20"/>
        </w:rPr>
        <w:t xml:space="preserve">Asimismo, </w:t>
      </w:r>
      <w:r w:rsidR="007C2ECA" w:rsidRPr="00472D52">
        <w:rPr>
          <w:rFonts w:ascii="Montserrat" w:eastAsia="Montserrat" w:hAnsi="Montserrat" w:cs="Montserrat"/>
          <w:sz w:val="20"/>
          <w:szCs w:val="20"/>
        </w:rPr>
        <w:t xml:space="preserve">deberá designar a un </w:t>
      </w:r>
      <w:r w:rsidR="007C2ECA" w:rsidRPr="00472D52">
        <w:rPr>
          <w:rFonts w:ascii="Montserrat" w:eastAsia="Montserrat" w:hAnsi="Montserrat" w:cs="Montserrat"/>
          <w:b/>
          <w:bCs/>
          <w:sz w:val="20"/>
          <w:szCs w:val="20"/>
        </w:rPr>
        <w:t>COORDINADOR DEL SERVICIO</w:t>
      </w:r>
      <w:r w:rsidR="00213154" w:rsidRPr="00D47F46">
        <w:rPr>
          <w:rFonts w:ascii="Montserrat" w:eastAsia="Montserrat" w:hAnsi="Montserrat" w:cs="Montserrat"/>
          <w:sz w:val="20"/>
          <w:szCs w:val="20"/>
        </w:rPr>
        <w:t>, de tiempo completo,</w:t>
      </w:r>
      <w:r w:rsidR="007C2ECA" w:rsidRPr="00472D52">
        <w:rPr>
          <w:rFonts w:ascii="Montserrat" w:eastAsia="Montserrat" w:hAnsi="Montserrat" w:cs="Montserrat"/>
          <w:b/>
          <w:bCs/>
          <w:sz w:val="20"/>
          <w:szCs w:val="20"/>
        </w:rPr>
        <w:t xml:space="preserve"> </w:t>
      </w:r>
      <w:r w:rsidR="007C2ECA" w:rsidRPr="00472D52">
        <w:rPr>
          <w:rFonts w:ascii="Montserrat" w:eastAsia="Montserrat" w:hAnsi="Montserrat" w:cs="Montserrat"/>
          <w:sz w:val="20"/>
          <w:szCs w:val="20"/>
        </w:rPr>
        <w:t xml:space="preserve">por cada partida adjudicada, sin costo para </w:t>
      </w:r>
      <w:r w:rsidR="00F81A60" w:rsidRPr="00F81A60">
        <w:rPr>
          <w:rFonts w:ascii="Montserrat" w:eastAsia="Montserrat" w:hAnsi="Montserrat" w:cs="Montserrat"/>
          <w:b/>
          <w:bCs/>
          <w:sz w:val="20"/>
          <w:szCs w:val="20"/>
        </w:rPr>
        <w:t>IMSS-Bienestar</w:t>
      </w:r>
      <w:r w:rsidR="007C2ECA" w:rsidRPr="00472D52">
        <w:rPr>
          <w:rFonts w:ascii="Montserrat" w:eastAsia="Montserrat" w:hAnsi="Montserrat" w:cs="Montserrat"/>
          <w:b/>
          <w:bCs/>
          <w:sz w:val="20"/>
          <w:szCs w:val="20"/>
        </w:rPr>
        <w:t xml:space="preserve"> </w:t>
      </w:r>
      <w:r w:rsidR="007C2ECA" w:rsidRPr="00472D52">
        <w:rPr>
          <w:rFonts w:ascii="Montserrat" w:eastAsia="Montserrat" w:hAnsi="Montserrat" w:cs="Montserrat"/>
          <w:sz w:val="20"/>
          <w:szCs w:val="20"/>
        </w:rPr>
        <w:t xml:space="preserve">que supervise la operación logística del servicio, además de proporcional los sopores documentales mensuales para la determinación de los montos de facturación y en su caso las incidencias derivadas de la prestación del </w:t>
      </w:r>
      <w:r w:rsidR="007C2ECA" w:rsidRPr="00472D52">
        <w:rPr>
          <w:rFonts w:ascii="Montserrat" w:eastAsia="Montserrat" w:hAnsi="Montserrat" w:cs="Montserrat"/>
          <w:b/>
          <w:bCs/>
          <w:sz w:val="20"/>
          <w:szCs w:val="20"/>
        </w:rPr>
        <w:t>SERVICIO</w:t>
      </w:r>
      <w:r w:rsidR="007C2ECA" w:rsidRPr="00472D52">
        <w:rPr>
          <w:rFonts w:ascii="Montserrat" w:eastAsia="Montserrat" w:hAnsi="Montserrat" w:cs="Montserrat"/>
          <w:sz w:val="20"/>
          <w:szCs w:val="20"/>
        </w:rPr>
        <w:t xml:space="preserve">. </w:t>
      </w:r>
    </w:p>
    <w:p w14:paraId="4F52D33E" w14:textId="77777777" w:rsidR="007C2ECA" w:rsidRPr="00412140" w:rsidRDefault="007C2ECA" w:rsidP="00537391">
      <w:pPr>
        <w:jc w:val="both"/>
        <w:rPr>
          <w:rFonts w:ascii="Montserrat" w:eastAsia="Montserrat" w:hAnsi="Montserrat" w:cs="Montserrat"/>
          <w:sz w:val="20"/>
          <w:szCs w:val="20"/>
        </w:rPr>
      </w:pPr>
    </w:p>
    <w:p w14:paraId="07008AE8" w14:textId="30607EB1" w:rsidR="00A57D51" w:rsidRDefault="00A57D51" w:rsidP="00537391">
      <w:pPr>
        <w:jc w:val="both"/>
        <w:rPr>
          <w:rFonts w:ascii="Montserrat" w:eastAsia="Montserrat" w:hAnsi="Montserrat" w:cs="Montserrat"/>
          <w:sz w:val="20"/>
          <w:szCs w:val="20"/>
        </w:rPr>
      </w:pPr>
      <w:r>
        <w:rPr>
          <w:rFonts w:ascii="Montserrat" w:eastAsia="Montserrat" w:hAnsi="Montserrat" w:cs="Montserrat"/>
          <w:sz w:val="20"/>
          <w:szCs w:val="20"/>
        </w:rPr>
        <w:t xml:space="preserve">Tanto el o los </w:t>
      </w:r>
      <w:r w:rsidR="00E663A9">
        <w:rPr>
          <w:rFonts w:ascii="Montserrat" w:eastAsia="Montserrat" w:hAnsi="Montserrat" w:cs="Montserrat"/>
          <w:b/>
          <w:bCs/>
          <w:sz w:val="20"/>
          <w:szCs w:val="20"/>
        </w:rPr>
        <w:t>EJECUTIVOS DE CUENTA</w:t>
      </w:r>
      <w:r>
        <w:rPr>
          <w:rFonts w:ascii="Montserrat" w:eastAsia="Montserrat" w:hAnsi="Montserrat" w:cs="Montserrat"/>
          <w:sz w:val="20"/>
          <w:szCs w:val="20"/>
        </w:rPr>
        <w:t xml:space="preserve"> como el </w:t>
      </w:r>
      <w:r w:rsidR="00E663A9">
        <w:rPr>
          <w:rFonts w:ascii="Montserrat" w:eastAsia="Montserrat" w:hAnsi="Montserrat" w:cs="Montserrat"/>
          <w:sz w:val="20"/>
          <w:szCs w:val="20"/>
        </w:rPr>
        <w:t>o los</w:t>
      </w:r>
      <w:r>
        <w:rPr>
          <w:rFonts w:ascii="Montserrat" w:eastAsia="Montserrat" w:hAnsi="Montserrat" w:cs="Montserrat"/>
          <w:sz w:val="20"/>
          <w:szCs w:val="20"/>
        </w:rPr>
        <w:t xml:space="preserve"> </w:t>
      </w:r>
      <w:r w:rsidR="00E663A9" w:rsidRPr="00472D52">
        <w:rPr>
          <w:rFonts w:ascii="Montserrat" w:eastAsia="Montserrat" w:hAnsi="Montserrat" w:cs="Montserrat"/>
          <w:b/>
          <w:bCs/>
          <w:sz w:val="20"/>
          <w:szCs w:val="20"/>
        </w:rPr>
        <w:t>COORDINADOR</w:t>
      </w:r>
      <w:r w:rsidR="00E663A9">
        <w:rPr>
          <w:rFonts w:ascii="Montserrat" w:eastAsia="Montserrat" w:hAnsi="Montserrat" w:cs="Montserrat"/>
          <w:b/>
          <w:bCs/>
          <w:sz w:val="20"/>
          <w:szCs w:val="20"/>
        </w:rPr>
        <w:t>ES</w:t>
      </w:r>
      <w:r w:rsidR="00E663A9" w:rsidRPr="00472D52">
        <w:rPr>
          <w:rFonts w:ascii="Montserrat" w:eastAsia="Montserrat" w:hAnsi="Montserrat" w:cs="Montserrat"/>
          <w:b/>
          <w:bCs/>
          <w:sz w:val="20"/>
          <w:szCs w:val="20"/>
        </w:rPr>
        <w:t xml:space="preserve"> DEL SERVICIO</w:t>
      </w:r>
      <w:r>
        <w:rPr>
          <w:rFonts w:ascii="Montserrat" w:eastAsia="Montserrat" w:hAnsi="Montserrat" w:cs="Montserrat"/>
          <w:sz w:val="20"/>
          <w:szCs w:val="20"/>
        </w:rPr>
        <w:t>, deberá</w:t>
      </w:r>
      <w:r w:rsidR="004F39CF">
        <w:rPr>
          <w:rFonts w:ascii="Montserrat" w:eastAsia="Montserrat" w:hAnsi="Montserrat" w:cs="Montserrat"/>
          <w:sz w:val="20"/>
          <w:szCs w:val="20"/>
        </w:rPr>
        <w:t>n</w:t>
      </w:r>
      <w:r>
        <w:rPr>
          <w:rFonts w:ascii="Montserrat" w:eastAsia="Montserrat" w:hAnsi="Montserrat" w:cs="Montserrat"/>
          <w:sz w:val="20"/>
          <w:szCs w:val="20"/>
        </w:rPr>
        <w:t xml:space="preserve"> tener disponibilidad para </w:t>
      </w:r>
      <w:r>
        <w:rPr>
          <w:rFonts w:ascii="Montserrat" w:eastAsia="Montserrat" w:hAnsi="Montserrat" w:cs="Montserrat"/>
          <w:color w:val="000000"/>
          <w:sz w:val="20"/>
          <w:szCs w:val="20"/>
        </w:rPr>
        <w:t xml:space="preserve">llevar a cabo las reuniones de seguimiento y/o conciliación del </w:t>
      </w:r>
      <w:r w:rsidRPr="00A57D51">
        <w:rPr>
          <w:rFonts w:ascii="Montserrat" w:eastAsia="Montserrat" w:hAnsi="Montserrat" w:cs="Montserrat"/>
          <w:b/>
          <w:bCs/>
          <w:color w:val="000000"/>
          <w:sz w:val="20"/>
          <w:szCs w:val="20"/>
        </w:rPr>
        <w:t>SERVICIO</w:t>
      </w:r>
      <w:r>
        <w:rPr>
          <w:rFonts w:ascii="Montserrat" w:eastAsia="Montserrat" w:hAnsi="Montserrat" w:cs="Montserrat"/>
          <w:color w:val="000000"/>
          <w:sz w:val="20"/>
          <w:szCs w:val="20"/>
        </w:rPr>
        <w:t xml:space="preserve">, conforme </w:t>
      </w:r>
      <w:r w:rsidR="00E663A9">
        <w:rPr>
          <w:rFonts w:ascii="Montserrat" w:eastAsia="Montserrat" w:hAnsi="Montserrat" w:cs="Montserrat"/>
          <w:color w:val="000000"/>
          <w:sz w:val="20"/>
          <w:szCs w:val="20"/>
        </w:rPr>
        <w:t>lo solicite el</w:t>
      </w:r>
      <w:r>
        <w:rPr>
          <w:rFonts w:ascii="Montserrat" w:eastAsia="Montserrat" w:hAnsi="Montserrat" w:cs="Montserrat"/>
          <w:color w:val="000000"/>
          <w:sz w:val="20"/>
          <w:szCs w:val="20"/>
        </w:rPr>
        <w:t xml:space="preserve"> </w:t>
      </w:r>
      <w:r w:rsidR="00F81A60" w:rsidRPr="00F81A60">
        <w:rPr>
          <w:rFonts w:ascii="Montserrat" w:eastAsia="Montserrat" w:hAnsi="Montserrat" w:cs="Montserrat"/>
          <w:b/>
          <w:bCs/>
          <w:color w:val="000000"/>
          <w:sz w:val="20"/>
          <w:szCs w:val="20"/>
        </w:rPr>
        <w:t>ADMINISTRADOR DEL CONTRATO</w:t>
      </w:r>
      <w:r>
        <w:rPr>
          <w:rFonts w:ascii="Montserrat" w:eastAsia="Montserrat" w:hAnsi="Montserrat" w:cs="Montserrat"/>
          <w:color w:val="000000"/>
          <w:sz w:val="20"/>
          <w:szCs w:val="20"/>
        </w:rPr>
        <w:t>.</w:t>
      </w:r>
    </w:p>
    <w:p w14:paraId="765381ED" w14:textId="77777777" w:rsidR="00A57D51" w:rsidRDefault="00A57D51" w:rsidP="00537391">
      <w:pPr>
        <w:jc w:val="both"/>
        <w:rPr>
          <w:rFonts w:ascii="Montserrat" w:eastAsia="Montserrat" w:hAnsi="Montserrat" w:cs="Montserrat"/>
          <w:sz w:val="20"/>
          <w:szCs w:val="20"/>
        </w:rPr>
      </w:pPr>
    </w:p>
    <w:p w14:paraId="63ED24A8" w14:textId="1479EBC7" w:rsidR="00BA1440" w:rsidRPr="00412140" w:rsidRDefault="00BA1440" w:rsidP="00537391">
      <w:pPr>
        <w:jc w:val="both"/>
        <w:rPr>
          <w:rFonts w:ascii="Montserrat" w:eastAsia="Montserrat" w:hAnsi="Montserrat" w:cs="Montserrat"/>
          <w:sz w:val="20"/>
          <w:szCs w:val="20"/>
        </w:rPr>
      </w:pPr>
      <w:r w:rsidRPr="00412140">
        <w:rPr>
          <w:rFonts w:ascii="Montserrat" w:eastAsia="Montserrat" w:hAnsi="Montserrat" w:cs="Montserrat"/>
          <w:sz w:val="20"/>
          <w:szCs w:val="20"/>
        </w:rPr>
        <w:t xml:space="preserve">En caso de cambio del </w:t>
      </w:r>
      <w:r w:rsidR="00E663A9">
        <w:rPr>
          <w:rFonts w:ascii="Montserrat" w:eastAsia="Montserrat" w:hAnsi="Montserrat" w:cs="Montserrat"/>
          <w:b/>
          <w:bCs/>
          <w:sz w:val="20"/>
          <w:szCs w:val="20"/>
        </w:rPr>
        <w:t>EJECUTIVO DE CUENTA</w:t>
      </w:r>
      <w:r w:rsidR="00472D52">
        <w:rPr>
          <w:rFonts w:ascii="Montserrat" w:eastAsia="Montserrat" w:hAnsi="Montserrat" w:cs="Montserrat"/>
          <w:sz w:val="20"/>
          <w:szCs w:val="20"/>
        </w:rPr>
        <w:t xml:space="preserve"> o </w:t>
      </w:r>
      <w:r w:rsidR="00E663A9">
        <w:rPr>
          <w:rFonts w:ascii="Montserrat" w:eastAsia="Montserrat" w:hAnsi="Montserrat" w:cs="Montserrat"/>
          <w:sz w:val="20"/>
          <w:szCs w:val="20"/>
        </w:rPr>
        <w:t xml:space="preserve">el </w:t>
      </w:r>
      <w:r w:rsidR="00E663A9">
        <w:rPr>
          <w:rFonts w:ascii="Montserrat" w:eastAsia="Montserrat" w:hAnsi="Montserrat" w:cs="Montserrat"/>
          <w:b/>
          <w:bCs/>
          <w:sz w:val="20"/>
          <w:szCs w:val="20"/>
        </w:rPr>
        <w:t>COORDINADOR DEL SERVICIO</w:t>
      </w:r>
      <w:r w:rsidR="00E663A9">
        <w:rPr>
          <w:rFonts w:ascii="Montserrat" w:eastAsia="Montserrat" w:hAnsi="Montserrat" w:cs="Montserrat"/>
          <w:sz w:val="20"/>
          <w:szCs w:val="20"/>
        </w:rPr>
        <w:t xml:space="preserve">, el </w:t>
      </w:r>
      <w:r w:rsidR="00E663A9">
        <w:rPr>
          <w:rFonts w:ascii="Montserrat" w:eastAsia="Montserrat" w:hAnsi="Montserrat" w:cs="Montserrat"/>
          <w:b/>
          <w:bCs/>
          <w:sz w:val="20"/>
          <w:szCs w:val="20"/>
        </w:rPr>
        <w:t>PROVEEDOR</w:t>
      </w:r>
      <w:r w:rsidRPr="00412140">
        <w:rPr>
          <w:rFonts w:ascii="Montserrat" w:eastAsia="Montserrat" w:hAnsi="Montserrat" w:cs="Montserrat"/>
          <w:sz w:val="20"/>
          <w:szCs w:val="20"/>
        </w:rPr>
        <w:t xml:space="preserve"> </w:t>
      </w:r>
      <w:r w:rsidR="00E663A9">
        <w:rPr>
          <w:rFonts w:ascii="Montserrat" w:eastAsia="Montserrat" w:hAnsi="Montserrat" w:cs="Montserrat"/>
          <w:sz w:val="20"/>
          <w:szCs w:val="20"/>
        </w:rPr>
        <w:t>deberá</w:t>
      </w:r>
      <w:r w:rsidRPr="00412140">
        <w:rPr>
          <w:rFonts w:ascii="Montserrat" w:eastAsia="Montserrat" w:hAnsi="Montserrat" w:cs="Montserrat"/>
          <w:sz w:val="20"/>
          <w:szCs w:val="20"/>
        </w:rPr>
        <w:t xml:space="preserve"> notificarlo por escrito al </w:t>
      </w:r>
      <w:r w:rsidRPr="00412140">
        <w:rPr>
          <w:rFonts w:ascii="Montserrat" w:eastAsia="Montserrat" w:hAnsi="Montserrat" w:cs="Montserrat"/>
          <w:b/>
          <w:bCs/>
          <w:sz w:val="20"/>
          <w:szCs w:val="20"/>
        </w:rPr>
        <w:t>ADMINISTRADOR DE CONTRATO</w:t>
      </w:r>
      <w:r w:rsidRPr="00412140">
        <w:rPr>
          <w:rFonts w:ascii="Montserrat" w:eastAsia="Montserrat" w:hAnsi="Montserrat" w:cs="Montserrat"/>
          <w:sz w:val="20"/>
          <w:szCs w:val="20"/>
        </w:rPr>
        <w:t xml:space="preserve"> en un plazo máximo de 24 </w:t>
      </w:r>
      <w:r w:rsidR="00A503D7" w:rsidRPr="00412140">
        <w:rPr>
          <w:rFonts w:ascii="Montserrat" w:eastAsia="Montserrat" w:hAnsi="Montserrat" w:cs="Montserrat"/>
          <w:sz w:val="20"/>
          <w:szCs w:val="20"/>
        </w:rPr>
        <w:t xml:space="preserve">(veinticuatro) </w:t>
      </w:r>
      <w:r w:rsidRPr="00412140">
        <w:rPr>
          <w:rFonts w:ascii="Montserrat" w:eastAsia="Montserrat" w:hAnsi="Montserrat" w:cs="Montserrat"/>
          <w:sz w:val="20"/>
          <w:szCs w:val="20"/>
        </w:rPr>
        <w:t>horas.</w:t>
      </w:r>
    </w:p>
    <w:p w14:paraId="3DEF7F52" w14:textId="77777777" w:rsidR="00DA3CD2" w:rsidRDefault="00DA3CD2" w:rsidP="00537391">
      <w:pPr>
        <w:jc w:val="both"/>
        <w:rPr>
          <w:rFonts w:ascii="Montserrat" w:hAnsi="Montserrat"/>
          <w:sz w:val="20"/>
          <w:szCs w:val="20"/>
        </w:rPr>
      </w:pPr>
    </w:p>
    <w:p w14:paraId="07686407" w14:textId="77777777" w:rsidR="00B33856" w:rsidRDefault="00B33856" w:rsidP="00537391">
      <w:pPr>
        <w:jc w:val="both"/>
        <w:rPr>
          <w:rFonts w:ascii="Montserrat" w:hAnsi="Montserrat"/>
          <w:sz w:val="20"/>
          <w:szCs w:val="20"/>
        </w:rPr>
      </w:pPr>
    </w:p>
    <w:p w14:paraId="1A88149F" w14:textId="3FD7C2D7" w:rsidR="004F39CF" w:rsidRPr="00D33D98" w:rsidRDefault="004F39CF" w:rsidP="004F39CF">
      <w:pPr>
        <w:pStyle w:val="Sinespaciado"/>
        <w:numPr>
          <w:ilvl w:val="1"/>
          <w:numId w:val="1"/>
        </w:numPr>
        <w:ind w:left="567" w:hanging="557"/>
        <w:jc w:val="both"/>
        <w:rPr>
          <w:rFonts w:ascii="Montserrat" w:hAnsi="Montserrat"/>
          <w:b/>
          <w:sz w:val="20"/>
          <w:szCs w:val="20"/>
        </w:rPr>
      </w:pPr>
      <w:r>
        <w:rPr>
          <w:rFonts w:ascii="Montserrat" w:hAnsi="Montserrat"/>
          <w:b/>
          <w:sz w:val="20"/>
          <w:szCs w:val="20"/>
        </w:rPr>
        <w:t>PERSONAL OPERATIVO DE ATENCIÓN</w:t>
      </w:r>
    </w:p>
    <w:p w14:paraId="71606E00" w14:textId="03339029" w:rsidR="004F39CF" w:rsidRDefault="004F39CF" w:rsidP="004F39CF">
      <w:pPr>
        <w:jc w:val="both"/>
        <w:rPr>
          <w:rFonts w:ascii="Montserrat" w:eastAsia="Montserrat" w:hAnsi="Montserrat" w:cs="Montserrat"/>
          <w:sz w:val="20"/>
          <w:szCs w:val="20"/>
        </w:rPr>
      </w:pPr>
      <w:r>
        <w:rPr>
          <w:rFonts w:ascii="Montserrat" w:eastAsia="Montserrat" w:hAnsi="Montserrat" w:cs="Montserrat"/>
          <w:sz w:val="20"/>
          <w:szCs w:val="20"/>
        </w:rPr>
        <w:t xml:space="preserve">Deberá </w:t>
      </w:r>
      <w:r w:rsidRPr="00472D52">
        <w:rPr>
          <w:rFonts w:ascii="Montserrat" w:eastAsia="Montserrat" w:hAnsi="Montserrat" w:cs="Montserrat"/>
          <w:sz w:val="20"/>
          <w:szCs w:val="20"/>
        </w:rPr>
        <w:t>designar</w:t>
      </w:r>
      <w:r>
        <w:rPr>
          <w:rFonts w:ascii="Montserrat" w:eastAsia="Montserrat" w:hAnsi="Montserrat" w:cs="Montserrat"/>
          <w:sz w:val="20"/>
          <w:szCs w:val="20"/>
        </w:rPr>
        <w:t xml:space="preserve"> personal suficiente para la atención a solicitudes de servicio en modalidad presencial, telefónica y/o vía electrónica para la realización de reservaciones, cancelaciones, consultas y solicitudes de hospedaje, alimentación y/o transporte terrestre en territorio nacional.</w:t>
      </w:r>
    </w:p>
    <w:p w14:paraId="3A84FA6E" w14:textId="77777777" w:rsidR="004F39CF" w:rsidRDefault="004F39CF" w:rsidP="00537391">
      <w:pPr>
        <w:jc w:val="both"/>
        <w:rPr>
          <w:rFonts w:ascii="Montserrat" w:hAnsi="Montserrat"/>
          <w:sz w:val="20"/>
          <w:szCs w:val="20"/>
        </w:rPr>
      </w:pPr>
    </w:p>
    <w:p w14:paraId="76852A70" w14:textId="77777777" w:rsidR="00B33856" w:rsidRPr="00412140" w:rsidRDefault="00B33856" w:rsidP="00537391">
      <w:pPr>
        <w:jc w:val="both"/>
        <w:rPr>
          <w:rFonts w:ascii="Montserrat" w:hAnsi="Montserrat"/>
          <w:sz w:val="20"/>
          <w:szCs w:val="20"/>
        </w:rPr>
      </w:pPr>
    </w:p>
    <w:p w14:paraId="337DDD25" w14:textId="49D0CA3B" w:rsidR="00A9420B" w:rsidRPr="00412140" w:rsidRDefault="00A9420B" w:rsidP="004F39CF">
      <w:pPr>
        <w:pStyle w:val="Sinespaciado"/>
        <w:numPr>
          <w:ilvl w:val="0"/>
          <w:numId w:val="1"/>
        </w:numPr>
        <w:rPr>
          <w:rFonts w:ascii="Montserrat" w:hAnsi="Montserrat"/>
          <w:b/>
          <w:sz w:val="20"/>
          <w:szCs w:val="20"/>
        </w:rPr>
      </w:pPr>
      <w:r w:rsidRPr="00C16C14">
        <w:rPr>
          <w:rFonts w:ascii="Montserrat" w:hAnsi="Montserrat"/>
          <w:b/>
          <w:sz w:val="20"/>
          <w:szCs w:val="20"/>
        </w:rPr>
        <w:t>TRANSICIÓN</w:t>
      </w:r>
      <w:r w:rsidRPr="00412140">
        <w:rPr>
          <w:rFonts w:ascii="Montserrat" w:hAnsi="Montserrat"/>
          <w:b/>
          <w:sz w:val="20"/>
          <w:szCs w:val="20"/>
        </w:rPr>
        <w:t xml:space="preserve"> DEL SERVICIO</w:t>
      </w:r>
    </w:p>
    <w:p w14:paraId="7E99B0D3" w14:textId="77777777" w:rsidR="00A9420B" w:rsidRPr="00412140" w:rsidRDefault="00A9420B" w:rsidP="00537391">
      <w:pPr>
        <w:jc w:val="both"/>
        <w:rPr>
          <w:rFonts w:ascii="Montserrat" w:hAnsi="Montserrat"/>
          <w:sz w:val="20"/>
          <w:szCs w:val="20"/>
        </w:rPr>
      </w:pPr>
    </w:p>
    <w:p w14:paraId="54D089E6" w14:textId="3F1F9715" w:rsidR="00A9420B" w:rsidRPr="00412140" w:rsidRDefault="00A9420B" w:rsidP="00537391">
      <w:pPr>
        <w:jc w:val="both"/>
        <w:rPr>
          <w:rFonts w:ascii="Montserrat" w:hAnsi="Montserrat"/>
          <w:sz w:val="20"/>
          <w:szCs w:val="20"/>
        </w:rPr>
      </w:pPr>
      <w:r w:rsidRPr="00412140">
        <w:rPr>
          <w:rFonts w:ascii="Montserrat" w:hAnsi="Montserrat"/>
          <w:sz w:val="20"/>
          <w:szCs w:val="20"/>
        </w:rPr>
        <w:t xml:space="preserve">En los casos que resulte procedente, el </w:t>
      </w:r>
      <w:r w:rsidR="00F81A60" w:rsidRPr="00F81A60">
        <w:rPr>
          <w:rFonts w:ascii="Montserrat" w:hAnsi="Montserrat"/>
          <w:b/>
          <w:bCs/>
          <w:sz w:val="20"/>
          <w:szCs w:val="20"/>
        </w:rPr>
        <w:t>PROVEEDOR</w:t>
      </w:r>
      <w:r w:rsidRPr="00412140">
        <w:rPr>
          <w:rFonts w:ascii="Montserrat" w:hAnsi="Montserrat"/>
          <w:sz w:val="20"/>
          <w:szCs w:val="20"/>
        </w:rPr>
        <w:t xml:space="preserve"> y </w:t>
      </w:r>
      <w:r w:rsidR="00D13083">
        <w:rPr>
          <w:rFonts w:ascii="Montserrat" w:hAnsi="Montserrat"/>
          <w:sz w:val="20"/>
          <w:szCs w:val="20"/>
        </w:rPr>
        <w:t xml:space="preserve">el </w:t>
      </w:r>
      <w:r w:rsidR="00F81A60" w:rsidRPr="00F81A60">
        <w:rPr>
          <w:rFonts w:ascii="Montserrat" w:hAnsi="Montserrat"/>
          <w:b/>
          <w:bCs/>
          <w:sz w:val="20"/>
          <w:szCs w:val="20"/>
        </w:rPr>
        <w:t>ADMINISTRADOR DEL CONTRATO</w:t>
      </w:r>
      <w:r w:rsidRPr="00412140">
        <w:rPr>
          <w:rFonts w:ascii="Montserrat" w:hAnsi="Montserrat"/>
          <w:sz w:val="20"/>
          <w:szCs w:val="20"/>
        </w:rPr>
        <w:t xml:space="preserve"> acordarán el proceso de </w:t>
      </w:r>
      <w:r w:rsidR="004F39CF">
        <w:rPr>
          <w:rFonts w:ascii="Montserrat" w:hAnsi="Montserrat"/>
          <w:sz w:val="20"/>
          <w:szCs w:val="20"/>
        </w:rPr>
        <w:t>coordinación logística</w:t>
      </w:r>
      <w:r w:rsidRPr="00412140">
        <w:rPr>
          <w:rFonts w:ascii="Montserrat" w:hAnsi="Montserrat"/>
          <w:sz w:val="20"/>
          <w:szCs w:val="20"/>
        </w:rPr>
        <w:t xml:space="preserve"> del </w:t>
      </w:r>
      <w:r w:rsidRPr="00412140">
        <w:rPr>
          <w:rFonts w:ascii="Montserrat" w:hAnsi="Montserrat"/>
          <w:b/>
          <w:bCs/>
          <w:sz w:val="20"/>
          <w:szCs w:val="20"/>
        </w:rPr>
        <w:t>SERVICIO</w:t>
      </w:r>
      <w:r w:rsidRPr="00412140">
        <w:rPr>
          <w:rFonts w:ascii="Montserrat" w:hAnsi="Montserrat"/>
          <w:sz w:val="20"/>
          <w:szCs w:val="20"/>
        </w:rPr>
        <w:t xml:space="preserve"> con la finalidad de que no se afecte la operación y los niveles de servicio requeridos por </w:t>
      </w:r>
      <w:r w:rsidR="00F81A60" w:rsidRPr="00F81A60">
        <w:rPr>
          <w:rFonts w:ascii="Montserrat" w:eastAsia="Montserrat" w:hAnsi="Montserrat" w:cs="Montserrat"/>
          <w:b/>
          <w:sz w:val="20"/>
          <w:szCs w:val="20"/>
        </w:rPr>
        <w:t>IMSS-Bienestar</w:t>
      </w:r>
      <w:r w:rsidRPr="00412140">
        <w:rPr>
          <w:rFonts w:ascii="Montserrat" w:hAnsi="Montserrat"/>
          <w:sz w:val="20"/>
          <w:szCs w:val="20"/>
        </w:rPr>
        <w:t xml:space="preserve">; derivado de lo anterior, el </w:t>
      </w:r>
      <w:r w:rsidR="00F81A60" w:rsidRPr="00F81A60">
        <w:rPr>
          <w:rFonts w:ascii="Montserrat" w:hAnsi="Montserrat"/>
          <w:b/>
          <w:bCs/>
          <w:sz w:val="20"/>
          <w:szCs w:val="20"/>
        </w:rPr>
        <w:t>PROVEEDOR</w:t>
      </w:r>
      <w:r w:rsidRPr="00412140">
        <w:rPr>
          <w:rFonts w:ascii="Montserrat" w:hAnsi="Montserrat"/>
          <w:sz w:val="20"/>
          <w:szCs w:val="20"/>
        </w:rPr>
        <w:t xml:space="preserve"> se obliga a participar</w:t>
      </w:r>
      <w:r w:rsidR="00213154">
        <w:rPr>
          <w:rFonts w:ascii="Montserrat" w:hAnsi="Montserrat"/>
          <w:sz w:val="20"/>
          <w:szCs w:val="20"/>
        </w:rPr>
        <w:t>, de manera presencial o remota,</w:t>
      </w:r>
      <w:r w:rsidRPr="00412140">
        <w:rPr>
          <w:rFonts w:ascii="Montserrat" w:hAnsi="Montserrat"/>
          <w:sz w:val="20"/>
          <w:szCs w:val="20"/>
        </w:rPr>
        <w:t xml:space="preserve"> en las reuniones que solicite </w:t>
      </w:r>
      <w:r w:rsidR="00D13083">
        <w:rPr>
          <w:rFonts w:ascii="Montserrat" w:hAnsi="Montserrat"/>
          <w:sz w:val="20"/>
          <w:szCs w:val="20"/>
        </w:rPr>
        <w:t xml:space="preserve">el </w:t>
      </w:r>
      <w:r w:rsidR="00F81A60" w:rsidRPr="00F81A60">
        <w:rPr>
          <w:rFonts w:ascii="Montserrat" w:hAnsi="Montserrat"/>
          <w:b/>
          <w:bCs/>
          <w:sz w:val="20"/>
          <w:szCs w:val="20"/>
        </w:rPr>
        <w:t>ADMINISTRADOR DEL CONTRATO</w:t>
      </w:r>
      <w:r w:rsidRPr="00412140">
        <w:rPr>
          <w:rFonts w:ascii="Montserrat" w:hAnsi="Montserrat"/>
          <w:sz w:val="20"/>
          <w:szCs w:val="20"/>
        </w:rPr>
        <w:t xml:space="preserve"> y se levantarán </w:t>
      </w:r>
      <w:r w:rsidR="004F39CF">
        <w:rPr>
          <w:rFonts w:ascii="Montserrat" w:hAnsi="Montserrat"/>
          <w:sz w:val="20"/>
          <w:szCs w:val="20"/>
        </w:rPr>
        <w:t>las minutas de trabajo de cada reunión</w:t>
      </w:r>
      <w:r w:rsidRPr="00412140">
        <w:rPr>
          <w:rFonts w:ascii="Montserrat" w:hAnsi="Montserrat"/>
          <w:sz w:val="20"/>
          <w:szCs w:val="20"/>
        </w:rPr>
        <w:t>.</w:t>
      </w:r>
    </w:p>
    <w:p w14:paraId="1928C58F" w14:textId="77777777" w:rsidR="00C02288" w:rsidRDefault="00C02288" w:rsidP="00537391">
      <w:pPr>
        <w:jc w:val="both"/>
        <w:rPr>
          <w:rFonts w:ascii="Montserrat" w:eastAsia="Montserrat" w:hAnsi="Montserrat" w:cs="Montserrat"/>
          <w:sz w:val="20"/>
          <w:szCs w:val="20"/>
        </w:rPr>
      </w:pPr>
    </w:p>
    <w:p w14:paraId="11BFC6ED" w14:textId="77777777" w:rsidR="00B33856" w:rsidRPr="00412140" w:rsidRDefault="00B33856" w:rsidP="00537391">
      <w:pPr>
        <w:jc w:val="both"/>
        <w:rPr>
          <w:rFonts w:ascii="Montserrat" w:eastAsia="Montserrat" w:hAnsi="Montserrat" w:cs="Montserrat"/>
          <w:sz w:val="20"/>
          <w:szCs w:val="20"/>
        </w:rPr>
      </w:pPr>
    </w:p>
    <w:p w14:paraId="7BC64115" w14:textId="77777777" w:rsidR="00305733" w:rsidRPr="00412140" w:rsidRDefault="00305733" w:rsidP="00127422">
      <w:pPr>
        <w:pStyle w:val="Sinespaciado"/>
        <w:numPr>
          <w:ilvl w:val="0"/>
          <w:numId w:val="1"/>
        </w:numPr>
        <w:rPr>
          <w:rFonts w:ascii="Montserrat" w:hAnsi="Montserrat"/>
          <w:b/>
          <w:sz w:val="20"/>
          <w:szCs w:val="20"/>
        </w:rPr>
      </w:pPr>
      <w:r w:rsidRPr="00412140">
        <w:rPr>
          <w:rFonts w:ascii="Montserrat" w:hAnsi="Montserrat"/>
          <w:b/>
          <w:sz w:val="20"/>
          <w:szCs w:val="20"/>
        </w:rPr>
        <w:t>DOCUMENTACIÓN TÉCNICA REQUERIDA.</w:t>
      </w:r>
    </w:p>
    <w:p w14:paraId="7FBBC347" w14:textId="77777777" w:rsidR="00305733" w:rsidRPr="00412140" w:rsidRDefault="00305733" w:rsidP="00305733">
      <w:pPr>
        <w:jc w:val="both"/>
        <w:rPr>
          <w:rFonts w:ascii="Montserrat" w:hAnsi="Montserrat"/>
          <w:b/>
          <w:sz w:val="20"/>
          <w:szCs w:val="20"/>
        </w:rPr>
      </w:pPr>
    </w:p>
    <w:p w14:paraId="613F7659" w14:textId="77777777" w:rsidR="00305733" w:rsidRPr="00412140" w:rsidRDefault="00305733" w:rsidP="00305733">
      <w:pPr>
        <w:jc w:val="both"/>
        <w:rPr>
          <w:rFonts w:ascii="Montserrat" w:hAnsi="Montserrat"/>
          <w:sz w:val="20"/>
          <w:szCs w:val="20"/>
        </w:rPr>
      </w:pPr>
      <w:r w:rsidRPr="00412140">
        <w:rPr>
          <w:rFonts w:ascii="Montserrat" w:hAnsi="Montserrat"/>
          <w:sz w:val="20"/>
          <w:szCs w:val="20"/>
        </w:rPr>
        <w:t xml:space="preserve">El </w:t>
      </w:r>
      <w:r w:rsidRPr="00412140">
        <w:rPr>
          <w:rFonts w:ascii="Montserrat" w:hAnsi="Montserrat"/>
          <w:b/>
          <w:bCs/>
          <w:sz w:val="20"/>
          <w:szCs w:val="20"/>
        </w:rPr>
        <w:t>LICITANTE</w:t>
      </w:r>
      <w:r w:rsidRPr="00412140">
        <w:rPr>
          <w:rFonts w:ascii="Montserrat" w:hAnsi="Montserrat"/>
          <w:sz w:val="20"/>
          <w:szCs w:val="20"/>
        </w:rPr>
        <w:t xml:space="preserve"> deberá presentar como parte de su propuesta técnica la siguiente documentación para comprobar el cumplimiento de las especificaciones aplicables al </w:t>
      </w:r>
      <w:r w:rsidRPr="00412140">
        <w:rPr>
          <w:rFonts w:ascii="Montserrat" w:hAnsi="Montserrat"/>
          <w:b/>
          <w:bCs/>
          <w:sz w:val="20"/>
          <w:szCs w:val="20"/>
        </w:rPr>
        <w:t>SERVICIO</w:t>
      </w:r>
      <w:r w:rsidRPr="00412140">
        <w:rPr>
          <w:rFonts w:ascii="Montserrat" w:hAnsi="Montserrat"/>
          <w:sz w:val="20"/>
          <w:szCs w:val="20"/>
        </w:rPr>
        <w:t>:</w:t>
      </w:r>
    </w:p>
    <w:p w14:paraId="5AAC2266" w14:textId="77777777" w:rsidR="00305733" w:rsidRPr="00412140" w:rsidRDefault="00305733" w:rsidP="00305733">
      <w:pPr>
        <w:jc w:val="both"/>
        <w:rPr>
          <w:rFonts w:ascii="Montserrat" w:hAnsi="Montserrat"/>
          <w:b/>
          <w:sz w:val="20"/>
          <w:szCs w:val="20"/>
        </w:rPr>
      </w:pPr>
    </w:p>
    <w:p w14:paraId="18B09CBE" w14:textId="77777777" w:rsidR="00305733" w:rsidRPr="006B6E10" w:rsidRDefault="00305733" w:rsidP="00305733">
      <w:pPr>
        <w:pStyle w:val="Prrafodelista"/>
        <w:numPr>
          <w:ilvl w:val="0"/>
          <w:numId w:val="4"/>
        </w:numPr>
        <w:tabs>
          <w:tab w:val="left" w:pos="709"/>
        </w:tabs>
        <w:spacing w:after="0"/>
        <w:jc w:val="both"/>
        <w:rPr>
          <w:rFonts w:ascii="Montserrat" w:eastAsiaTheme="minorEastAsia" w:hAnsi="Montserrat" w:cs="Arial"/>
          <w:sz w:val="20"/>
          <w:szCs w:val="20"/>
        </w:rPr>
      </w:pPr>
      <w:r w:rsidRPr="006B6E10">
        <w:rPr>
          <w:rFonts w:ascii="Montserrat" w:eastAsiaTheme="minorEastAsia" w:hAnsi="Montserrat" w:cs="Arial"/>
          <w:sz w:val="20"/>
          <w:szCs w:val="20"/>
        </w:rPr>
        <w:t xml:space="preserve">Anexo Técnico completo en hoja membretada y firmado </w:t>
      </w:r>
      <w:r>
        <w:rPr>
          <w:rFonts w:ascii="Montserrat" w:eastAsiaTheme="minorEastAsia" w:hAnsi="Montserrat" w:cs="Arial"/>
          <w:sz w:val="20"/>
          <w:szCs w:val="20"/>
        </w:rPr>
        <w:t>por el</w:t>
      </w:r>
      <w:r w:rsidRPr="006B6E10">
        <w:rPr>
          <w:rFonts w:ascii="Montserrat" w:eastAsiaTheme="minorEastAsia" w:hAnsi="Montserrat" w:cs="Arial"/>
          <w:sz w:val="20"/>
          <w:szCs w:val="20"/>
        </w:rPr>
        <w:t xml:space="preserve"> representante legal el cual expresa el compromiso para cumplir las condiciones de este.</w:t>
      </w:r>
    </w:p>
    <w:p w14:paraId="4A79D7E6" w14:textId="77777777" w:rsidR="00305733" w:rsidRPr="006B6E10" w:rsidRDefault="00305733" w:rsidP="00305733">
      <w:pPr>
        <w:tabs>
          <w:tab w:val="left" w:pos="709"/>
        </w:tabs>
        <w:jc w:val="both"/>
        <w:rPr>
          <w:rFonts w:ascii="Montserrat" w:eastAsiaTheme="minorEastAsia" w:hAnsi="Montserrat" w:cs="Arial"/>
          <w:sz w:val="20"/>
          <w:szCs w:val="20"/>
        </w:rPr>
      </w:pPr>
    </w:p>
    <w:p w14:paraId="3F5C7935" w14:textId="77777777" w:rsidR="00305733" w:rsidRPr="00640C0D" w:rsidRDefault="00305733" w:rsidP="00305733">
      <w:pPr>
        <w:pStyle w:val="Prrafodelista"/>
        <w:numPr>
          <w:ilvl w:val="0"/>
          <w:numId w:val="4"/>
        </w:numPr>
        <w:tabs>
          <w:tab w:val="left" w:pos="709"/>
        </w:tabs>
        <w:spacing w:after="0"/>
        <w:jc w:val="both"/>
        <w:rPr>
          <w:rFonts w:ascii="Montserrat" w:hAnsi="Montserrat"/>
          <w:sz w:val="20"/>
          <w:szCs w:val="20"/>
        </w:rPr>
      </w:pPr>
      <w:r w:rsidRPr="006B6E10">
        <w:rPr>
          <w:rFonts w:ascii="Montserrat" w:eastAsiaTheme="minorEastAsia" w:hAnsi="Montserrat" w:cs="Arial"/>
          <w:sz w:val="20"/>
          <w:szCs w:val="20"/>
        </w:rPr>
        <w:t>Currículum</w:t>
      </w:r>
      <w:r>
        <w:rPr>
          <w:rFonts w:ascii="Montserrat" w:eastAsiaTheme="minorEastAsia" w:hAnsi="Montserrat" w:cs="Arial"/>
          <w:sz w:val="20"/>
          <w:szCs w:val="20"/>
        </w:rPr>
        <w:t xml:space="preserve"> empresarial</w:t>
      </w:r>
      <w:r w:rsidRPr="006B6E10">
        <w:rPr>
          <w:rFonts w:ascii="Montserrat" w:eastAsiaTheme="minorEastAsia" w:hAnsi="Montserrat" w:cs="Arial"/>
          <w:sz w:val="20"/>
          <w:szCs w:val="20"/>
        </w:rPr>
        <w:t xml:space="preserve"> que incluya la relación de principales clientes con domicilio y teléfono de los mismos; el cual deberá ser presentado preferentemente en hoja membretada y firmado </w:t>
      </w:r>
      <w:r>
        <w:rPr>
          <w:rFonts w:ascii="Montserrat" w:eastAsiaTheme="minorEastAsia" w:hAnsi="Montserrat" w:cs="Arial"/>
          <w:sz w:val="20"/>
          <w:szCs w:val="20"/>
        </w:rPr>
        <w:t>por el</w:t>
      </w:r>
      <w:r w:rsidRPr="006B6E10">
        <w:rPr>
          <w:rFonts w:ascii="Montserrat" w:eastAsiaTheme="minorEastAsia" w:hAnsi="Montserrat" w:cs="Arial"/>
          <w:sz w:val="20"/>
          <w:szCs w:val="20"/>
        </w:rPr>
        <w:t xml:space="preserve"> representante legal.</w:t>
      </w:r>
    </w:p>
    <w:p w14:paraId="59A2BA3F" w14:textId="77777777" w:rsidR="00305733" w:rsidRPr="00640C0D" w:rsidRDefault="00305733" w:rsidP="00305733">
      <w:pPr>
        <w:pStyle w:val="Prrafodelista"/>
        <w:rPr>
          <w:rFonts w:ascii="Montserrat" w:hAnsi="Montserrat"/>
          <w:sz w:val="20"/>
          <w:szCs w:val="20"/>
        </w:rPr>
      </w:pPr>
    </w:p>
    <w:p w14:paraId="52CFF47A" w14:textId="77777777" w:rsidR="00305733" w:rsidRPr="006B6E10" w:rsidRDefault="00305733" w:rsidP="00305733">
      <w:pPr>
        <w:pStyle w:val="Prrafodelista"/>
        <w:numPr>
          <w:ilvl w:val="0"/>
          <w:numId w:val="4"/>
        </w:numPr>
        <w:tabs>
          <w:tab w:val="left" w:pos="709"/>
        </w:tabs>
        <w:spacing w:after="0"/>
        <w:jc w:val="both"/>
        <w:rPr>
          <w:rFonts w:ascii="Montserrat" w:hAnsi="Montserrat"/>
          <w:sz w:val="20"/>
          <w:szCs w:val="20"/>
        </w:rPr>
      </w:pPr>
      <w:r>
        <w:rPr>
          <w:rFonts w:ascii="Montserrat" w:hAnsi="Montserrat"/>
          <w:sz w:val="20"/>
          <w:szCs w:val="20"/>
        </w:rPr>
        <w:t xml:space="preserve">Catálogo de servicios que oferta como empresa y memoria fotográfica en las que se identifique que el </w:t>
      </w:r>
      <w:r>
        <w:rPr>
          <w:rFonts w:ascii="Montserrat" w:hAnsi="Montserrat"/>
          <w:b/>
          <w:bCs/>
          <w:sz w:val="20"/>
          <w:szCs w:val="20"/>
        </w:rPr>
        <w:t xml:space="preserve">PROVEEDOR </w:t>
      </w:r>
      <w:r>
        <w:rPr>
          <w:rFonts w:ascii="Montserrat" w:hAnsi="Montserrat"/>
          <w:sz w:val="20"/>
          <w:szCs w:val="20"/>
        </w:rPr>
        <w:t>otorga servicios similares a los señalados en el Anexo Técnico.</w:t>
      </w:r>
    </w:p>
    <w:p w14:paraId="0EE2D440" w14:textId="77777777" w:rsidR="00305733" w:rsidRPr="006B6E10" w:rsidRDefault="00305733" w:rsidP="00305733">
      <w:pPr>
        <w:tabs>
          <w:tab w:val="left" w:pos="709"/>
        </w:tabs>
        <w:jc w:val="both"/>
        <w:rPr>
          <w:rFonts w:ascii="Montserrat" w:hAnsi="Montserrat"/>
          <w:sz w:val="20"/>
          <w:szCs w:val="20"/>
        </w:rPr>
      </w:pPr>
    </w:p>
    <w:p w14:paraId="2EF54C41" w14:textId="77777777" w:rsidR="00305733" w:rsidRDefault="00305733" w:rsidP="00305733">
      <w:pPr>
        <w:pStyle w:val="Prrafodelista"/>
        <w:numPr>
          <w:ilvl w:val="0"/>
          <w:numId w:val="4"/>
        </w:numPr>
        <w:tabs>
          <w:tab w:val="left" w:pos="709"/>
        </w:tabs>
        <w:spacing w:after="0"/>
        <w:jc w:val="both"/>
        <w:rPr>
          <w:rFonts w:ascii="Montserrat" w:eastAsiaTheme="minorEastAsia" w:hAnsi="Montserrat" w:cs="Arial"/>
          <w:sz w:val="20"/>
          <w:szCs w:val="20"/>
        </w:rPr>
      </w:pPr>
      <w:r w:rsidRPr="00640C0D">
        <w:rPr>
          <w:rFonts w:ascii="Montserrat" w:eastAsiaTheme="minorEastAsia" w:hAnsi="Montserrat" w:cs="Arial"/>
          <w:sz w:val="20"/>
          <w:szCs w:val="20"/>
        </w:rPr>
        <w:t>Acreditar la relación con al menos 5 clientes principales, indicando la experiencia (servicios de la misma naturaleza), a través de contratos y/o pedidos debidamente formalizados y concluidos a la fecha de su respuesta, que sean similares a los servicios requeridos, para lo cual deberá adjuntar la evidencia de los contratos y /o pedidos</w:t>
      </w:r>
      <w:r>
        <w:rPr>
          <w:rFonts w:ascii="Montserrat" w:eastAsiaTheme="minorEastAsia" w:hAnsi="Montserrat" w:cs="Arial"/>
          <w:sz w:val="20"/>
          <w:szCs w:val="20"/>
        </w:rPr>
        <w:t>.</w:t>
      </w:r>
    </w:p>
    <w:p w14:paraId="137B2B83" w14:textId="77777777" w:rsidR="00305733" w:rsidRPr="00640C0D" w:rsidRDefault="00305733" w:rsidP="00305733">
      <w:pPr>
        <w:pStyle w:val="Prrafodelista"/>
        <w:rPr>
          <w:rFonts w:ascii="Montserrat" w:eastAsiaTheme="minorEastAsia" w:hAnsi="Montserrat" w:cs="Arial"/>
          <w:sz w:val="20"/>
          <w:szCs w:val="20"/>
        </w:rPr>
      </w:pPr>
    </w:p>
    <w:p w14:paraId="77410885" w14:textId="77777777" w:rsidR="00305733" w:rsidRPr="006B6E10" w:rsidRDefault="00305733" w:rsidP="00305733">
      <w:pPr>
        <w:pStyle w:val="Prrafodelista"/>
        <w:numPr>
          <w:ilvl w:val="0"/>
          <w:numId w:val="4"/>
        </w:numPr>
        <w:tabs>
          <w:tab w:val="left" w:pos="709"/>
        </w:tabs>
        <w:spacing w:after="0"/>
        <w:jc w:val="both"/>
        <w:rPr>
          <w:rFonts w:ascii="Montserrat" w:eastAsiaTheme="minorEastAsia" w:hAnsi="Montserrat" w:cs="Arial"/>
          <w:sz w:val="20"/>
          <w:szCs w:val="20"/>
        </w:rPr>
      </w:pPr>
      <w:r w:rsidRPr="006B6E10">
        <w:rPr>
          <w:rFonts w:ascii="Montserrat" w:eastAsiaTheme="minorEastAsia" w:hAnsi="Montserrat" w:cs="Arial"/>
          <w:sz w:val="20"/>
          <w:szCs w:val="20"/>
        </w:rPr>
        <w:t>Acreditar en su propuesta experiencia de cuando menos 1 (un) año en la prestación de servicios relacionados con el objeto de la contratación, mediante la presentación de copia legible de al menos 2 contratos y de las constancias de cumplimiento de los mismos, los cuales podrán ser acumulativos, siempre y cuando, no rebase un periodo de seis meses entre cada uno de los contratos.</w:t>
      </w:r>
    </w:p>
    <w:p w14:paraId="14F0BE8B" w14:textId="77777777" w:rsidR="00305733" w:rsidRPr="006B6E10" w:rsidRDefault="00305733" w:rsidP="00305733">
      <w:pPr>
        <w:tabs>
          <w:tab w:val="left" w:pos="709"/>
        </w:tabs>
        <w:jc w:val="both"/>
        <w:rPr>
          <w:rFonts w:ascii="Montserrat" w:eastAsiaTheme="minorEastAsia" w:hAnsi="Montserrat" w:cs="Arial"/>
          <w:sz w:val="20"/>
          <w:szCs w:val="20"/>
        </w:rPr>
      </w:pPr>
    </w:p>
    <w:p w14:paraId="72CAA772" w14:textId="77777777" w:rsidR="00305733" w:rsidRDefault="00305733" w:rsidP="00305733">
      <w:pPr>
        <w:pStyle w:val="Prrafodelista"/>
        <w:numPr>
          <w:ilvl w:val="0"/>
          <w:numId w:val="4"/>
        </w:numPr>
        <w:tabs>
          <w:tab w:val="left" w:pos="709"/>
        </w:tabs>
        <w:spacing w:after="0"/>
        <w:jc w:val="both"/>
        <w:rPr>
          <w:rFonts w:ascii="Montserrat" w:eastAsiaTheme="minorEastAsia" w:hAnsi="Montserrat" w:cs="Arial"/>
          <w:sz w:val="20"/>
          <w:szCs w:val="20"/>
        </w:rPr>
      </w:pPr>
      <w:r w:rsidRPr="00640C0D">
        <w:rPr>
          <w:rFonts w:ascii="Montserrat" w:eastAsiaTheme="minorEastAsia" w:hAnsi="Montserrat" w:cs="Arial"/>
          <w:sz w:val="20"/>
          <w:szCs w:val="20"/>
        </w:rPr>
        <w:t>Presentar un escrito en hoja membretada, debidamente fechado y firmado por el representante legal</w:t>
      </w:r>
      <w:r>
        <w:rPr>
          <w:rFonts w:ascii="Montserrat" w:eastAsiaTheme="minorEastAsia" w:hAnsi="Montserrat" w:cs="Arial"/>
          <w:sz w:val="20"/>
          <w:szCs w:val="20"/>
        </w:rPr>
        <w:t xml:space="preserve"> de la empresa</w:t>
      </w:r>
      <w:r w:rsidRPr="00640C0D">
        <w:rPr>
          <w:rFonts w:ascii="Montserrat" w:eastAsiaTheme="minorEastAsia" w:hAnsi="Montserrat" w:cs="Arial"/>
          <w:sz w:val="20"/>
          <w:szCs w:val="20"/>
        </w:rPr>
        <w:t xml:space="preserve">, manifestando que cuenta con la capacidad legal, técnica y financiera para prestar los servicios objeto </w:t>
      </w:r>
      <w:r>
        <w:rPr>
          <w:rFonts w:ascii="Montserrat" w:eastAsiaTheme="minorEastAsia" w:hAnsi="Montserrat" w:cs="Arial"/>
          <w:sz w:val="20"/>
          <w:szCs w:val="20"/>
        </w:rPr>
        <w:t>de la presente Convocatoria</w:t>
      </w:r>
      <w:r w:rsidRPr="00640C0D">
        <w:rPr>
          <w:rFonts w:ascii="Montserrat" w:eastAsiaTheme="minorEastAsia" w:hAnsi="Montserrat" w:cs="Arial"/>
          <w:sz w:val="20"/>
          <w:szCs w:val="20"/>
        </w:rPr>
        <w:t>.</w:t>
      </w:r>
    </w:p>
    <w:p w14:paraId="6386AF28" w14:textId="77777777" w:rsidR="00305733" w:rsidRPr="00640C0D" w:rsidRDefault="00305733" w:rsidP="00305733">
      <w:pPr>
        <w:pStyle w:val="Prrafodelista"/>
        <w:rPr>
          <w:rFonts w:ascii="Montserrat" w:eastAsiaTheme="minorEastAsia" w:hAnsi="Montserrat" w:cs="Arial"/>
          <w:sz w:val="20"/>
          <w:szCs w:val="20"/>
        </w:rPr>
      </w:pPr>
    </w:p>
    <w:p w14:paraId="40FA7D34" w14:textId="77777777" w:rsidR="00305733" w:rsidRDefault="00305733" w:rsidP="00305733">
      <w:pPr>
        <w:pStyle w:val="Prrafodelista"/>
        <w:numPr>
          <w:ilvl w:val="0"/>
          <w:numId w:val="4"/>
        </w:numPr>
        <w:tabs>
          <w:tab w:val="left" w:pos="709"/>
        </w:tabs>
        <w:spacing w:after="0"/>
        <w:jc w:val="both"/>
        <w:rPr>
          <w:rFonts w:ascii="Montserrat" w:eastAsiaTheme="minorEastAsia" w:hAnsi="Montserrat" w:cs="Arial"/>
          <w:sz w:val="20"/>
          <w:szCs w:val="20"/>
        </w:rPr>
      </w:pPr>
      <w:r w:rsidRPr="006B6E10">
        <w:rPr>
          <w:rFonts w:ascii="Montserrat" w:eastAsiaTheme="minorEastAsia" w:hAnsi="Montserrat" w:cs="Arial"/>
          <w:sz w:val="20"/>
          <w:szCs w:val="20"/>
        </w:rPr>
        <w:t xml:space="preserve">Presentar un </w:t>
      </w:r>
      <w:r w:rsidRPr="006B6E10">
        <w:rPr>
          <w:rFonts w:ascii="Montserrat" w:eastAsiaTheme="minorEastAsia" w:hAnsi="Montserrat" w:cs="Arial"/>
          <w:b/>
          <w:bCs/>
          <w:sz w:val="20"/>
          <w:szCs w:val="20"/>
        </w:rPr>
        <w:t>PROGRAMA DE TRABAJO</w:t>
      </w:r>
      <w:r w:rsidRPr="006B6E10">
        <w:rPr>
          <w:rFonts w:ascii="Montserrat" w:eastAsiaTheme="minorEastAsia" w:hAnsi="Montserrat" w:cs="Arial"/>
          <w:sz w:val="20"/>
          <w:szCs w:val="20"/>
        </w:rPr>
        <w:t xml:space="preserve"> detallado para la prestación del </w:t>
      </w:r>
      <w:r w:rsidRPr="006B6E10">
        <w:rPr>
          <w:rFonts w:ascii="Montserrat" w:eastAsiaTheme="minorEastAsia" w:hAnsi="Montserrat" w:cs="Arial"/>
          <w:b/>
          <w:bCs/>
          <w:sz w:val="20"/>
          <w:szCs w:val="20"/>
        </w:rPr>
        <w:t>SERVICIO</w:t>
      </w:r>
      <w:r w:rsidRPr="006B6E10">
        <w:rPr>
          <w:rFonts w:ascii="Montserrat" w:eastAsiaTheme="minorEastAsia" w:hAnsi="Montserrat" w:cs="Arial"/>
          <w:sz w:val="20"/>
          <w:szCs w:val="20"/>
        </w:rPr>
        <w:t xml:space="preserve"> que contemple las características y requerimientos del </w:t>
      </w:r>
      <w:r w:rsidRPr="006B6E10">
        <w:rPr>
          <w:rFonts w:ascii="Montserrat" w:eastAsiaTheme="minorEastAsia" w:hAnsi="Montserrat" w:cs="Arial"/>
          <w:b/>
          <w:bCs/>
          <w:sz w:val="20"/>
          <w:szCs w:val="20"/>
        </w:rPr>
        <w:t>IMSS-Bienestar</w:t>
      </w:r>
      <w:r w:rsidRPr="006B6E10">
        <w:rPr>
          <w:rFonts w:ascii="Montserrat" w:eastAsiaTheme="minorEastAsia" w:hAnsi="Montserrat" w:cs="Arial"/>
          <w:sz w:val="20"/>
          <w:szCs w:val="20"/>
        </w:rPr>
        <w:t>.</w:t>
      </w:r>
    </w:p>
    <w:p w14:paraId="64A20E67" w14:textId="77777777" w:rsidR="00305733" w:rsidRPr="006A7DC6" w:rsidRDefault="00305733" w:rsidP="00305733">
      <w:pPr>
        <w:pStyle w:val="Prrafodelista"/>
        <w:rPr>
          <w:rFonts w:ascii="Montserrat" w:eastAsiaTheme="minorEastAsia" w:hAnsi="Montserrat" w:cs="Arial"/>
          <w:sz w:val="20"/>
          <w:szCs w:val="20"/>
        </w:rPr>
      </w:pPr>
    </w:p>
    <w:p w14:paraId="380F6F71" w14:textId="77777777" w:rsidR="00305733" w:rsidRPr="006B6E10" w:rsidRDefault="00305733" w:rsidP="00305733">
      <w:pPr>
        <w:pStyle w:val="Prrafodelista"/>
        <w:numPr>
          <w:ilvl w:val="0"/>
          <w:numId w:val="4"/>
        </w:numPr>
        <w:tabs>
          <w:tab w:val="left" w:pos="709"/>
        </w:tabs>
        <w:spacing w:after="0"/>
        <w:jc w:val="both"/>
        <w:rPr>
          <w:rFonts w:ascii="Montserrat" w:eastAsiaTheme="minorEastAsia" w:hAnsi="Montserrat" w:cs="Arial"/>
          <w:sz w:val="20"/>
          <w:szCs w:val="20"/>
        </w:rPr>
      </w:pPr>
      <w:r w:rsidRPr="006B6E10">
        <w:rPr>
          <w:rFonts w:ascii="Montserrat" w:eastAsiaTheme="minorEastAsia" w:hAnsi="Montserrat" w:cs="Arial"/>
          <w:sz w:val="20"/>
          <w:szCs w:val="20"/>
        </w:rPr>
        <w:t xml:space="preserve">Presentar </w:t>
      </w:r>
      <w:r>
        <w:rPr>
          <w:rFonts w:ascii="Montserrat" w:eastAsiaTheme="minorEastAsia" w:hAnsi="Montserrat" w:cs="Arial"/>
          <w:sz w:val="20"/>
          <w:szCs w:val="20"/>
        </w:rPr>
        <w:t>el</w:t>
      </w:r>
      <w:r w:rsidRPr="006B6E10">
        <w:rPr>
          <w:rFonts w:ascii="Montserrat" w:eastAsiaTheme="minorEastAsia" w:hAnsi="Montserrat" w:cs="Arial"/>
          <w:sz w:val="20"/>
          <w:szCs w:val="20"/>
        </w:rPr>
        <w:t xml:space="preserve"> </w:t>
      </w:r>
      <w:r>
        <w:rPr>
          <w:rFonts w:ascii="Montserrat" w:eastAsiaTheme="minorEastAsia" w:hAnsi="Montserrat" w:cs="Arial"/>
          <w:b/>
          <w:bCs/>
          <w:sz w:val="20"/>
          <w:szCs w:val="20"/>
        </w:rPr>
        <w:t>ORGANIGRAMA</w:t>
      </w:r>
      <w:r w:rsidRPr="006A7DC6">
        <w:rPr>
          <w:rFonts w:ascii="Montserrat" w:eastAsiaTheme="minorEastAsia" w:hAnsi="Montserrat" w:cs="Arial"/>
          <w:sz w:val="20"/>
          <w:szCs w:val="20"/>
        </w:rPr>
        <w:t xml:space="preserve"> (administrativo y operativo) </w:t>
      </w:r>
      <w:r>
        <w:rPr>
          <w:rFonts w:ascii="Montserrat" w:eastAsiaTheme="minorEastAsia" w:hAnsi="Montserrat" w:cs="Arial"/>
          <w:sz w:val="20"/>
          <w:szCs w:val="20"/>
        </w:rPr>
        <w:t xml:space="preserve">de la empresa </w:t>
      </w:r>
      <w:r w:rsidRPr="006A7DC6">
        <w:rPr>
          <w:rFonts w:ascii="Montserrat" w:eastAsiaTheme="minorEastAsia" w:hAnsi="Montserrat" w:cs="Arial"/>
          <w:sz w:val="20"/>
          <w:szCs w:val="20"/>
        </w:rPr>
        <w:t xml:space="preserve">que permita garantizar la prestación del </w:t>
      </w:r>
      <w:r w:rsidRPr="006B6E10">
        <w:rPr>
          <w:rFonts w:ascii="Montserrat" w:eastAsiaTheme="minorEastAsia" w:hAnsi="Montserrat" w:cs="Arial"/>
          <w:b/>
          <w:bCs/>
          <w:sz w:val="20"/>
          <w:szCs w:val="20"/>
        </w:rPr>
        <w:t>SERVICIO</w:t>
      </w:r>
      <w:r>
        <w:rPr>
          <w:rFonts w:ascii="Montserrat" w:eastAsiaTheme="minorEastAsia" w:hAnsi="Montserrat" w:cs="Arial"/>
          <w:b/>
          <w:bCs/>
          <w:sz w:val="20"/>
          <w:szCs w:val="20"/>
        </w:rPr>
        <w:t xml:space="preserve"> </w:t>
      </w:r>
      <w:r>
        <w:rPr>
          <w:rFonts w:ascii="Montserrat" w:eastAsiaTheme="minorEastAsia" w:hAnsi="Montserrat" w:cs="Arial"/>
          <w:sz w:val="20"/>
          <w:szCs w:val="20"/>
        </w:rPr>
        <w:t>en los términos solicitados en el presente Anexo Técnico.</w:t>
      </w:r>
    </w:p>
    <w:p w14:paraId="43331CB7" w14:textId="77777777" w:rsidR="00305733" w:rsidRPr="006B6E10" w:rsidRDefault="00305733" w:rsidP="00305733">
      <w:pPr>
        <w:tabs>
          <w:tab w:val="left" w:pos="709"/>
        </w:tabs>
        <w:spacing w:line="259" w:lineRule="auto"/>
        <w:jc w:val="both"/>
        <w:rPr>
          <w:rFonts w:ascii="Montserrat" w:eastAsiaTheme="minorEastAsia" w:hAnsi="Montserrat" w:cs="Arial"/>
          <w:sz w:val="20"/>
          <w:szCs w:val="20"/>
          <w:lang w:val="es-MX"/>
        </w:rPr>
      </w:pPr>
    </w:p>
    <w:p w14:paraId="1AE16A14" w14:textId="77777777" w:rsidR="00305733" w:rsidRDefault="00305733" w:rsidP="00305733">
      <w:pPr>
        <w:pStyle w:val="Prrafodelista"/>
        <w:numPr>
          <w:ilvl w:val="0"/>
          <w:numId w:val="4"/>
        </w:numPr>
        <w:tabs>
          <w:tab w:val="left" w:pos="709"/>
        </w:tabs>
        <w:spacing w:after="0"/>
        <w:jc w:val="both"/>
        <w:rPr>
          <w:rFonts w:ascii="Montserrat" w:eastAsiaTheme="minorEastAsia" w:hAnsi="Montserrat" w:cs="Arial"/>
          <w:sz w:val="20"/>
          <w:szCs w:val="20"/>
        </w:rPr>
      </w:pPr>
      <w:r w:rsidRPr="006B6E10">
        <w:rPr>
          <w:rFonts w:ascii="Montserrat" w:eastAsiaTheme="minorEastAsia" w:hAnsi="Montserrat" w:cs="Arial"/>
          <w:sz w:val="20"/>
          <w:szCs w:val="20"/>
        </w:rPr>
        <w:t xml:space="preserve">Presentar una relación que incluya el o los empleados propuestos como </w:t>
      </w:r>
      <w:r w:rsidRPr="006B6E10">
        <w:rPr>
          <w:rFonts w:ascii="Montserrat" w:eastAsiaTheme="minorEastAsia" w:hAnsi="Montserrat" w:cs="Arial"/>
          <w:b/>
          <w:bCs/>
          <w:sz w:val="20"/>
          <w:szCs w:val="20"/>
        </w:rPr>
        <w:t>EJECUTIVO DE CUENTA</w:t>
      </w:r>
      <w:r w:rsidRPr="006B6E10">
        <w:rPr>
          <w:rFonts w:ascii="Montserrat" w:eastAsiaTheme="minorEastAsia" w:hAnsi="Montserrat" w:cs="Arial"/>
          <w:sz w:val="20"/>
          <w:szCs w:val="20"/>
        </w:rPr>
        <w:t xml:space="preserve"> y </w:t>
      </w:r>
      <w:r w:rsidRPr="006B6E10">
        <w:rPr>
          <w:rFonts w:ascii="Montserrat" w:eastAsiaTheme="minorEastAsia" w:hAnsi="Montserrat" w:cs="Arial"/>
          <w:b/>
          <w:bCs/>
          <w:sz w:val="20"/>
          <w:szCs w:val="20"/>
        </w:rPr>
        <w:t>COORDINADOR DEL SERVICIO</w:t>
      </w:r>
      <w:r w:rsidRPr="006B6E10">
        <w:rPr>
          <w:rFonts w:ascii="Montserrat" w:eastAsiaTheme="minorEastAsia" w:hAnsi="Montserrat" w:cs="Arial"/>
          <w:sz w:val="20"/>
          <w:szCs w:val="20"/>
        </w:rPr>
        <w:t xml:space="preserve">, adjuntando copia simple de su identificación oficial vigente y currículum completo de cada uno detallando la </w:t>
      </w:r>
      <w:r w:rsidRPr="00C47604">
        <w:rPr>
          <w:rFonts w:ascii="Montserrat" w:eastAsiaTheme="minorEastAsia" w:hAnsi="Montserrat" w:cs="Arial"/>
          <w:sz w:val="20"/>
          <w:szCs w:val="20"/>
        </w:rPr>
        <w:t>experiencia acorde al puesto</w:t>
      </w:r>
      <w:r w:rsidRPr="006B6E10">
        <w:rPr>
          <w:rFonts w:ascii="Montserrat" w:eastAsiaTheme="minorEastAsia" w:hAnsi="Montserrat" w:cs="Arial"/>
          <w:sz w:val="20"/>
          <w:szCs w:val="20"/>
        </w:rPr>
        <w:t xml:space="preserve"> a desempeñar y evidencia de capacitación para el puesto.</w:t>
      </w:r>
    </w:p>
    <w:p w14:paraId="54AF53B0" w14:textId="77777777" w:rsidR="00305733" w:rsidRPr="007B3CC7" w:rsidRDefault="00305733" w:rsidP="00305733">
      <w:pPr>
        <w:pStyle w:val="Prrafodelista"/>
        <w:rPr>
          <w:rFonts w:ascii="Montserrat" w:eastAsiaTheme="minorEastAsia" w:hAnsi="Montserrat" w:cs="Arial"/>
          <w:sz w:val="20"/>
          <w:szCs w:val="20"/>
        </w:rPr>
      </w:pPr>
    </w:p>
    <w:p w14:paraId="652A5948" w14:textId="77777777" w:rsidR="00305733" w:rsidRDefault="00305733" w:rsidP="00305733">
      <w:pPr>
        <w:pStyle w:val="Prrafodelista"/>
        <w:numPr>
          <w:ilvl w:val="0"/>
          <w:numId w:val="4"/>
        </w:numPr>
        <w:tabs>
          <w:tab w:val="left" w:pos="709"/>
        </w:tabs>
        <w:spacing w:after="0"/>
        <w:jc w:val="both"/>
        <w:rPr>
          <w:rFonts w:ascii="Montserrat" w:eastAsiaTheme="minorEastAsia" w:hAnsi="Montserrat" w:cs="Arial"/>
          <w:sz w:val="20"/>
          <w:szCs w:val="20"/>
        </w:rPr>
      </w:pPr>
      <w:r>
        <w:rPr>
          <w:rFonts w:ascii="Montserrat" w:eastAsiaTheme="minorEastAsia" w:hAnsi="Montserrat" w:cs="Arial"/>
          <w:sz w:val="20"/>
          <w:szCs w:val="20"/>
        </w:rPr>
        <w:t>E</w:t>
      </w:r>
      <w:r w:rsidRPr="007B3CC7">
        <w:rPr>
          <w:rFonts w:ascii="Montserrat" w:eastAsiaTheme="minorEastAsia" w:hAnsi="Montserrat" w:cs="Arial"/>
          <w:sz w:val="20"/>
          <w:szCs w:val="20"/>
        </w:rPr>
        <w:t xml:space="preserve">scrito en hoja membretada debidamente firmado y fechado en el que garantice guardar la más estricta confidencialidad respecto de la información proporcionada por el </w:t>
      </w:r>
      <w:r w:rsidRPr="007B3CC7">
        <w:rPr>
          <w:rFonts w:ascii="Montserrat" w:eastAsiaTheme="minorEastAsia" w:hAnsi="Montserrat" w:cs="Arial"/>
          <w:b/>
          <w:bCs/>
          <w:sz w:val="20"/>
          <w:szCs w:val="20"/>
        </w:rPr>
        <w:t>IMSS-Bienestar</w:t>
      </w:r>
      <w:r w:rsidRPr="007B3CC7">
        <w:rPr>
          <w:rFonts w:ascii="Montserrat" w:eastAsiaTheme="minorEastAsia" w:hAnsi="Montserrat" w:cs="Arial"/>
          <w:sz w:val="20"/>
          <w:szCs w:val="20"/>
        </w:rPr>
        <w:t>, así como de los documentos que se generen con motivo de la prestación de los servicios.</w:t>
      </w:r>
    </w:p>
    <w:p w14:paraId="24B010E6" w14:textId="77777777" w:rsidR="00305733" w:rsidRPr="00640C0D" w:rsidRDefault="00305733" w:rsidP="00305733">
      <w:pPr>
        <w:pStyle w:val="Prrafodelista"/>
        <w:rPr>
          <w:rFonts w:ascii="Montserrat" w:eastAsiaTheme="minorEastAsia" w:hAnsi="Montserrat" w:cs="Arial"/>
          <w:sz w:val="20"/>
          <w:szCs w:val="20"/>
        </w:rPr>
      </w:pPr>
    </w:p>
    <w:p w14:paraId="6B8E6162" w14:textId="7B4DF949" w:rsidR="00305733" w:rsidRPr="00640C0D" w:rsidRDefault="00305733" w:rsidP="00305733">
      <w:pPr>
        <w:pStyle w:val="Prrafodelista"/>
        <w:rPr>
          <w:rFonts w:ascii="Montserrat" w:eastAsiaTheme="minorEastAsia" w:hAnsi="Montserrat" w:cs="Arial"/>
          <w:sz w:val="20"/>
          <w:szCs w:val="20"/>
        </w:rPr>
      </w:pPr>
    </w:p>
    <w:p w14:paraId="503AE16A" w14:textId="41F1B388" w:rsidR="00305733" w:rsidRPr="006B6E10" w:rsidRDefault="00305733" w:rsidP="00305733">
      <w:pPr>
        <w:pStyle w:val="Prrafodelista"/>
        <w:numPr>
          <w:ilvl w:val="0"/>
          <w:numId w:val="4"/>
        </w:numPr>
        <w:tabs>
          <w:tab w:val="left" w:pos="709"/>
        </w:tabs>
        <w:spacing w:after="0"/>
        <w:jc w:val="both"/>
        <w:rPr>
          <w:rFonts w:ascii="Montserrat" w:eastAsiaTheme="minorEastAsia" w:hAnsi="Montserrat" w:cs="Arial"/>
          <w:sz w:val="20"/>
          <w:szCs w:val="20"/>
        </w:rPr>
      </w:pPr>
      <w:r w:rsidRPr="00640C0D">
        <w:rPr>
          <w:rFonts w:ascii="Montserrat" w:eastAsiaTheme="minorEastAsia" w:hAnsi="Montserrat" w:cs="Arial"/>
          <w:sz w:val="20"/>
          <w:szCs w:val="20"/>
        </w:rPr>
        <w:lastRenderedPageBreak/>
        <w:t>Alta o registro patronal ante el Instituto Mexicano del Seguro Social</w:t>
      </w:r>
      <w:r w:rsidR="00D47F46">
        <w:rPr>
          <w:rFonts w:ascii="Montserrat" w:eastAsiaTheme="minorEastAsia" w:hAnsi="Montserrat" w:cs="Arial"/>
          <w:sz w:val="20"/>
          <w:szCs w:val="20"/>
        </w:rPr>
        <w:t>.</w:t>
      </w:r>
    </w:p>
    <w:p w14:paraId="66851C8D" w14:textId="77777777" w:rsidR="00B33856" w:rsidRDefault="00B33856" w:rsidP="00305733">
      <w:pPr>
        <w:pStyle w:val="Sinespaciado"/>
        <w:rPr>
          <w:rFonts w:ascii="Montserrat" w:hAnsi="Montserrat"/>
          <w:b/>
          <w:sz w:val="20"/>
          <w:szCs w:val="20"/>
        </w:rPr>
      </w:pPr>
    </w:p>
    <w:p w14:paraId="6F8165A7" w14:textId="47145F6C" w:rsidR="00190812" w:rsidRPr="00412140" w:rsidRDefault="00190812" w:rsidP="004F39CF">
      <w:pPr>
        <w:pStyle w:val="Sinespaciado"/>
        <w:numPr>
          <w:ilvl w:val="0"/>
          <w:numId w:val="1"/>
        </w:numPr>
        <w:rPr>
          <w:rFonts w:ascii="Montserrat" w:hAnsi="Montserrat"/>
          <w:b/>
          <w:sz w:val="20"/>
          <w:szCs w:val="20"/>
        </w:rPr>
      </w:pPr>
      <w:r w:rsidRPr="00412140">
        <w:rPr>
          <w:rFonts w:ascii="Montserrat" w:hAnsi="Montserrat"/>
          <w:b/>
          <w:sz w:val="20"/>
          <w:szCs w:val="20"/>
        </w:rPr>
        <w:t>ENTREGA</w:t>
      </w:r>
      <w:r w:rsidR="00454A0B">
        <w:rPr>
          <w:rFonts w:ascii="Montserrat" w:hAnsi="Montserrat"/>
          <w:b/>
          <w:sz w:val="20"/>
          <w:szCs w:val="20"/>
        </w:rPr>
        <w:t>BLES</w:t>
      </w:r>
    </w:p>
    <w:p w14:paraId="49CDF73E" w14:textId="77777777" w:rsidR="00A276BA" w:rsidRPr="00412140" w:rsidRDefault="00A276BA" w:rsidP="00537391">
      <w:pPr>
        <w:jc w:val="both"/>
        <w:rPr>
          <w:rFonts w:ascii="Montserrat" w:hAnsi="Montserrat"/>
          <w:sz w:val="20"/>
          <w:szCs w:val="20"/>
        </w:rPr>
      </w:pPr>
    </w:p>
    <w:p w14:paraId="56B5873E" w14:textId="5CE80D7B" w:rsidR="00FC4D2E" w:rsidRPr="00412140" w:rsidRDefault="00FC4D2E" w:rsidP="00537391">
      <w:pPr>
        <w:jc w:val="both"/>
        <w:rPr>
          <w:rFonts w:ascii="Montserrat" w:hAnsi="Montserrat"/>
          <w:sz w:val="20"/>
          <w:szCs w:val="20"/>
        </w:rPr>
      </w:pPr>
      <w:r w:rsidRPr="00412140">
        <w:rPr>
          <w:rFonts w:ascii="Montserrat" w:eastAsia="Montserrat" w:hAnsi="Montserrat" w:cs="Montserrat"/>
          <w:bCs/>
          <w:sz w:val="20"/>
          <w:szCs w:val="20"/>
        </w:rPr>
        <w:t>El</w:t>
      </w:r>
      <w:r w:rsidRPr="00412140">
        <w:rPr>
          <w:rFonts w:ascii="Montserrat" w:eastAsia="Montserrat" w:hAnsi="Montserrat" w:cs="Montserrat"/>
          <w:b/>
          <w:sz w:val="20"/>
          <w:szCs w:val="20"/>
        </w:rPr>
        <w:t xml:space="preserve"> </w:t>
      </w:r>
      <w:r w:rsidR="00F81A60" w:rsidRPr="00F81A60">
        <w:rPr>
          <w:rFonts w:ascii="Montserrat" w:eastAsia="Montserrat" w:hAnsi="Montserrat" w:cs="Montserrat"/>
          <w:b/>
          <w:sz w:val="20"/>
          <w:szCs w:val="20"/>
        </w:rPr>
        <w:t>PROVEEDOR</w:t>
      </w:r>
      <w:r w:rsidRPr="00412140">
        <w:rPr>
          <w:rFonts w:ascii="Montserrat" w:eastAsia="Montserrat" w:hAnsi="Montserrat" w:cs="Montserrat"/>
          <w:bCs/>
          <w:sz w:val="20"/>
          <w:szCs w:val="20"/>
        </w:rPr>
        <w:t xml:space="preserve"> </w:t>
      </w:r>
      <w:r w:rsidRPr="00412140">
        <w:rPr>
          <w:rFonts w:ascii="Montserrat" w:eastAsia="Montserrat" w:hAnsi="Montserrat" w:cs="Montserrat"/>
          <w:sz w:val="20"/>
          <w:szCs w:val="20"/>
        </w:rPr>
        <w:t xml:space="preserve">queda obligado a presentar los siguientes entregables, dentro </w:t>
      </w:r>
      <w:r w:rsidR="00C16C14">
        <w:rPr>
          <w:rFonts w:ascii="Montserrat" w:eastAsia="Montserrat" w:hAnsi="Montserrat" w:cs="Montserrat"/>
          <w:sz w:val="20"/>
          <w:szCs w:val="20"/>
        </w:rPr>
        <w:t>de los términos señados en la siguiente tabla.</w:t>
      </w:r>
    </w:p>
    <w:p w14:paraId="0D123E80" w14:textId="77777777" w:rsidR="00FC4D2E" w:rsidRDefault="00FC4D2E" w:rsidP="00537391">
      <w:pPr>
        <w:jc w:val="both"/>
        <w:rPr>
          <w:rFonts w:ascii="Montserrat" w:hAnsi="Montserrat"/>
          <w:sz w:val="18"/>
          <w:szCs w:val="18"/>
        </w:rPr>
      </w:pPr>
    </w:p>
    <w:tbl>
      <w:tblPr>
        <w:tblStyle w:val="Tablaconcuadrcula"/>
        <w:tblW w:w="0" w:type="auto"/>
        <w:jc w:val="center"/>
        <w:tblLook w:val="04A0" w:firstRow="1" w:lastRow="0" w:firstColumn="1" w:lastColumn="0" w:noHBand="0" w:noVBand="1"/>
      </w:tblPr>
      <w:tblGrid>
        <w:gridCol w:w="2263"/>
        <w:gridCol w:w="2835"/>
        <w:gridCol w:w="2410"/>
        <w:gridCol w:w="2267"/>
      </w:tblGrid>
      <w:tr w:rsidR="00332495" w:rsidRPr="00412140" w14:paraId="5D25CF14" w14:textId="77777777" w:rsidTr="00877565">
        <w:trPr>
          <w:trHeight w:val="864"/>
          <w:tblHeader/>
          <w:jc w:val="center"/>
        </w:trPr>
        <w:tc>
          <w:tcPr>
            <w:tcW w:w="2263" w:type="dxa"/>
            <w:shd w:val="clear" w:color="auto" w:fill="BFBFBF" w:themeFill="background1" w:themeFillShade="BF"/>
            <w:vAlign w:val="center"/>
            <w:hideMark/>
          </w:tcPr>
          <w:p w14:paraId="3BD265E6" w14:textId="77777777" w:rsidR="00193FC1" w:rsidRPr="00412140" w:rsidRDefault="00193FC1" w:rsidP="00877565">
            <w:pPr>
              <w:jc w:val="center"/>
              <w:rPr>
                <w:rFonts w:ascii="Montserrat" w:hAnsi="Montserrat"/>
                <w:b/>
                <w:bCs/>
                <w:sz w:val="18"/>
                <w:szCs w:val="18"/>
              </w:rPr>
            </w:pPr>
            <w:r w:rsidRPr="00412140">
              <w:rPr>
                <w:rFonts w:ascii="Montserrat" w:hAnsi="Montserrat"/>
                <w:b/>
                <w:bCs/>
                <w:sz w:val="18"/>
                <w:szCs w:val="18"/>
              </w:rPr>
              <w:t>Descripción del entregable</w:t>
            </w:r>
          </w:p>
        </w:tc>
        <w:tc>
          <w:tcPr>
            <w:tcW w:w="2835" w:type="dxa"/>
            <w:shd w:val="clear" w:color="auto" w:fill="BFBFBF" w:themeFill="background1" w:themeFillShade="BF"/>
            <w:vAlign w:val="center"/>
            <w:hideMark/>
          </w:tcPr>
          <w:p w14:paraId="119C0E03" w14:textId="77777777" w:rsidR="00193FC1" w:rsidRPr="00412140" w:rsidRDefault="00193FC1" w:rsidP="00877565">
            <w:pPr>
              <w:jc w:val="center"/>
              <w:rPr>
                <w:rFonts w:ascii="Montserrat" w:hAnsi="Montserrat"/>
                <w:b/>
                <w:bCs/>
                <w:sz w:val="18"/>
                <w:szCs w:val="18"/>
              </w:rPr>
            </w:pPr>
            <w:r w:rsidRPr="00412140">
              <w:rPr>
                <w:rFonts w:ascii="Montserrat" w:hAnsi="Montserrat"/>
                <w:b/>
                <w:bCs/>
                <w:sz w:val="18"/>
                <w:szCs w:val="18"/>
              </w:rPr>
              <w:t>Forma, medio y lugar de entrega</w:t>
            </w:r>
          </w:p>
        </w:tc>
        <w:tc>
          <w:tcPr>
            <w:tcW w:w="2410" w:type="dxa"/>
            <w:shd w:val="clear" w:color="auto" w:fill="BFBFBF" w:themeFill="background1" w:themeFillShade="BF"/>
            <w:vAlign w:val="center"/>
            <w:hideMark/>
          </w:tcPr>
          <w:p w14:paraId="2AD23A52" w14:textId="77777777" w:rsidR="00193FC1" w:rsidRPr="00412140" w:rsidRDefault="00193FC1" w:rsidP="00877565">
            <w:pPr>
              <w:jc w:val="center"/>
              <w:rPr>
                <w:rFonts w:ascii="Montserrat" w:hAnsi="Montserrat"/>
                <w:b/>
                <w:bCs/>
                <w:sz w:val="18"/>
                <w:szCs w:val="18"/>
              </w:rPr>
            </w:pPr>
            <w:r w:rsidRPr="00412140">
              <w:rPr>
                <w:rFonts w:ascii="Montserrat" w:hAnsi="Montserrat"/>
                <w:b/>
                <w:bCs/>
                <w:sz w:val="18"/>
                <w:szCs w:val="18"/>
              </w:rPr>
              <w:t>Nombre y Cargo del servidor público al que deberá realizar la entrega</w:t>
            </w:r>
          </w:p>
        </w:tc>
        <w:tc>
          <w:tcPr>
            <w:tcW w:w="2267" w:type="dxa"/>
            <w:shd w:val="clear" w:color="auto" w:fill="BFBFBF" w:themeFill="background1" w:themeFillShade="BF"/>
            <w:vAlign w:val="center"/>
            <w:hideMark/>
          </w:tcPr>
          <w:p w14:paraId="5E141C3A" w14:textId="77777777" w:rsidR="00193FC1" w:rsidRPr="00412140" w:rsidRDefault="00193FC1" w:rsidP="00877565">
            <w:pPr>
              <w:jc w:val="center"/>
              <w:rPr>
                <w:rFonts w:ascii="Montserrat" w:hAnsi="Montserrat"/>
                <w:b/>
                <w:bCs/>
                <w:sz w:val="18"/>
                <w:szCs w:val="18"/>
              </w:rPr>
            </w:pPr>
            <w:r w:rsidRPr="00412140">
              <w:rPr>
                <w:rFonts w:ascii="Montserrat" w:hAnsi="Montserrat"/>
                <w:b/>
                <w:bCs/>
                <w:sz w:val="18"/>
                <w:szCs w:val="18"/>
              </w:rPr>
              <w:t>Fecha de entrega</w:t>
            </w:r>
          </w:p>
        </w:tc>
      </w:tr>
      <w:tr w:rsidR="00332495" w:rsidRPr="00412140" w14:paraId="4FCCFB1D" w14:textId="77777777" w:rsidTr="00877565">
        <w:trPr>
          <w:trHeight w:val="705"/>
          <w:jc w:val="center"/>
        </w:trPr>
        <w:tc>
          <w:tcPr>
            <w:tcW w:w="2263" w:type="dxa"/>
            <w:vAlign w:val="center"/>
          </w:tcPr>
          <w:p w14:paraId="402B4C59" w14:textId="77777777" w:rsidR="00193FC1" w:rsidRPr="00412140" w:rsidRDefault="00193FC1" w:rsidP="00877565">
            <w:pPr>
              <w:jc w:val="both"/>
              <w:rPr>
                <w:rFonts w:ascii="Montserrat" w:hAnsi="Montserrat"/>
                <w:sz w:val="18"/>
                <w:szCs w:val="18"/>
              </w:rPr>
            </w:pPr>
            <w:r w:rsidRPr="00412140">
              <w:rPr>
                <w:rFonts w:ascii="Montserrat" w:hAnsi="Montserrat"/>
                <w:sz w:val="18"/>
                <w:szCs w:val="18"/>
              </w:rPr>
              <w:t>Designación de un Coordinador del Servicio</w:t>
            </w:r>
            <w:r>
              <w:rPr>
                <w:rFonts w:ascii="Montserrat" w:hAnsi="Montserrat"/>
                <w:sz w:val="18"/>
                <w:szCs w:val="18"/>
              </w:rPr>
              <w:t xml:space="preserve"> por cada servicio</w:t>
            </w:r>
            <w:r w:rsidRPr="00412140">
              <w:rPr>
                <w:rFonts w:ascii="Montserrat" w:hAnsi="Montserrat"/>
                <w:sz w:val="18"/>
                <w:szCs w:val="18"/>
              </w:rPr>
              <w:t>.</w:t>
            </w:r>
          </w:p>
        </w:tc>
        <w:tc>
          <w:tcPr>
            <w:tcW w:w="2835" w:type="dxa"/>
            <w:vAlign w:val="center"/>
          </w:tcPr>
          <w:p w14:paraId="581CDB01" w14:textId="77777777" w:rsidR="00193FC1" w:rsidRPr="00412140" w:rsidRDefault="00193FC1" w:rsidP="00877565">
            <w:pPr>
              <w:jc w:val="both"/>
              <w:rPr>
                <w:rFonts w:ascii="Montserrat" w:hAnsi="Montserrat"/>
                <w:sz w:val="18"/>
                <w:szCs w:val="18"/>
              </w:rPr>
            </w:pPr>
            <w:r w:rsidRPr="00412140">
              <w:rPr>
                <w:rFonts w:ascii="Montserrat" w:hAnsi="Montserrat"/>
                <w:sz w:val="18"/>
                <w:szCs w:val="18"/>
              </w:rPr>
              <w:t>Se entregará por escrito en hoja membretada y firmado por el Representante Legal de conformidad con lo establecido en el presente Anexo Técnico.</w:t>
            </w:r>
          </w:p>
          <w:p w14:paraId="660AAC0C" w14:textId="77777777" w:rsidR="00193FC1" w:rsidRPr="00412140" w:rsidRDefault="00193FC1" w:rsidP="00877565">
            <w:pPr>
              <w:jc w:val="both"/>
              <w:rPr>
                <w:rFonts w:ascii="Montserrat" w:hAnsi="Montserrat"/>
                <w:sz w:val="18"/>
                <w:szCs w:val="18"/>
              </w:rPr>
            </w:pPr>
          </w:p>
          <w:p w14:paraId="42773DC6" w14:textId="77777777" w:rsidR="00193FC1" w:rsidRPr="00412140" w:rsidRDefault="00193FC1" w:rsidP="00877565">
            <w:pPr>
              <w:jc w:val="both"/>
              <w:rPr>
                <w:rFonts w:ascii="Montserrat" w:hAnsi="Montserrat"/>
                <w:sz w:val="18"/>
                <w:szCs w:val="18"/>
              </w:rPr>
            </w:pPr>
            <w:r w:rsidRPr="00412140">
              <w:rPr>
                <w:rFonts w:ascii="Montserrat" w:hAnsi="Montserrat"/>
                <w:sz w:val="18"/>
                <w:szCs w:val="18"/>
              </w:rPr>
              <w:t xml:space="preserve">El escrito se deberá entregar en el domicilio ubicado en Gustavo E. Campa #54, colonia Guadalupe </w:t>
            </w:r>
            <w:proofErr w:type="spellStart"/>
            <w:r w:rsidRPr="00412140">
              <w:rPr>
                <w:rFonts w:ascii="Montserrat" w:hAnsi="Montserrat"/>
                <w:sz w:val="18"/>
                <w:szCs w:val="18"/>
              </w:rPr>
              <w:t>Inn</w:t>
            </w:r>
            <w:proofErr w:type="spellEnd"/>
            <w:r w:rsidRPr="00412140">
              <w:rPr>
                <w:rFonts w:ascii="Montserrat" w:hAnsi="Montserrat"/>
                <w:sz w:val="18"/>
                <w:szCs w:val="18"/>
              </w:rPr>
              <w:t xml:space="preserve"> CP., 01020, Alcaldía Álvaro Obregón, CDMX, en días hábiles, de lunes a viernes en un horario de las 09:00 a las 18:00 horas</w:t>
            </w:r>
          </w:p>
        </w:tc>
        <w:tc>
          <w:tcPr>
            <w:tcW w:w="2410" w:type="dxa"/>
            <w:vAlign w:val="center"/>
          </w:tcPr>
          <w:p w14:paraId="7389A09B" w14:textId="16DD831C" w:rsidR="00193FC1" w:rsidRPr="00412140" w:rsidRDefault="00193FC1" w:rsidP="00877565">
            <w:pPr>
              <w:jc w:val="both"/>
              <w:rPr>
                <w:rFonts w:ascii="Montserrat" w:hAnsi="Montserrat"/>
                <w:sz w:val="18"/>
                <w:szCs w:val="18"/>
              </w:rPr>
            </w:pPr>
            <w:r w:rsidRPr="00412140">
              <w:rPr>
                <w:rFonts w:ascii="Montserrat" w:hAnsi="Montserrat"/>
                <w:sz w:val="18"/>
                <w:szCs w:val="18"/>
              </w:rPr>
              <w:t>A</w:t>
            </w:r>
            <w:r w:rsidR="0069000D">
              <w:rPr>
                <w:rFonts w:ascii="Montserrat" w:hAnsi="Montserrat"/>
                <w:sz w:val="18"/>
                <w:szCs w:val="18"/>
              </w:rPr>
              <w:t xml:space="preserve"> </w:t>
            </w:r>
            <w:r w:rsidRPr="00412140">
              <w:rPr>
                <w:rFonts w:ascii="Montserrat" w:hAnsi="Montserrat"/>
                <w:sz w:val="18"/>
                <w:szCs w:val="18"/>
              </w:rPr>
              <w:t>l</w:t>
            </w:r>
            <w:r w:rsidR="0069000D">
              <w:rPr>
                <w:rFonts w:ascii="Montserrat" w:hAnsi="Montserrat"/>
                <w:sz w:val="18"/>
                <w:szCs w:val="18"/>
              </w:rPr>
              <w:t>os</w:t>
            </w:r>
            <w:r w:rsidRPr="00412140">
              <w:rPr>
                <w:rFonts w:ascii="Montserrat" w:hAnsi="Montserrat"/>
                <w:sz w:val="18"/>
                <w:szCs w:val="18"/>
              </w:rPr>
              <w:t xml:space="preserve"> Titular</w:t>
            </w:r>
            <w:r w:rsidR="0069000D">
              <w:rPr>
                <w:rFonts w:ascii="Montserrat" w:hAnsi="Montserrat"/>
                <w:sz w:val="18"/>
                <w:szCs w:val="18"/>
              </w:rPr>
              <w:t>es</w:t>
            </w:r>
            <w:r w:rsidRPr="00412140">
              <w:rPr>
                <w:rFonts w:ascii="Montserrat" w:hAnsi="Montserrat"/>
                <w:sz w:val="18"/>
                <w:szCs w:val="18"/>
              </w:rPr>
              <w:t xml:space="preserve"> de la</w:t>
            </w:r>
            <w:r w:rsidR="0069000D">
              <w:rPr>
                <w:rFonts w:ascii="Montserrat" w:hAnsi="Montserrat"/>
                <w:sz w:val="18"/>
                <w:szCs w:val="18"/>
              </w:rPr>
              <w:t>s</w:t>
            </w:r>
            <w:r w:rsidRPr="00412140">
              <w:rPr>
                <w:rFonts w:ascii="Montserrat" w:hAnsi="Montserrat"/>
                <w:sz w:val="18"/>
                <w:szCs w:val="18"/>
              </w:rPr>
              <w:t xml:space="preserve"> División de </w:t>
            </w:r>
            <w:r w:rsidR="0069000D">
              <w:rPr>
                <w:rFonts w:ascii="Montserrat" w:hAnsi="Montserrat"/>
                <w:sz w:val="18"/>
                <w:szCs w:val="18"/>
              </w:rPr>
              <w:t xml:space="preserve">la Coordinación de </w:t>
            </w:r>
            <w:r w:rsidRPr="00412140">
              <w:rPr>
                <w:rFonts w:ascii="Montserrat" w:hAnsi="Montserrat"/>
                <w:sz w:val="18"/>
                <w:szCs w:val="18"/>
              </w:rPr>
              <w:t>Servicios Generales y Administrador</w:t>
            </w:r>
            <w:r w:rsidR="0069000D">
              <w:rPr>
                <w:rFonts w:ascii="Montserrat" w:hAnsi="Montserrat"/>
                <w:sz w:val="18"/>
                <w:szCs w:val="18"/>
              </w:rPr>
              <w:t>es</w:t>
            </w:r>
            <w:r w:rsidRPr="00412140">
              <w:rPr>
                <w:rFonts w:ascii="Montserrat" w:hAnsi="Montserrat"/>
                <w:sz w:val="18"/>
                <w:szCs w:val="18"/>
              </w:rPr>
              <w:t xml:space="preserve"> de </w:t>
            </w:r>
            <w:r w:rsidR="0069000D">
              <w:rPr>
                <w:rFonts w:ascii="Montserrat" w:hAnsi="Montserrat"/>
                <w:sz w:val="18"/>
                <w:szCs w:val="18"/>
              </w:rPr>
              <w:t xml:space="preserve">los </w:t>
            </w:r>
            <w:r w:rsidRPr="00412140">
              <w:rPr>
                <w:rFonts w:ascii="Montserrat" w:hAnsi="Montserrat"/>
                <w:sz w:val="18"/>
                <w:szCs w:val="18"/>
              </w:rPr>
              <w:t>Contrato</w:t>
            </w:r>
            <w:r w:rsidR="0069000D">
              <w:rPr>
                <w:rFonts w:ascii="Montserrat" w:hAnsi="Montserrat"/>
                <w:sz w:val="18"/>
                <w:szCs w:val="18"/>
              </w:rPr>
              <w:t>s,</w:t>
            </w:r>
            <w:r w:rsidRPr="00412140">
              <w:rPr>
                <w:rFonts w:ascii="Montserrat" w:hAnsi="Montserrat"/>
                <w:sz w:val="18"/>
                <w:szCs w:val="18"/>
              </w:rPr>
              <w:t xml:space="preserve">  Jos</w:t>
            </w:r>
            <w:r w:rsidR="0069000D">
              <w:rPr>
                <w:rFonts w:ascii="Montserrat" w:hAnsi="Montserrat"/>
                <w:sz w:val="18"/>
                <w:szCs w:val="18"/>
              </w:rPr>
              <w:t>é</w:t>
            </w:r>
            <w:r w:rsidRPr="00412140">
              <w:rPr>
                <w:rFonts w:ascii="Montserrat" w:hAnsi="Montserrat"/>
                <w:sz w:val="18"/>
                <w:szCs w:val="18"/>
              </w:rPr>
              <w:t xml:space="preserve"> Antonio Briseño Espinosa</w:t>
            </w:r>
            <w:r w:rsidR="0069000D">
              <w:rPr>
                <w:rFonts w:ascii="Montserrat" w:hAnsi="Montserrat"/>
                <w:sz w:val="18"/>
                <w:szCs w:val="18"/>
              </w:rPr>
              <w:t xml:space="preserve"> y Fernando Trejo Sánchez</w:t>
            </w:r>
          </w:p>
        </w:tc>
        <w:tc>
          <w:tcPr>
            <w:tcW w:w="2267" w:type="dxa"/>
            <w:vAlign w:val="center"/>
          </w:tcPr>
          <w:p w14:paraId="01E345AF" w14:textId="77777777" w:rsidR="00193FC1" w:rsidRPr="00412140" w:rsidRDefault="00193FC1" w:rsidP="00877565">
            <w:pPr>
              <w:jc w:val="both"/>
              <w:rPr>
                <w:rFonts w:ascii="Montserrat" w:hAnsi="Montserrat"/>
                <w:sz w:val="18"/>
                <w:szCs w:val="18"/>
              </w:rPr>
            </w:pPr>
            <w:r w:rsidRPr="00412140">
              <w:rPr>
                <w:rFonts w:ascii="Montserrat" w:hAnsi="Montserrat"/>
                <w:sz w:val="18"/>
                <w:szCs w:val="18"/>
              </w:rPr>
              <w:t>A más tardar el día hábil siguiente a la notificación de adjudicación o fallo respectivo</w:t>
            </w:r>
          </w:p>
          <w:p w14:paraId="06F5094B" w14:textId="77777777" w:rsidR="00193FC1" w:rsidRPr="00412140" w:rsidRDefault="00193FC1" w:rsidP="00877565">
            <w:pPr>
              <w:jc w:val="both"/>
              <w:rPr>
                <w:rFonts w:ascii="Montserrat" w:hAnsi="Montserrat"/>
                <w:sz w:val="18"/>
                <w:szCs w:val="18"/>
              </w:rPr>
            </w:pPr>
          </w:p>
          <w:p w14:paraId="01723701" w14:textId="77777777" w:rsidR="00193FC1" w:rsidRPr="00412140" w:rsidRDefault="00193FC1" w:rsidP="00877565">
            <w:pPr>
              <w:jc w:val="both"/>
              <w:rPr>
                <w:rFonts w:ascii="Montserrat" w:hAnsi="Montserrat"/>
                <w:sz w:val="18"/>
                <w:szCs w:val="18"/>
              </w:rPr>
            </w:pPr>
            <w:r w:rsidRPr="00412140">
              <w:rPr>
                <w:rFonts w:ascii="Montserrat" w:hAnsi="Montserrat"/>
                <w:sz w:val="18"/>
                <w:szCs w:val="18"/>
              </w:rPr>
              <w:t xml:space="preserve">En caso de cambio del Coordinador del Servicio tendrá que notificarlo por escrito al </w:t>
            </w:r>
            <w:r w:rsidRPr="00412140">
              <w:rPr>
                <w:rFonts w:ascii="Montserrat" w:hAnsi="Montserrat"/>
                <w:b/>
                <w:bCs/>
                <w:sz w:val="18"/>
                <w:szCs w:val="18"/>
              </w:rPr>
              <w:t>ADMINISTRADOR DE CONTRATO</w:t>
            </w:r>
            <w:r w:rsidRPr="00412140">
              <w:rPr>
                <w:rFonts w:ascii="Montserrat" w:hAnsi="Montserrat"/>
                <w:sz w:val="18"/>
                <w:szCs w:val="18"/>
              </w:rPr>
              <w:t xml:space="preserve"> en un plazo máximo de 24 (veinticuatro) horas.</w:t>
            </w:r>
          </w:p>
        </w:tc>
      </w:tr>
      <w:tr w:rsidR="00332495" w:rsidRPr="00412140" w14:paraId="1363E840" w14:textId="77777777" w:rsidTr="00877565">
        <w:trPr>
          <w:trHeight w:val="705"/>
          <w:jc w:val="center"/>
        </w:trPr>
        <w:tc>
          <w:tcPr>
            <w:tcW w:w="2263" w:type="dxa"/>
            <w:vAlign w:val="center"/>
          </w:tcPr>
          <w:p w14:paraId="52507495" w14:textId="77777777" w:rsidR="00193FC1" w:rsidRPr="00412140" w:rsidRDefault="00193FC1" w:rsidP="00877565">
            <w:pPr>
              <w:jc w:val="both"/>
              <w:rPr>
                <w:rFonts w:ascii="Montserrat" w:hAnsi="Montserrat"/>
                <w:sz w:val="18"/>
                <w:szCs w:val="18"/>
              </w:rPr>
            </w:pPr>
            <w:r w:rsidRPr="00412140">
              <w:rPr>
                <w:rFonts w:ascii="Montserrat" w:hAnsi="Montserrat"/>
                <w:sz w:val="18"/>
                <w:szCs w:val="18"/>
              </w:rPr>
              <w:t xml:space="preserve">Designación de un </w:t>
            </w:r>
            <w:r>
              <w:rPr>
                <w:rFonts w:ascii="Montserrat" w:hAnsi="Montserrat"/>
                <w:sz w:val="18"/>
                <w:szCs w:val="18"/>
              </w:rPr>
              <w:t>Ejecutivo de Cuenta por cada 6 (seis) partidas adjudicadas</w:t>
            </w:r>
            <w:r w:rsidRPr="00412140">
              <w:rPr>
                <w:rFonts w:ascii="Montserrat" w:hAnsi="Montserrat"/>
                <w:sz w:val="18"/>
                <w:szCs w:val="18"/>
              </w:rPr>
              <w:t>.</w:t>
            </w:r>
          </w:p>
        </w:tc>
        <w:tc>
          <w:tcPr>
            <w:tcW w:w="2835" w:type="dxa"/>
            <w:vAlign w:val="center"/>
          </w:tcPr>
          <w:p w14:paraId="73955E59" w14:textId="77777777" w:rsidR="00193FC1" w:rsidRPr="00412140" w:rsidRDefault="00193FC1" w:rsidP="00877565">
            <w:pPr>
              <w:jc w:val="both"/>
              <w:rPr>
                <w:rFonts w:ascii="Montserrat" w:hAnsi="Montserrat"/>
                <w:sz w:val="18"/>
                <w:szCs w:val="18"/>
              </w:rPr>
            </w:pPr>
            <w:r w:rsidRPr="00412140">
              <w:rPr>
                <w:rFonts w:ascii="Montserrat" w:hAnsi="Montserrat"/>
                <w:sz w:val="18"/>
                <w:szCs w:val="18"/>
              </w:rPr>
              <w:t>Se entregará por escrito en hoja membretada y firmado por el Representante Legal de conformidad con lo establecido en el presente Anexo Técnico.</w:t>
            </w:r>
          </w:p>
          <w:p w14:paraId="44516B60" w14:textId="77777777" w:rsidR="00193FC1" w:rsidRPr="00412140" w:rsidRDefault="00193FC1" w:rsidP="00877565">
            <w:pPr>
              <w:jc w:val="both"/>
              <w:rPr>
                <w:rFonts w:ascii="Montserrat" w:hAnsi="Montserrat"/>
                <w:sz w:val="18"/>
                <w:szCs w:val="18"/>
              </w:rPr>
            </w:pPr>
          </w:p>
          <w:p w14:paraId="02912336" w14:textId="77777777" w:rsidR="00193FC1" w:rsidRPr="00412140" w:rsidRDefault="00193FC1" w:rsidP="00877565">
            <w:pPr>
              <w:jc w:val="both"/>
              <w:rPr>
                <w:rFonts w:ascii="Montserrat" w:hAnsi="Montserrat"/>
                <w:sz w:val="18"/>
                <w:szCs w:val="18"/>
              </w:rPr>
            </w:pPr>
            <w:r w:rsidRPr="00412140">
              <w:rPr>
                <w:rFonts w:ascii="Montserrat" w:hAnsi="Montserrat"/>
                <w:sz w:val="18"/>
                <w:szCs w:val="18"/>
              </w:rPr>
              <w:t xml:space="preserve">El escrito se deberá entregar en el domicilio ubicado en Gustavo E. Campa #54, colonia Guadalupe </w:t>
            </w:r>
            <w:proofErr w:type="spellStart"/>
            <w:r w:rsidRPr="00412140">
              <w:rPr>
                <w:rFonts w:ascii="Montserrat" w:hAnsi="Montserrat"/>
                <w:sz w:val="18"/>
                <w:szCs w:val="18"/>
              </w:rPr>
              <w:t>Inn</w:t>
            </w:r>
            <w:proofErr w:type="spellEnd"/>
            <w:r w:rsidRPr="00412140">
              <w:rPr>
                <w:rFonts w:ascii="Montserrat" w:hAnsi="Montserrat"/>
                <w:sz w:val="18"/>
                <w:szCs w:val="18"/>
              </w:rPr>
              <w:t xml:space="preserve"> CP., 01020, Alcaldía Álvaro Obregón, CDMX, en días hábiles, de lunes a viernes en un horario de las 09:00 a las 18:00 horas</w:t>
            </w:r>
          </w:p>
        </w:tc>
        <w:tc>
          <w:tcPr>
            <w:tcW w:w="2410" w:type="dxa"/>
            <w:vAlign w:val="center"/>
          </w:tcPr>
          <w:p w14:paraId="15008039" w14:textId="2CDB9598" w:rsidR="00193FC1" w:rsidRPr="00412140" w:rsidRDefault="0069000D" w:rsidP="00877565">
            <w:pPr>
              <w:jc w:val="both"/>
              <w:rPr>
                <w:rFonts w:ascii="Montserrat" w:hAnsi="Montserrat"/>
                <w:sz w:val="18"/>
                <w:szCs w:val="18"/>
              </w:rPr>
            </w:pPr>
            <w:r w:rsidRPr="00412140">
              <w:rPr>
                <w:rFonts w:ascii="Montserrat" w:hAnsi="Montserrat"/>
                <w:sz w:val="18"/>
                <w:szCs w:val="18"/>
              </w:rPr>
              <w:t>A</w:t>
            </w:r>
            <w:r>
              <w:rPr>
                <w:rFonts w:ascii="Montserrat" w:hAnsi="Montserrat"/>
                <w:sz w:val="18"/>
                <w:szCs w:val="18"/>
              </w:rPr>
              <w:t xml:space="preserve"> </w:t>
            </w:r>
            <w:r w:rsidRPr="00412140">
              <w:rPr>
                <w:rFonts w:ascii="Montserrat" w:hAnsi="Montserrat"/>
                <w:sz w:val="18"/>
                <w:szCs w:val="18"/>
              </w:rPr>
              <w:t>l</w:t>
            </w:r>
            <w:r>
              <w:rPr>
                <w:rFonts w:ascii="Montserrat" w:hAnsi="Montserrat"/>
                <w:sz w:val="18"/>
                <w:szCs w:val="18"/>
              </w:rPr>
              <w:t>os</w:t>
            </w:r>
            <w:r w:rsidRPr="00412140">
              <w:rPr>
                <w:rFonts w:ascii="Montserrat" w:hAnsi="Montserrat"/>
                <w:sz w:val="18"/>
                <w:szCs w:val="18"/>
              </w:rPr>
              <w:t xml:space="preserve"> Titular</w:t>
            </w:r>
            <w:r>
              <w:rPr>
                <w:rFonts w:ascii="Montserrat" w:hAnsi="Montserrat"/>
                <w:sz w:val="18"/>
                <w:szCs w:val="18"/>
              </w:rPr>
              <w:t>es</w:t>
            </w:r>
            <w:r w:rsidRPr="00412140">
              <w:rPr>
                <w:rFonts w:ascii="Montserrat" w:hAnsi="Montserrat"/>
                <w:sz w:val="18"/>
                <w:szCs w:val="18"/>
              </w:rPr>
              <w:t xml:space="preserve"> de la</w:t>
            </w:r>
            <w:r>
              <w:rPr>
                <w:rFonts w:ascii="Montserrat" w:hAnsi="Montserrat"/>
                <w:sz w:val="18"/>
                <w:szCs w:val="18"/>
              </w:rPr>
              <w:t>s</w:t>
            </w:r>
            <w:r w:rsidRPr="00412140">
              <w:rPr>
                <w:rFonts w:ascii="Montserrat" w:hAnsi="Montserrat"/>
                <w:sz w:val="18"/>
                <w:szCs w:val="18"/>
              </w:rPr>
              <w:t xml:space="preserve"> División de </w:t>
            </w:r>
            <w:r>
              <w:rPr>
                <w:rFonts w:ascii="Montserrat" w:hAnsi="Montserrat"/>
                <w:sz w:val="18"/>
                <w:szCs w:val="18"/>
              </w:rPr>
              <w:t xml:space="preserve">la Coordinación de </w:t>
            </w:r>
            <w:r w:rsidRPr="00412140">
              <w:rPr>
                <w:rFonts w:ascii="Montserrat" w:hAnsi="Montserrat"/>
                <w:sz w:val="18"/>
                <w:szCs w:val="18"/>
              </w:rPr>
              <w:t>Servicios Generales y Administrador</w:t>
            </w:r>
            <w:r>
              <w:rPr>
                <w:rFonts w:ascii="Montserrat" w:hAnsi="Montserrat"/>
                <w:sz w:val="18"/>
                <w:szCs w:val="18"/>
              </w:rPr>
              <w:t>es</w:t>
            </w:r>
            <w:r w:rsidRPr="00412140">
              <w:rPr>
                <w:rFonts w:ascii="Montserrat" w:hAnsi="Montserrat"/>
                <w:sz w:val="18"/>
                <w:szCs w:val="18"/>
              </w:rPr>
              <w:t xml:space="preserve"> de </w:t>
            </w:r>
            <w:r>
              <w:rPr>
                <w:rFonts w:ascii="Montserrat" w:hAnsi="Montserrat"/>
                <w:sz w:val="18"/>
                <w:szCs w:val="18"/>
              </w:rPr>
              <w:t xml:space="preserve">los </w:t>
            </w:r>
            <w:r w:rsidRPr="00412140">
              <w:rPr>
                <w:rFonts w:ascii="Montserrat" w:hAnsi="Montserrat"/>
                <w:sz w:val="18"/>
                <w:szCs w:val="18"/>
              </w:rPr>
              <w:t>Contrato</w:t>
            </w:r>
            <w:r>
              <w:rPr>
                <w:rFonts w:ascii="Montserrat" w:hAnsi="Montserrat"/>
                <w:sz w:val="18"/>
                <w:szCs w:val="18"/>
              </w:rPr>
              <w:t>s,</w:t>
            </w:r>
            <w:r w:rsidRPr="00412140">
              <w:rPr>
                <w:rFonts w:ascii="Montserrat" w:hAnsi="Montserrat"/>
                <w:sz w:val="18"/>
                <w:szCs w:val="18"/>
              </w:rPr>
              <w:t xml:space="preserve">  Jos</w:t>
            </w:r>
            <w:r>
              <w:rPr>
                <w:rFonts w:ascii="Montserrat" w:hAnsi="Montserrat"/>
                <w:sz w:val="18"/>
                <w:szCs w:val="18"/>
              </w:rPr>
              <w:t>é</w:t>
            </w:r>
            <w:r w:rsidRPr="00412140">
              <w:rPr>
                <w:rFonts w:ascii="Montserrat" w:hAnsi="Montserrat"/>
                <w:sz w:val="18"/>
                <w:szCs w:val="18"/>
              </w:rPr>
              <w:t xml:space="preserve"> Antonio Briseño Espinosa</w:t>
            </w:r>
            <w:r>
              <w:rPr>
                <w:rFonts w:ascii="Montserrat" w:hAnsi="Montserrat"/>
                <w:sz w:val="18"/>
                <w:szCs w:val="18"/>
              </w:rPr>
              <w:t xml:space="preserve"> y Fernando Trejo Sánchez</w:t>
            </w:r>
          </w:p>
        </w:tc>
        <w:tc>
          <w:tcPr>
            <w:tcW w:w="2267" w:type="dxa"/>
            <w:vAlign w:val="center"/>
          </w:tcPr>
          <w:p w14:paraId="4F43C7A0" w14:textId="77777777" w:rsidR="00193FC1" w:rsidRPr="00412140" w:rsidRDefault="00193FC1" w:rsidP="00877565">
            <w:pPr>
              <w:jc w:val="both"/>
              <w:rPr>
                <w:rFonts w:ascii="Montserrat" w:hAnsi="Montserrat"/>
                <w:sz w:val="18"/>
                <w:szCs w:val="18"/>
              </w:rPr>
            </w:pPr>
            <w:r w:rsidRPr="00412140">
              <w:rPr>
                <w:rFonts w:ascii="Montserrat" w:hAnsi="Montserrat"/>
                <w:sz w:val="18"/>
                <w:szCs w:val="18"/>
              </w:rPr>
              <w:t>A más tardar el día hábil siguiente a la notificación de adjudicación o fallo respectivo</w:t>
            </w:r>
          </w:p>
          <w:p w14:paraId="764E2973" w14:textId="77777777" w:rsidR="00193FC1" w:rsidRPr="00412140" w:rsidRDefault="00193FC1" w:rsidP="00877565">
            <w:pPr>
              <w:jc w:val="both"/>
              <w:rPr>
                <w:rFonts w:ascii="Montserrat" w:hAnsi="Montserrat"/>
                <w:sz w:val="18"/>
                <w:szCs w:val="18"/>
              </w:rPr>
            </w:pPr>
          </w:p>
          <w:p w14:paraId="2F99294C" w14:textId="77777777" w:rsidR="00193FC1" w:rsidRPr="00412140" w:rsidRDefault="00193FC1" w:rsidP="00877565">
            <w:pPr>
              <w:jc w:val="both"/>
              <w:rPr>
                <w:rFonts w:ascii="Montserrat" w:hAnsi="Montserrat"/>
                <w:sz w:val="18"/>
                <w:szCs w:val="18"/>
              </w:rPr>
            </w:pPr>
            <w:r w:rsidRPr="00412140">
              <w:rPr>
                <w:rFonts w:ascii="Montserrat" w:hAnsi="Montserrat"/>
                <w:sz w:val="18"/>
                <w:szCs w:val="18"/>
              </w:rPr>
              <w:t xml:space="preserve">En caso de cambio del </w:t>
            </w:r>
            <w:r>
              <w:rPr>
                <w:rFonts w:ascii="Montserrat" w:hAnsi="Montserrat"/>
                <w:sz w:val="18"/>
                <w:szCs w:val="18"/>
              </w:rPr>
              <w:t>Ejecutivo de Cuenta</w:t>
            </w:r>
            <w:r w:rsidRPr="00412140">
              <w:rPr>
                <w:rFonts w:ascii="Montserrat" w:hAnsi="Montserrat"/>
                <w:sz w:val="18"/>
                <w:szCs w:val="18"/>
              </w:rPr>
              <w:t xml:space="preserve"> tendrá que notificarlo por escrito al </w:t>
            </w:r>
            <w:r w:rsidRPr="00412140">
              <w:rPr>
                <w:rFonts w:ascii="Montserrat" w:hAnsi="Montserrat"/>
                <w:b/>
                <w:bCs/>
                <w:sz w:val="18"/>
                <w:szCs w:val="18"/>
              </w:rPr>
              <w:t>ADMINISTRADOR DE CONTRATO</w:t>
            </w:r>
            <w:r w:rsidRPr="00412140">
              <w:rPr>
                <w:rFonts w:ascii="Montserrat" w:hAnsi="Montserrat"/>
                <w:sz w:val="18"/>
                <w:szCs w:val="18"/>
              </w:rPr>
              <w:t xml:space="preserve"> en un plazo máximo de 24 (veinticuatro) horas.</w:t>
            </w:r>
          </w:p>
        </w:tc>
      </w:tr>
      <w:tr w:rsidR="00332495" w:rsidRPr="00412140" w14:paraId="405BBCBF" w14:textId="77777777" w:rsidTr="00877565">
        <w:trPr>
          <w:trHeight w:val="705"/>
          <w:jc w:val="center"/>
        </w:trPr>
        <w:tc>
          <w:tcPr>
            <w:tcW w:w="2263" w:type="dxa"/>
            <w:vAlign w:val="center"/>
          </w:tcPr>
          <w:p w14:paraId="153B6A8E" w14:textId="77777777" w:rsidR="00193FC1" w:rsidRPr="00412140" w:rsidRDefault="00193FC1" w:rsidP="00877565">
            <w:pPr>
              <w:jc w:val="both"/>
              <w:rPr>
                <w:rFonts w:ascii="Montserrat" w:hAnsi="Montserrat"/>
                <w:sz w:val="18"/>
                <w:szCs w:val="18"/>
              </w:rPr>
            </w:pPr>
            <w:r w:rsidRPr="00F87AA9">
              <w:rPr>
                <w:rFonts w:ascii="Montserrat" w:hAnsi="Montserrat"/>
                <w:b/>
                <w:bCs/>
                <w:sz w:val="18"/>
                <w:szCs w:val="18"/>
              </w:rPr>
              <w:t>DESIGNACIÓN DE PERSONAL OPERATIVO DE ATENCIÓN SUFICIENTE</w:t>
            </w:r>
          </w:p>
        </w:tc>
        <w:tc>
          <w:tcPr>
            <w:tcW w:w="2835" w:type="dxa"/>
            <w:vAlign w:val="center"/>
          </w:tcPr>
          <w:p w14:paraId="237392CB" w14:textId="77777777" w:rsidR="00193FC1" w:rsidRPr="00412140" w:rsidRDefault="00193FC1" w:rsidP="00877565">
            <w:pPr>
              <w:jc w:val="both"/>
              <w:rPr>
                <w:rFonts w:ascii="Montserrat" w:hAnsi="Montserrat"/>
                <w:sz w:val="18"/>
                <w:szCs w:val="18"/>
              </w:rPr>
            </w:pPr>
            <w:r w:rsidRPr="00412140">
              <w:rPr>
                <w:rFonts w:ascii="Montserrat" w:hAnsi="Montserrat"/>
                <w:sz w:val="18"/>
                <w:szCs w:val="18"/>
              </w:rPr>
              <w:t>Se entregará por escrito en hoja membretada y firmado por el Representante Legal de conformidad con lo establecido en el presente Anexo Técnico.</w:t>
            </w:r>
          </w:p>
          <w:p w14:paraId="23D33AFB" w14:textId="77777777" w:rsidR="00193FC1" w:rsidRPr="00412140" w:rsidRDefault="00193FC1" w:rsidP="00877565">
            <w:pPr>
              <w:jc w:val="both"/>
              <w:rPr>
                <w:rFonts w:ascii="Montserrat" w:hAnsi="Montserrat"/>
                <w:sz w:val="18"/>
                <w:szCs w:val="18"/>
              </w:rPr>
            </w:pPr>
          </w:p>
          <w:p w14:paraId="798A82BA" w14:textId="77777777" w:rsidR="00193FC1" w:rsidRPr="00412140" w:rsidRDefault="00193FC1" w:rsidP="00877565">
            <w:pPr>
              <w:jc w:val="both"/>
              <w:rPr>
                <w:rFonts w:ascii="Montserrat" w:hAnsi="Montserrat"/>
                <w:sz w:val="18"/>
                <w:szCs w:val="18"/>
              </w:rPr>
            </w:pPr>
            <w:r w:rsidRPr="00412140">
              <w:rPr>
                <w:rFonts w:ascii="Montserrat" w:hAnsi="Montserrat"/>
                <w:sz w:val="18"/>
                <w:szCs w:val="18"/>
              </w:rPr>
              <w:t xml:space="preserve">El escrito se deberá entregar en el domicilio ubicado en </w:t>
            </w:r>
            <w:r w:rsidRPr="00412140">
              <w:rPr>
                <w:rFonts w:ascii="Montserrat" w:hAnsi="Montserrat"/>
                <w:sz w:val="18"/>
                <w:szCs w:val="18"/>
              </w:rPr>
              <w:lastRenderedPageBreak/>
              <w:t xml:space="preserve">Gustavo E. Campa #54, colonia Guadalupe </w:t>
            </w:r>
            <w:proofErr w:type="spellStart"/>
            <w:r w:rsidRPr="00412140">
              <w:rPr>
                <w:rFonts w:ascii="Montserrat" w:hAnsi="Montserrat"/>
                <w:sz w:val="18"/>
                <w:szCs w:val="18"/>
              </w:rPr>
              <w:t>Inn</w:t>
            </w:r>
            <w:proofErr w:type="spellEnd"/>
            <w:r w:rsidRPr="00412140">
              <w:rPr>
                <w:rFonts w:ascii="Montserrat" w:hAnsi="Montserrat"/>
                <w:sz w:val="18"/>
                <w:szCs w:val="18"/>
              </w:rPr>
              <w:t xml:space="preserve"> CP., 01020, Alcaldía Álvaro Obregón, CDMX, en días hábiles, de lunes a viernes en un horario de las 09:00 a las 18:00 horas</w:t>
            </w:r>
          </w:p>
        </w:tc>
        <w:tc>
          <w:tcPr>
            <w:tcW w:w="2410" w:type="dxa"/>
            <w:vAlign w:val="center"/>
          </w:tcPr>
          <w:p w14:paraId="51C607B7" w14:textId="73A47F9A" w:rsidR="00193FC1" w:rsidRPr="00412140" w:rsidRDefault="0069000D" w:rsidP="00877565">
            <w:pPr>
              <w:jc w:val="both"/>
              <w:rPr>
                <w:rFonts w:ascii="Montserrat" w:hAnsi="Montserrat"/>
                <w:sz w:val="18"/>
                <w:szCs w:val="18"/>
              </w:rPr>
            </w:pPr>
            <w:r w:rsidRPr="00412140">
              <w:rPr>
                <w:rFonts w:ascii="Montserrat" w:hAnsi="Montserrat"/>
                <w:sz w:val="18"/>
                <w:szCs w:val="18"/>
              </w:rPr>
              <w:lastRenderedPageBreak/>
              <w:t>A</w:t>
            </w:r>
            <w:r>
              <w:rPr>
                <w:rFonts w:ascii="Montserrat" w:hAnsi="Montserrat"/>
                <w:sz w:val="18"/>
                <w:szCs w:val="18"/>
              </w:rPr>
              <w:t xml:space="preserve"> </w:t>
            </w:r>
            <w:r w:rsidRPr="00412140">
              <w:rPr>
                <w:rFonts w:ascii="Montserrat" w:hAnsi="Montserrat"/>
                <w:sz w:val="18"/>
                <w:szCs w:val="18"/>
              </w:rPr>
              <w:t>l</w:t>
            </w:r>
            <w:r>
              <w:rPr>
                <w:rFonts w:ascii="Montserrat" w:hAnsi="Montserrat"/>
                <w:sz w:val="18"/>
                <w:szCs w:val="18"/>
              </w:rPr>
              <w:t>os</w:t>
            </w:r>
            <w:r w:rsidRPr="00412140">
              <w:rPr>
                <w:rFonts w:ascii="Montserrat" w:hAnsi="Montserrat"/>
                <w:sz w:val="18"/>
                <w:szCs w:val="18"/>
              </w:rPr>
              <w:t xml:space="preserve"> Titular</w:t>
            </w:r>
            <w:r>
              <w:rPr>
                <w:rFonts w:ascii="Montserrat" w:hAnsi="Montserrat"/>
                <w:sz w:val="18"/>
                <w:szCs w:val="18"/>
              </w:rPr>
              <w:t>es</w:t>
            </w:r>
            <w:r w:rsidRPr="00412140">
              <w:rPr>
                <w:rFonts w:ascii="Montserrat" w:hAnsi="Montserrat"/>
                <w:sz w:val="18"/>
                <w:szCs w:val="18"/>
              </w:rPr>
              <w:t xml:space="preserve"> de la</w:t>
            </w:r>
            <w:r>
              <w:rPr>
                <w:rFonts w:ascii="Montserrat" w:hAnsi="Montserrat"/>
                <w:sz w:val="18"/>
                <w:szCs w:val="18"/>
              </w:rPr>
              <w:t>s</w:t>
            </w:r>
            <w:r w:rsidRPr="00412140">
              <w:rPr>
                <w:rFonts w:ascii="Montserrat" w:hAnsi="Montserrat"/>
                <w:sz w:val="18"/>
                <w:szCs w:val="18"/>
              </w:rPr>
              <w:t xml:space="preserve"> División de </w:t>
            </w:r>
            <w:r>
              <w:rPr>
                <w:rFonts w:ascii="Montserrat" w:hAnsi="Montserrat"/>
                <w:sz w:val="18"/>
                <w:szCs w:val="18"/>
              </w:rPr>
              <w:t xml:space="preserve">la Coordinación de </w:t>
            </w:r>
            <w:r w:rsidRPr="00412140">
              <w:rPr>
                <w:rFonts w:ascii="Montserrat" w:hAnsi="Montserrat"/>
                <w:sz w:val="18"/>
                <w:szCs w:val="18"/>
              </w:rPr>
              <w:t>Servicios Generales y Administrador</w:t>
            </w:r>
            <w:r>
              <w:rPr>
                <w:rFonts w:ascii="Montserrat" w:hAnsi="Montserrat"/>
                <w:sz w:val="18"/>
                <w:szCs w:val="18"/>
              </w:rPr>
              <w:t>es</w:t>
            </w:r>
            <w:r w:rsidRPr="00412140">
              <w:rPr>
                <w:rFonts w:ascii="Montserrat" w:hAnsi="Montserrat"/>
                <w:sz w:val="18"/>
                <w:szCs w:val="18"/>
              </w:rPr>
              <w:t xml:space="preserve"> de </w:t>
            </w:r>
            <w:r>
              <w:rPr>
                <w:rFonts w:ascii="Montserrat" w:hAnsi="Montserrat"/>
                <w:sz w:val="18"/>
                <w:szCs w:val="18"/>
              </w:rPr>
              <w:t xml:space="preserve">los </w:t>
            </w:r>
            <w:r w:rsidRPr="00412140">
              <w:rPr>
                <w:rFonts w:ascii="Montserrat" w:hAnsi="Montserrat"/>
                <w:sz w:val="18"/>
                <w:szCs w:val="18"/>
              </w:rPr>
              <w:t>Contrato</w:t>
            </w:r>
            <w:r>
              <w:rPr>
                <w:rFonts w:ascii="Montserrat" w:hAnsi="Montserrat"/>
                <w:sz w:val="18"/>
                <w:szCs w:val="18"/>
              </w:rPr>
              <w:t>s,</w:t>
            </w:r>
            <w:r w:rsidRPr="00412140">
              <w:rPr>
                <w:rFonts w:ascii="Montserrat" w:hAnsi="Montserrat"/>
                <w:sz w:val="18"/>
                <w:szCs w:val="18"/>
              </w:rPr>
              <w:t xml:space="preserve">  Jos</w:t>
            </w:r>
            <w:r>
              <w:rPr>
                <w:rFonts w:ascii="Montserrat" w:hAnsi="Montserrat"/>
                <w:sz w:val="18"/>
                <w:szCs w:val="18"/>
              </w:rPr>
              <w:t>é</w:t>
            </w:r>
            <w:r w:rsidRPr="00412140">
              <w:rPr>
                <w:rFonts w:ascii="Montserrat" w:hAnsi="Montserrat"/>
                <w:sz w:val="18"/>
                <w:szCs w:val="18"/>
              </w:rPr>
              <w:t xml:space="preserve"> Antonio Briseño </w:t>
            </w:r>
            <w:r w:rsidRPr="00412140">
              <w:rPr>
                <w:rFonts w:ascii="Montserrat" w:hAnsi="Montserrat"/>
                <w:sz w:val="18"/>
                <w:szCs w:val="18"/>
              </w:rPr>
              <w:t>Espinosa</w:t>
            </w:r>
            <w:r>
              <w:rPr>
                <w:rFonts w:ascii="Montserrat" w:hAnsi="Montserrat"/>
                <w:sz w:val="18"/>
                <w:szCs w:val="18"/>
              </w:rPr>
              <w:t xml:space="preserve"> y</w:t>
            </w:r>
            <w:r>
              <w:rPr>
                <w:rFonts w:ascii="Montserrat" w:hAnsi="Montserrat"/>
                <w:sz w:val="18"/>
                <w:szCs w:val="18"/>
              </w:rPr>
              <w:t xml:space="preserve"> Fernando Trejo Sánchez</w:t>
            </w:r>
          </w:p>
        </w:tc>
        <w:tc>
          <w:tcPr>
            <w:tcW w:w="2267" w:type="dxa"/>
            <w:vAlign w:val="center"/>
          </w:tcPr>
          <w:p w14:paraId="3522D1EB" w14:textId="77777777" w:rsidR="00193FC1" w:rsidRPr="00412140" w:rsidRDefault="00193FC1" w:rsidP="00877565">
            <w:pPr>
              <w:jc w:val="both"/>
              <w:rPr>
                <w:rFonts w:ascii="Montserrat" w:hAnsi="Montserrat"/>
                <w:sz w:val="18"/>
                <w:szCs w:val="18"/>
              </w:rPr>
            </w:pPr>
            <w:r w:rsidRPr="00412140">
              <w:rPr>
                <w:rFonts w:ascii="Montserrat" w:hAnsi="Montserrat"/>
                <w:sz w:val="18"/>
                <w:szCs w:val="18"/>
              </w:rPr>
              <w:t>A más tardar el día hábil siguiente a la notificación de adjudicación o fallo respectivo</w:t>
            </w:r>
          </w:p>
          <w:p w14:paraId="13DC076E" w14:textId="77777777" w:rsidR="00193FC1" w:rsidRPr="00412140" w:rsidRDefault="00193FC1" w:rsidP="00877565">
            <w:pPr>
              <w:jc w:val="both"/>
              <w:rPr>
                <w:rFonts w:ascii="Montserrat" w:hAnsi="Montserrat"/>
                <w:sz w:val="18"/>
                <w:szCs w:val="18"/>
              </w:rPr>
            </w:pPr>
          </w:p>
          <w:p w14:paraId="7B15BF61" w14:textId="77777777" w:rsidR="00193FC1" w:rsidRPr="00412140" w:rsidRDefault="00193FC1" w:rsidP="00877565">
            <w:pPr>
              <w:jc w:val="both"/>
              <w:rPr>
                <w:rFonts w:ascii="Montserrat" w:hAnsi="Montserrat"/>
                <w:sz w:val="18"/>
                <w:szCs w:val="18"/>
              </w:rPr>
            </w:pPr>
            <w:r w:rsidRPr="00412140">
              <w:rPr>
                <w:rFonts w:ascii="Montserrat" w:hAnsi="Montserrat"/>
                <w:sz w:val="18"/>
                <w:szCs w:val="18"/>
              </w:rPr>
              <w:t xml:space="preserve">En caso de cambio del </w:t>
            </w:r>
            <w:r>
              <w:rPr>
                <w:rFonts w:ascii="Montserrat" w:hAnsi="Montserrat"/>
                <w:sz w:val="18"/>
                <w:szCs w:val="18"/>
              </w:rPr>
              <w:t>personal operativo</w:t>
            </w:r>
            <w:r w:rsidRPr="00412140">
              <w:rPr>
                <w:rFonts w:ascii="Montserrat" w:hAnsi="Montserrat"/>
                <w:sz w:val="18"/>
                <w:szCs w:val="18"/>
              </w:rPr>
              <w:t xml:space="preserve"> tendrá que notificarlo </w:t>
            </w:r>
            <w:r w:rsidRPr="00412140">
              <w:rPr>
                <w:rFonts w:ascii="Montserrat" w:hAnsi="Montserrat"/>
                <w:sz w:val="18"/>
                <w:szCs w:val="18"/>
              </w:rPr>
              <w:lastRenderedPageBreak/>
              <w:t xml:space="preserve">por escrito al </w:t>
            </w:r>
            <w:r w:rsidRPr="00412140">
              <w:rPr>
                <w:rFonts w:ascii="Montserrat" w:hAnsi="Montserrat"/>
                <w:b/>
                <w:bCs/>
                <w:sz w:val="18"/>
                <w:szCs w:val="18"/>
              </w:rPr>
              <w:t>ADMINISTRADOR DE CONTRATO</w:t>
            </w:r>
            <w:r w:rsidRPr="00412140">
              <w:rPr>
                <w:rFonts w:ascii="Montserrat" w:hAnsi="Montserrat"/>
                <w:sz w:val="18"/>
                <w:szCs w:val="18"/>
              </w:rPr>
              <w:t xml:space="preserve"> en un plazo máximo de 24 (veinticuatro) horas.</w:t>
            </w:r>
          </w:p>
        </w:tc>
      </w:tr>
      <w:tr w:rsidR="00332495" w:rsidRPr="00412140" w14:paraId="35600386" w14:textId="77777777" w:rsidTr="00877565">
        <w:trPr>
          <w:trHeight w:val="705"/>
          <w:jc w:val="center"/>
        </w:trPr>
        <w:tc>
          <w:tcPr>
            <w:tcW w:w="2263" w:type="dxa"/>
            <w:vAlign w:val="center"/>
          </w:tcPr>
          <w:p w14:paraId="3C3FEB98" w14:textId="77777777" w:rsidR="00193FC1" w:rsidRPr="00ED3655" w:rsidRDefault="00193FC1" w:rsidP="00877565">
            <w:pPr>
              <w:jc w:val="both"/>
              <w:rPr>
                <w:rFonts w:ascii="Montserrat" w:hAnsi="Montserrat"/>
                <w:b/>
                <w:bCs/>
                <w:sz w:val="18"/>
                <w:szCs w:val="18"/>
              </w:rPr>
            </w:pPr>
            <w:r w:rsidRPr="00F87AA9">
              <w:rPr>
                <w:rFonts w:ascii="Montserrat" w:hAnsi="Montserrat"/>
                <w:b/>
                <w:bCs/>
                <w:sz w:val="18"/>
                <w:szCs w:val="18"/>
              </w:rPr>
              <w:lastRenderedPageBreak/>
              <w:t>REPORTE DE SERVICIOS POR PARTIDA</w:t>
            </w:r>
          </w:p>
        </w:tc>
        <w:tc>
          <w:tcPr>
            <w:tcW w:w="2835" w:type="dxa"/>
            <w:vAlign w:val="center"/>
          </w:tcPr>
          <w:p w14:paraId="7B3E0D2B" w14:textId="77777777" w:rsidR="00193FC1" w:rsidRPr="00412140" w:rsidRDefault="00193FC1" w:rsidP="00877565">
            <w:pPr>
              <w:jc w:val="both"/>
              <w:rPr>
                <w:rFonts w:ascii="Montserrat" w:hAnsi="Montserrat"/>
                <w:sz w:val="18"/>
                <w:szCs w:val="18"/>
              </w:rPr>
            </w:pPr>
            <w:r w:rsidRPr="00412140">
              <w:rPr>
                <w:rFonts w:ascii="Montserrat" w:hAnsi="Montserrat"/>
                <w:sz w:val="18"/>
                <w:szCs w:val="18"/>
              </w:rPr>
              <w:t>Se entregará por escrito en hoja membretada y firmado por el Representante Legal de conformidad con lo establecido en el presente Anexo Técnico.</w:t>
            </w:r>
          </w:p>
          <w:p w14:paraId="168C1A7E" w14:textId="77777777" w:rsidR="00193FC1" w:rsidRPr="00412140" w:rsidRDefault="00193FC1" w:rsidP="00877565">
            <w:pPr>
              <w:jc w:val="both"/>
              <w:rPr>
                <w:rFonts w:ascii="Montserrat" w:hAnsi="Montserrat"/>
                <w:sz w:val="18"/>
                <w:szCs w:val="18"/>
              </w:rPr>
            </w:pPr>
          </w:p>
          <w:p w14:paraId="17E10E98" w14:textId="77777777" w:rsidR="00193FC1" w:rsidRPr="00412140" w:rsidRDefault="00193FC1" w:rsidP="00877565">
            <w:pPr>
              <w:jc w:val="both"/>
              <w:rPr>
                <w:rFonts w:ascii="Montserrat" w:hAnsi="Montserrat"/>
                <w:sz w:val="18"/>
                <w:szCs w:val="18"/>
              </w:rPr>
            </w:pPr>
            <w:r w:rsidRPr="00412140">
              <w:rPr>
                <w:rFonts w:ascii="Montserrat" w:hAnsi="Montserrat"/>
                <w:sz w:val="18"/>
                <w:szCs w:val="18"/>
              </w:rPr>
              <w:t xml:space="preserve">El escrito se deberá entregar en el domicilio ubicado en Gustavo E. Campa #54, colonia Guadalupe </w:t>
            </w:r>
            <w:proofErr w:type="spellStart"/>
            <w:r w:rsidRPr="00412140">
              <w:rPr>
                <w:rFonts w:ascii="Montserrat" w:hAnsi="Montserrat"/>
                <w:sz w:val="18"/>
                <w:szCs w:val="18"/>
              </w:rPr>
              <w:t>Inn</w:t>
            </w:r>
            <w:proofErr w:type="spellEnd"/>
            <w:r w:rsidRPr="00412140">
              <w:rPr>
                <w:rFonts w:ascii="Montserrat" w:hAnsi="Montserrat"/>
                <w:sz w:val="18"/>
                <w:szCs w:val="18"/>
              </w:rPr>
              <w:t xml:space="preserve"> CP., 01020, Alcaldía Álvaro Obregón, CDMX, en días hábiles, de lunes a viernes en un horario de las 09:00 a las 18:00 horas</w:t>
            </w:r>
          </w:p>
        </w:tc>
        <w:tc>
          <w:tcPr>
            <w:tcW w:w="2410" w:type="dxa"/>
            <w:vAlign w:val="center"/>
          </w:tcPr>
          <w:p w14:paraId="2FF9A740" w14:textId="09248F60" w:rsidR="00193FC1" w:rsidRPr="00412140" w:rsidRDefault="0069000D" w:rsidP="00877565">
            <w:pPr>
              <w:jc w:val="both"/>
              <w:rPr>
                <w:rFonts w:ascii="Montserrat" w:hAnsi="Montserrat"/>
                <w:sz w:val="18"/>
                <w:szCs w:val="18"/>
              </w:rPr>
            </w:pPr>
            <w:r w:rsidRPr="00412140">
              <w:rPr>
                <w:rFonts w:ascii="Montserrat" w:hAnsi="Montserrat"/>
                <w:sz w:val="18"/>
                <w:szCs w:val="18"/>
              </w:rPr>
              <w:t>A</w:t>
            </w:r>
            <w:r>
              <w:rPr>
                <w:rFonts w:ascii="Montserrat" w:hAnsi="Montserrat"/>
                <w:sz w:val="18"/>
                <w:szCs w:val="18"/>
              </w:rPr>
              <w:t xml:space="preserve"> </w:t>
            </w:r>
            <w:r w:rsidRPr="00412140">
              <w:rPr>
                <w:rFonts w:ascii="Montserrat" w:hAnsi="Montserrat"/>
                <w:sz w:val="18"/>
                <w:szCs w:val="18"/>
              </w:rPr>
              <w:t>l</w:t>
            </w:r>
            <w:r>
              <w:rPr>
                <w:rFonts w:ascii="Montserrat" w:hAnsi="Montserrat"/>
                <w:sz w:val="18"/>
                <w:szCs w:val="18"/>
              </w:rPr>
              <w:t>os</w:t>
            </w:r>
            <w:r w:rsidRPr="00412140">
              <w:rPr>
                <w:rFonts w:ascii="Montserrat" w:hAnsi="Montserrat"/>
                <w:sz w:val="18"/>
                <w:szCs w:val="18"/>
              </w:rPr>
              <w:t xml:space="preserve"> Titular</w:t>
            </w:r>
            <w:r>
              <w:rPr>
                <w:rFonts w:ascii="Montserrat" w:hAnsi="Montserrat"/>
                <w:sz w:val="18"/>
                <w:szCs w:val="18"/>
              </w:rPr>
              <w:t>es</w:t>
            </w:r>
            <w:r w:rsidRPr="00412140">
              <w:rPr>
                <w:rFonts w:ascii="Montserrat" w:hAnsi="Montserrat"/>
                <w:sz w:val="18"/>
                <w:szCs w:val="18"/>
              </w:rPr>
              <w:t xml:space="preserve"> de la</w:t>
            </w:r>
            <w:r>
              <w:rPr>
                <w:rFonts w:ascii="Montserrat" w:hAnsi="Montserrat"/>
                <w:sz w:val="18"/>
                <w:szCs w:val="18"/>
              </w:rPr>
              <w:t>s</w:t>
            </w:r>
            <w:r w:rsidRPr="00412140">
              <w:rPr>
                <w:rFonts w:ascii="Montserrat" w:hAnsi="Montserrat"/>
                <w:sz w:val="18"/>
                <w:szCs w:val="18"/>
              </w:rPr>
              <w:t xml:space="preserve"> División de </w:t>
            </w:r>
            <w:r>
              <w:rPr>
                <w:rFonts w:ascii="Montserrat" w:hAnsi="Montserrat"/>
                <w:sz w:val="18"/>
                <w:szCs w:val="18"/>
              </w:rPr>
              <w:t xml:space="preserve">la Coordinación de </w:t>
            </w:r>
            <w:r w:rsidRPr="00412140">
              <w:rPr>
                <w:rFonts w:ascii="Montserrat" w:hAnsi="Montserrat"/>
                <w:sz w:val="18"/>
                <w:szCs w:val="18"/>
              </w:rPr>
              <w:t>Servicios Generales y Administrador</w:t>
            </w:r>
            <w:r>
              <w:rPr>
                <w:rFonts w:ascii="Montserrat" w:hAnsi="Montserrat"/>
                <w:sz w:val="18"/>
                <w:szCs w:val="18"/>
              </w:rPr>
              <w:t>es</w:t>
            </w:r>
            <w:r w:rsidRPr="00412140">
              <w:rPr>
                <w:rFonts w:ascii="Montserrat" w:hAnsi="Montserrat"/>
                <w:sz w:val="18"/>
                <w:szCs w:val="18"/>
              </w:rPr>
              <w:t xml:space="preserve"> de </w:t>
            </w:r>
            <w:r>
              <w:rPr>
                <w:rFonts w:ascii="Montserrat" w:hAnsi="Montserrat"/>
                <w:sz w:val="18"/>
                <w:szCs w:val="18"/>
              </w:rPr>
              <w:t xml:space="preserve">los </w:t>
            </w:r>
            <w:r w:rsidRPr="00412140">
              <w:rPr>
                <w:rFonts w:ascii="Montserrat" w:hAnsi="Montserrat"/>
                <w:sz w:val="18"/>
                <w:szCs w:val="18"/>
              </w:rPr>
              <w:t>Contrato</w:t>
            </w:r>
            <w:r>
              <w:rPr>
                <w:rFonts w:ascii="Montserrat" w:hAnsi="Montserrat"/>
                <w:sz w:val="18"/>
                <w:szCs w:val="18"/>
              </w:rPr>
              <w:t>s,</w:t>
            </w:r>
            <w:r w:rsidRPr="00412140">
              <w:rPr>
                <w:rFonts w:ascii="Montserrat" w:hAnsi="Montserrat"/>
                <w:sz w:val="18"/>
                <w:szCs w:val="18"/>
              </w:rPr>
              <w:t xml:space="preserve">  Jos</w:t>
            </w:r>
            <w:r>
              <w:rPr>
                <w:rFonts w:ascii="Montserrat" w:hAnsi="Montserrat"/>
                <w:sz w:val="18"/>
                <w:szCs w:val="18"/>
              </w:rPr>
              <w:t>é</w:t>
            </w:r>
            <w:r w:rsidRPr="00412140">
              <w:rPr>
                <w:rFonts w:ascii="Montserrat" w:hAnsi="Montserrat"/>
                <w:sz w:val="18"/>
                <w:szCs w:val="18"/>
              </w:rPr>
              <w:t xml:space="preserve"> Antonio Briseño Espinosa</w:t>
            </w:r>
            <w:ins w:id="22" w:author="Quintero Martínez, Tanya" w:date="2024-08-20T18:42:00Z" w16du:dateUtc="2024-08-21T00:42:00Z">
              <w:r>
                <w:rPr>
                  <w:rFonts w:ascii="Montserrat" w:hAnsi="Montserrat"/>
                  <w:sz w:val="18"/>
                  <w:szCs w:val="18"/>
                </w:rPr>
                <w:t xml:space="preserve"> </w:t>
              </w:r>
            </w:ins>
            <w:r>
              <w:rPr>
                <w:rFonts w:ascii="Montserrat" w:hAnsi="Montserrat"/>
                <w:sz w:val="18"/>
                <w:szCs w:val="18"/>
              </w:rPr>
              <w:t>y Fernando Trejo Sánchez</w:t>
            </w:r>
          </w:p>
        </w:tc>
        <w:tc>
          <w:tcPr>
            <w:tcW w:w="2267" w:type="dxa"/>
            <w:vAlign w:val="center"/>
          </w:tcPr>
          <w:p w14:paraId="17920769" w14:textId="77777777" w:rsidR="00193FC1" w:rsidRPr="00412140" w:rsidRDefault="00193FC1" w:rsidP="00877565">
            <w:pPr>
              <w:jc w:val="both"/>
              <w:rPr>
                <w:rFonts w:ascii="Montserrat" w:hAnsi="Montserrat"/>
                <w:sz w:val="18"/>
                <w:szCs w:val="18"/>
              </w:rPr>
            </w:pPr>
            <w:r>
              <w:rPr>
                <w:rFonts w:ascii="Montserrat" w:hAnsi="Montserrat"/>
                <w:sz w:val="18"/>
                <w:szCs w:val="18"/>
              </w:rPr>
              <w:t>De forma mensual, dentro de los primeros 5 (cinco) días hábiles del mes posterior al que se prestaron los servicios.</w:t>
            </w:r>
          </w:p>
        </w:tc>
      </w:tr>
      <w:tr w:rsidR="00332495" w:rsidRPr="00412140" w14:paraId="2F7C5EC6" w14:textId="77777777" w:rsidTr="00877565">
        <w:trPr>
          <w:trHeight w:val="705"/>
          <w:jc w:val="center"/>
        </w:trPr>
        <w:tc>
          <w:tcPr>
            <w:tcW w:w="2263" w:type="dxa"/>
            <w:vAlign w:val="center"/>
          </w:tcPr>
          <w:p w14:paraId="3A886C1C" w14:textId="77777777" w:rsidR="00193FC1" w:rsidRDefault="00193FC1" w:rsidP="00877565">
            <w:pPr>
              <w:jc w:val="both"/>
              <w:rPr>
                <w:rFonts w:ascii="Montserrat" w:eastAsia="Times New Roman" w:hAnsi="Montserrat" w:cs="Times New Roman"/>
                <w:b/>
                <w:bCs/>
                <w:color w:val="000000"/>
                <w:sz w:val="18"/>
                <w:szCs w:val="18"/>
                <w:lang w:eastAsia="en-US"/>
              </w:rPr>
            </w:pPr>
            <w:r w:rsidRPr="008411C1">
              <w:rPr>
                <w:rFonts w:ascii="Montserrat" w:eastAsia="Times New Roman" w:hAnsi="Montserrat" w:cs="Times New Roman"/>
                <w:b/>
                <w:bCs/>
                <w:color w:val="000000"/>
                <w:sz w:val="18"/>
                <w:szCs w:val="18"/>
                <w:lang w:eastAsia="en-US"/>
              </w:rPr>
              <w:t>ESCRITO NORMAS</w:t>
            </w:r>
          </w:p>
          <w:p w14:paraId="1EA84817" w14:textId="77777777" w:rsidR="00193FC1" w:rsidRPr="00ED3655" w:rsidRDefault="00193FC1" w:rsidP="00877565">
            <w:pPr>
              <w:jc w:val="both"/>
              <w:rPr>
                <w:rFonts w:ascii="Montserrat" w:hAnsi="Montserrat"/>
                <w:b/>
                <w:bCs/>
                <w:sz w:val="18"/>
                <w:szCs w:val="18"/>
              </w:rPr>
            </w:pPr>
            <w:r w:rsidRPr="008411C1">
              <w:rPr>
                <w:rFonts w:ascii="Montserrat" w:eastAsia="Times New Roman" w:hAnsi="Montserrat" w:cs="Times New Roman"/>
                <w:color w:val="000000"/>
                <w:sz w:val="18"/>
                <w:szCs w:val="18"/>
                <w:lang w:eastAsia="en-US"/>
              </w:rPr>
              <w:t xml:space="preserve">Escrito, en hoja membretada y firmado por el Representante Legal en el que señale que, durante la prestación de los servicios, el </w:t>
            </w:r>
            <w:r w:rsidRPr="008411C1">
              <w:rPr>
                <w:rFonts w:ascii="Montserrat" w:eastAsia="Times New Roman" w:hAnsi="Montserrat" w:cs="Times New Roman"/>
                <w:b/>
                <w:bCs/>
                <w:color w:val="000000"/>
                <w:sz w:val="18"/>
                <w:szCs w:val="18"/>
                <w:lang w:eastAsia="en-US"/>
              </w:rPr>
              <w:t>PROVEEDOR</w:t>
            </w:r>
            <w:r w:rsidRPr="008411C1">
              <w:rPr>
                <w:rFonts w:ascii="Montserrat" w:eastAsia="Times New Roman" w:hAnsi="Montserrat" w:cs="Times New Roman"/>
                <w:color w:val="000000"/>
                <w:sz w:val="18"/>
                <w:szCs w:val="18"/>
                <w:lang w:eastAsia="en-US"/>
              </w:rPr>
              <w:t xml:space="preserve"> observará las Normas oficiales de conformidad con lo requerido en el </w:t>
            </w:r>
            <w:r>
              <w:rPr>
                <w:rFonts w:ascii="Montserrat" w:eastAsia="Times New Roman" w:hAnsi="Montserrat" w:cs="Times New Roman"/>
                <w:color w:val="000000"/>
                <w:sz w:val="18"/>
                <w:szCs w:val="18"/>
                <w:lang w:eastAsia="en-US"/>
              </w:rPr>
              <w:t xml:space="preserve">numeral 20 del </w:t>
            </w:r>
            <w:r w:rsidRPr="008411C1">
              <w:rPr>
                <w:rFonts w:ascii="Montserrat" w:eastAsia="Times New Roman" w:hAnsi="Montserrat" w:cs="Times New Roman"/>
                <w:color w:val="000000"/>
                <w:sz w:val="18"/>
                <w:szCs w:val="18"/>
                <w:lang w:eastAsia="en-US"/>
              </w:rPr>
              <w:t>presente Anexo Técnico.</w:t>
            </w:r>
          </w:p>
        </w:tc>
        <w:tc>
          <w:tcPr>
            <w:tcW w:w="2835" w:type="dxa"/>
            <w:vAlign w:val="center"/>
          </w:tcPr>
          <w:p w14:paraId="38E24CA2" w14:textId="77777777" w:rsidR="00193FC1" w:rsidRPr="00412140" w:rsidRDefault="00193FC1" w:rsidP="00877565">
            <w:pPr>
              <w:jc w:val="both"/>
              <w:rPr>
                <w:rFonts w:ascii="Montserrat" w:hAnsi="Montserrat"/>
                <w:sz w:val="18"/>
                <w:szCs w:val="18"/>
              </w:rPr>
            </w:pPr>
            <w:r w:rsidRPr="00412140">
              <w:rPr>
                <w:rFonts w:ascii="Montserrat" w:hAnsi="Montserrat"/>
                <w:sz w:val="18"/>
                <w:szCs w:val="18"/>
              </w:rPr>
              <w:t>Se entregará por escrito en hoja membretada y firmado por el Representante Legal de conformidad con lo establecido en el presente Anexo Técnico.</w:t>
            </w:r>
          </w:p>
          <w:p w14:paraId="5CA2B81E" w14:textId="77777777" w:rsidR="00193FC1" w:rsidRPr="00412140" w:rsidRDefault="00193FC1" w:rsidP="00877565">
            <w:pPr>
              <w:jc w:val="both"/>
              <w:rPr>
                <w:rFonts w:ascii="Montserrat" w:hAnsi="Montserrat"/>
                <w:sz w:val="18"/>
                <w:szCs w:val="18"/>
              </w:rPr>
            </w:pPr>
          </w:p>
          <w:p w14:paraId="697E4BDC" w14:textId="77777777" w:rsidR="00193FC1" w:rsidRPr="00412140" w:rsidRDefault="00193FC1" w:rsidP="00877565">
            <w:pPr>
              <w:jc w:val="both"/>
              <w:rPr>
                <w:rFonts w:ascii="Montserrat" w:hAnsi="Montserrat"/>
                <w:sz w:val="18"/>
                <w:szCs w:val="18"/>
              </w:rPr>
            </w:pPr>
            <w:r w:rsidRPr="00412140">
              <w:rPr>
                <w:rFonts w:ascii="Montserrat" w:hAnsi="Montserrat"/>
                <w:sz w:val="18"/>
                <w:szCs w:val="18"/>
              </w:rPr>
              <w:t xml:space="preserve">El escrito se deberá entregar en el domicilio ubicado en Gustavo E. Campa #54, colonia Guadalupe </w:t>
            </w:r>
            <w:proofErr w:type="spellStart"/>
            <w:r w:rsidRPr="00412140">
              <w:rPr>
                <w:rFonts w:ascii="Montserrat" w:hAnsi="Montserrat"/>
                <w:sz w:val="18"/>
                <w:szCs w:val="18"/>
              </w:rPr>
              <w:t>Inn</w:t>
            </w:r>
            <w:proofErr w:type="spellEnd"/>
            <w:r w:rsidRPr="00412140">
              <w:rPr>
                <w:rFonts w:ascii="Montserrat" w:hAnsi="Montserrat"/>
                <w:sz w:val="18"/>
                <w:szCs w:val="18"/>
              </w:rPr>
              <w:t xml:space="preserve"> CP., 01020, Alcaldía Álvaro Obregón, CDMX, en días hábiles, de lunes a viernes en un horario de las 09:00 a las 18:00 horas</w:t>
            </w:r>
          </w:p>
        </w:tc>
        <w:tc>
          <w:tcPr>
            <w:tcW w:w="2410" w:type="dxa"/>
            <w:vAlign w:val="center"/>
          </w:tcPr>
          <w:p w14:paraId="2D312584" w14:textId="5841DF36" w:rsidR="00193FC1" w:rsidRPr="00412140" w:rsidRDefault="0069000D" w:rsidP="00877565">
            <w:pPr>
              <w:jc w:val="both"/>
              <w:rPr>
                <w:rFonts w:ascii="Montserrat" w:hAnsi="Montserrat"/>
                <w:sz w:val="18"/>
                <w:szCs w:val="18"/>
              </w:rPr>
            </w:pPr>
            <w:r w:rsidRPr="00412140">
              <w:rPr>
                <w:rFonts w:ascii="Montserrat" w:hAnsi="Montserrat"/>
                <w:sz w:val="18"/>
                <w:szCs w:val="18"/>
              </w:rPr>
              <w:t>A</w:t>
            </w:r>
            <w:r>
              <w:rPr>
                <w:rFonts w:ascii="Montserrat" w:hAnsi="Montserrat"/>
                <w:sz w:val="18"/>
                <w:szCs w:val="18"/>
              </w:rPr>
              <w:t xml:space="preserve"> </w:t>
            </w:r>
            <w:r w:rsidRPr="00412140">
              <w:rPr>
                <w:rFonts w:ascii="Montserrat" w:hAnsi="Montserrat"/>
                <w:sz w:val="18"/>
                <w:szCs w:val="18"/>
              </w:rPr>
              <w:t>l</w:t>
            </w:r>
            <w:r>
              <w:rPr>
                <w:rFonts w:ascii="Montserrat" w:hAnsi="Montserrat"/>
                <w:sz w:val="18"/>
                <w:szCs w:val="18"/>
              </w:rPr>
              <w:t>os</w:t>
            </w:r>
            <w:r w:rsidRPr="00412140">
              <w:rPr>
                <w:rFonts w:ascii="Montserrat" w:hAnsi="Montserrat"/>
                <w:sz w:val="18"/>
                <w:szCs w:val="18"/>
              </w:rPr>
              <w:t xml:space="preserve"> Titular</w:t>
            </w:r>
            <w:r>
              <w:rPr>
                <w:rFonts w:ascii="Montserrat" w:hAnsi="Montserrat"/>
                <w:sz w:val="18"/>
                <w:szCs w:val="18"/>
              </w:rPr>
              <w:t>es</w:t>
            </w:r>
            <w:r w:rsidRPr="00412140">
              <w:rPr>
                <w:rFonts w:ascii="Montserrat" w:hAnsi="Montserrat"/>
                <w:sz w:val="18"/>
                <w:szCs w:val="18"/>
              </w:rPr>
              <w:t xml:space="preserve"> de la</w:t>
            </w:r>
            <w:r>
              <w:rPr>
                <w:rFonts w:ascii="Montserrat" w:hAnsi="Montserrat"/>
                <w:sz w:val="18"/>
                <w:szCs w:val="18"/>
              </w:rPr>
              <w:t>s</w:t>
            </w:r>
            <w:r w:rsidRPr="00412140">
              <w:rPr>
                <w:rFonts w:ascii="Montserrat" w:hAnsi="Montserrat"/>
                <w:sz w:val="18"/>
                <w:szCs w:val="18"/>
              </w:rPr>
              <w:t xml:space="preserve"> División de </w:t>
            </w:r>
            <w:r>
              <w:rPr>
                <w:rFonts w:ascii="Montserrat" w:hAnsi="Montserrat"/>
                <w:sz w:val="18"/>
                <w:szCs w:val="18"/>
              </w:rPr>
              <w:t xml:space="preserve">la Coordinación de </w:t>
            </w:r>
            <w:r w:rsidRPr="00412140">
              <w:rPr>
                <w:rFonts w:ascii="Montserrat" w:hAnsi="Montserrat"/>
                <w:sz w:val="18"/>
                <w:szCs w:val="18"/>
              </w:rPr>
              <w:t>Servicios Generales y Administrador</w:t>
            </w:r>
            <w:r>
              <w:rPr>
                <w:rFonts w:ascii="Montserrat" w:hAnsi="Montserrat"/>
                <w:sz w:val="18"/>
                <w:szCs w:val="18"/>
              </w:rPr>
              <w:t>es</w:t>
            </w:r>
            <w:r w:rsidRPr="00412140">
              <w:rPr>
                <w:rFonts w:ascii="Montserrat" w:hAnsi="Montserrat"/>
                <w:sz w:val="18"/>
                <w:szCs w:val="18"/>
              </w:rPr>
              <w:t xml:space="preserve"> de </w:t>
            </w:r>
            <w:r>
              <w:rPr>
                <w:rFonts w:ascii="Montserrat" w:hAnsi="Montserrat"/>
                <w:sz w:val="18"/>
                <w:szCs w:val="18"/>
              </w:rPr>
              <w:t xml:space="preserve">los </w:t>
            </w:r>
            <w:r w:rsidRPr="00412140">
              <w:rPr>
                <w:rFonts w:ascii="Montserrat" w:hAnsi="Montserrat"/>
                <w:sz w:val="18"/>
                <w:szCs w:val="18"/>
              </w:rPr>
              <w:t>Contrato</w:t>
            </w:r>
            <w:r>
              <w:rPr>
                <w:rFonts w:ascii="Montserrat" w:hAnsi="Montserrat"/>
                <w:sz w:val="18"/>
                <w:szCs w:val="18"/>
              </w:rPr>
              <w:t>s,</w:t>
            </w:r>
            <w:r w:rsidRPr="00412140">
              <w:rPr>
                <w:rFonts w:ascii="Montserrat" w:hAnsi="Montserrat"/>
                <w:sz w:val="18"/>
                <w:szCs w:val="18"/>
              </w:rPr>
              <w:t xml:space="preserve">  Jos</w:t>
            </w:r>
            <w:r>
              <w:rPr>
                <w:rFonts w:ascii="Montserrat" w:hAnsi="Montserrat"/>
                <w:sz w:val="18"/>
                <w:szCs w:val="18"/>
              </w:rPr>
              <w:t>é</w:t>
            </w:r>
            <w:r w:rsidRPr="00412140">
              <w:rPr>
                <w:rFonts w:ascii="Montserrat" w:hAnsi="Montserrat"/>
                <w:sz w:val="18"/>
                <w:szCs w:val="18"/>
              </w:rPr>
              <w:t xml:space="preserve"> Antonio Briseño </w:t>
            </w:r>
            <w:r w:rsidRPr="00412140">
              <w:rPr>
                <w:rFonts w:ascii="Montserrat" w:hAnsi="Montserrat"/>
                <w:sz w:val="18"/>
                <w:szCs w:val="18"/>
              </w:rPr>
              <w:t>Espinosa</w:t>
            </w:r>
            <w:r>
              <w:rPr>
                <w:rFonts w:ascii="Montserrat" w:hAnsi="Montserrat"/>
                <w:sz w:val="18"/>
                <w:szCs w:val="18"/>
              </w:rPr>
              <w:t xml:space="preserve"> y</w:t>
            </w:r>
            <w:r>
              <w:rPr>
                <w:rFonts w:ascii="Montserrat" w:hAnsi="Montserrat"/>
                <w:sz w:val="18"/>
                <w:szCs w:val="18"/>
              </w:rPr>
              <w:t xml:space="preserve"> Fernando Trejo Sánchez</w:t>
            </w:r>
          </w:p>
        </w:tc>
        <w:tc>
          <w:tcPr>
            <w:tcW w:w="2267" w:type="dxa"/>
            <w:vAlign w:val="center"/>
          </w:tcPr>
          <w:p w14:paraId="517916B0" w14:textId="77777777" w:rsidR="00193FC1" w:rsidRPr="00412140" w:rsidRDefault="00193FC1" w:rsidP="00877565">
            <w:pPr>
              <w:jc w:val="both"/>
              <w:rPr>
                <w:rFonts w:ascii="Montserrat" w:hAnsi="Montserrat"/>
                <w:sz w:val="18"/>
                <w:szCs w:val="18"/>
              </w:rPr>
            </w:pPr>
            <w:r w:rsidRPr="00412140">
              <w:rPr>
                <w:rFonts w:ascii="Montserrat" w:hAnsi="Montserrat"/>
                <w:sz w:val="18"/>
                <w:szCs w:val="18"/>
              </w:rPr>
              <w:t>A más tardar el día hábil siguiente a la notificación de adjudicación o fallo respectivo</w:t>
            </w:r>
          </w:p>
          <w:p w14:paraId="2D6840B2" w14:textId="77777777" w:rsidR="00193FC1" w:rsidRDefault="00193FC1" w:rsidP="00877565">
            <w:pPr>
              <w:jc w:val="both"/>
              <w:rPr>
                <w:rFonts w:ascii="Montserrat" w:hAnsi="Montserrat"/>
                <w:sz w:val="18"/>
                <w:szCs w:val="18"/>
              </w:rPr>
            </w:pPr>
          </w:p>
        </w:tc>
      </w:tr>
    </w:tbl>
    <w:p w14:paraId="6741914C" w14:textId="77777777" w:rsidR="00B22C80" w:rsidRPr="00332495" w:rsidRDefault="00B22C80" w:rsidP="00537391">
      <w:pPr>
        <w:jc w:val="both"/>
        <w:rPr>
          <w:rFonts w:ascii="Montserrat" w:hAnsi="Montserrat"/>
          <w:sz w:val="18"/>
        </w:rPr>
      </w:pPr>
    </w:p>
    <w:p w14:paraId="2ADB16D9" w14:textId="77777777" w:rsidR="00B33856" w:rsidRPr="00412140" w:rsidRDefault="00B33856" w:rsidP="00537391">
      <w:pPr>
        <w:jc w:val="both"/>
        <w:rPr>
          <w:rFonts w:ascii="Montserrat" w:eastAsia="Montserrat" w:hAnsi="Montserrat" w:cs="Montserrat"/>
          <w:sz w:val="20"/>
          <w:szCs w:val="20"/>
        </w:rPr>
      </w:pPr>
    </w:p>
    <w:p w14:paraId="4B2601DE" w14:textId="77777777" w:rsidR="00146CEA" w:rsidRPr="00412140" w:rsidRDefault="00146CEA" w:rsidP="00146CEA">
      <w:pPr>
        <w:pStyle w:val="Sinespaciado"/>
        <w:numPr>
          <w:ilvl w:val="0"/>
          <w:numId w:val="1"/>
        </w:numPr>
        <w:rPr>
          <w:rFonts w:ascii="Montserrat" w:hAnsi="Montserrat"/>
          <w:b/>
          <w:sz w:val="20"/>
          <w:szCs w:val="20"/>
        </w:rPr>
      </w:pPr>
      <w:r w:rsidRPr="00412140">
        <w:rPr>
          <w:rFonts w:ascii="Montserrat" w:hAnsi="Montserrat"/>
          <w:b/>
          <w:sz w:val="20"/>
          <w:szCs w:val="20"/>
        </w:rPr>
        <w:t>PENAS CONVENCIONALES Y DEDUCCIONES.</w:t>
      </w:r>
    </w:p>
    <w:p w14:paraId="0C227798" w14:textId="77777777" w:rsidR="00146CEA" w:rsidRDefault="00146CEA" w:rsidP="00146CEA">
      <w:pPr>
        <w:pStyle w:val="Default"/>
        <w:jc w:val="both"/>
        <w:rPr>
          <w:rFonts w:ascii="Montserrat" w:hAnsi="Montserrat" w:cs="Calibri"/>
          <w:color w:val="auto"/>
          <w:sz w:val="20"/>
          <w:szCs w:val="20"/>
          <w:lang w:eastAsia="en-US"/>
        </w:rPr>
      </w:pPr>
    </w:p>
    <w:p w14:paraId="01EFB12A" w14:textId="77777777" w:rsidR="00B33856" w:rsidRPr="00412140" w:rsidRDefault="00B33856" w:rsidP="00146CEA">
      <w:pPr>
        <w:pStyle w:val="Default"/>
        <w:jc w:val="both"/>
        <w:rPr>
          <w:rFonts w:ascii="Montserrat" w:hAnsi="Montserrat" w:cs="Calibri"/>
          <w:color w:val="auto"/>
          <w:sz w:val="20"/>
          <w:szCs w:val="20"/>
          <w:lang w:eastAsia="en-US"/>
        </w:rPr>
      </w:pPr>
    </w:p>
    <w:p w14:paraId="2152C2CF" w14:textId="77777777" w:rsidR="00146CEA" w:rsidRPr="00412140" w:rsidRDefault="00146CEA" w:rsidP="00146CEA">
      <w:pPr>
        <w:pStyle w:val="Sinespaciado"/>
        <w:numPr>
          <w:ilvl w:val="1"/>
          <w:numId w:val="1"/>
        </w:numPr>
        <w:ind w:left="567" w:hanging="557"/>
        <w:jc w:val="both"/>
        <w:rPr>
          <w:rFonts w:ascii="Montserrat" w:hAnsi="Montserrat"/>
          <w:b/>
          <w:sz w:val="20"/>
          <w:szCs w:val="20"/>
        </w:rPr>
      </w:pPr>
      <w:r w:rsidRPr="00412140">
        <w:rPr>
          <w:rFonts w:ascii="Montserrat" w:hAnsi="Montserrat"/>
          <w:b/>
          <w:sz w:val="20"/>
          <w:szCs w:val="20"/>
        </w:rPr>
        <w:t>PENAS CONVENCIONALES.</w:t>
      </w:r>
    </w:p>
    <w:p w14:paraId="7F0848B3" w14:textId="77777777" w:rsidR="00146CEA" w:rsidRPr="00412140" w:rsidRDefault="00146CEA" w:rsidP="00146CEA">
      <w:pPr>
        <w:pStyle w:val="Default"/>
        <w:jc w:val="both"/>
        <w:rPr>
          <w:rFonts w:ascii="Montserrat" w:hAnsi="Montserrat" w:cs="Calibri"/>
          <w:color w:val="auto"/>
          <w:sz w:val="20"/>
          <w:szCs w:val="20"/>
          <w:lang w:eastAsia="en-US"/>
        </w:rPr>
      </w:pPr>
    </w:p>
    <w:p w14:paraId="7BDA027F" w14:textId="77777777" w:rsidR="00146CEA" w:rsidRPr="00412140" w:rsidRDefault="00146CEA" w:rsidP="00146CEA">
      <w:pPr>
        <w:jc w:val="both"/>
        <w:rPr>
          <w:rFonts w:ascii="Montserrat" w:hAnsi="Montserrat"/>
          <w:sz w:val="20"/>
          <w:szCs w:val="20"/>
        </w:rPr>
      </w:pPr>
      <w:r w:rsidRPr="00412140">
        <w:rPr>
          <w:rFonts w:ascii="Montserrat" w:hAnsi="Montserrat"/>
          <w:sz w:val="20"/>
          <w:szCs w:val="20"/>
        </w:rPr>
        <w:t xml:space="preserve">Con fundamento en lo establecido en los artículos 53 de Ley de Adquisiciones, Arrendamientos y Servicio del Sector Público, 2 fracción III Bis, 95 y 96 del Reglamento de Ley de Adquisiciones, </w:t>
      </w:r>
      <w:r w:rsidRPr="00412140">
        <w:rPr>
          <w:rFonts w:ascii="Montserrat" w:hAnsi="Montserrat"/>
          <w:sz w:val="20"/>
          <w:szCs w:val="20"/>
        </w:rPr>
        <w:lastRenderedPageBreak/>
        <w:t xml:space="preserve">Arrendamientos y Servicio del Sector Público, así como el numeral 5.5.8. de las POBALINES, </w:t>
      </w:r>
      <w:r>
        <w:rPr>
          <w:rFonts w:ascii="Montserrat" w:hAnsi="Montserrat"/>
          <w:sz w:val="20"/>
          <w:szCs w:val="20"/>
        </w:rPr>
        <w:t xml:space="preserve">el </w:t>
      </w:r>
      <w:r w:rsidRPr="00F81A60">
        <w:rPr>
          <w:rFonts w:ascii="Montserrat" w:hAnsi="Montserrat"/>
          <w:b/>
          <w:bCs/>
          <w:sz w:val="20"/>
          <w:szCs w:val="20"/>
        </w:rPr>
        <w:t>ADMINISTRADOR DEL CONTRATO</w:t>
      </w:r>
      <w:r w:rsidRPr="00412140">
        <w:rPr>
          <w:rFonts w:ascii="Montserrat" w:hAnsi="Montserrat"/>
          <w:sz w:val="20"/>
          <w:szCs w:val="20"/>
        </w:rPr>
        <w:t xml:space="preserve">, determinará la aplicación de penas convencionales al </w:t>
      </w:r>
      <w:r w:rsidRPr="00F81A60">
        <w:rPr>
          <w:rFonts w:ascii="Montserrat" w:hAnsi="Montserrat"/>
          <w:b/>
          <w:bCs/>
          <w:sz w:val="20"/>
          <w:szCs w:val="20"/>
        </w:rPr>
        <w:t>PROVEEDOR</w:t>
      </w:r>
      <w:r w:rsidRPr="00412140">
        <w:rPr>
          <w:rFonts w:ascii="Montserrat" w:hAnsi="Montserrat"/>
          <w:sz w:val="20"/>
          <w:szCs w:val="20"/>
        </w:rPr>
        <w:t>, cuando incurra en alguno de los siguientes supuestos:</w:t>
      </w:r>
    </w:p>
    <w:p w14:paraId="759EAB8F" w14:textId="77777777" w:rsidR="00146CEA" w:rsidRPr="00412140" w:rsidRDefault="00146CEA" w:rsidP="00146CEA">
      <w:pPr>
        <w:tabs>
          <w:tab w:val="left" w:pos="0"/>
        </w:tabs>
        <w:jc w:val="both"/>
        <w:rPr>
          <w:rFonts w:ascii="Montserrat" w:eastAsia="Montserrat" w:hAnsi="Montserrat" w:cs="Montserrat"/>
          <w:sz w:val="20"/>
          <w:szCs w:val="20"/>
        </w:rPr>
      </w:pPr>
    </w:p>
    <w:p w14:paraId="63287CAA" w14:textId="77777777" w:rsidR="00146CEA" w:rsidRPr="00CB1A1E" w:rsidRDefault="00146CEA" w:rsidP="00146CEA">
      <w:pPr>
        <w:numPr>
          <w:ilvl w:val="0"/>
          <w:numId w:val="8"/>
        </w:numPr>
        <w:pBdr>
          <w:top w:val="nil"/>
          <w:left w:val="nil"/>
          <w:bottom w:val="nil"/>
          <w:right w:val="nil"/>
          <w:between w:val="nil"/>
        </w:pBdr>
        <w:tabs>
          <w:tab w:val="left" w:pos="0"/>
        </w:tabs>
        <w:jc w:val="both"/>
        <w:rPr>
          <w:rFonts w:ascii="Montserrat" w:eastAsia="Montserrat" w:hAnsi="Montserrat" w:cs="Montserrat"/>
          <w:color w:val="000000"/>
          <w:sz w:val="20"/>
          <w:szCs w:val="20"/>
        </w:rPr>
      </w:pPr>
      <w:r w:rsidRPr="00432A7C">
        <w:rPr>
          <w:rFonts w:ascii="Montserrat" w:eastAsia="Montserrat" w:hAnsi="Montserrat" w:cs="Montserrat"/>
          <w:color w:val="000000"/>
          <w:sz w:val="20"/>
          <w:szCs w:val="20"/>
        </w:rPr>
        <w:t xml:space="preserve">Cuando </w:t>
      </w:r>
      <w:r>
        <w:rPr>
          <w:rFonts w:ascii="Montserrat" w:eastAsia="Montserrat" w:hAnsi="Montserrat" w:cs="Montserrat"/>
          <w:color w:val="000000"/>
          <w:sz w:val="20"/>
          <w:szCs w:val="20"/>
        </w:rPr>
        <w:t xml:space="preserve">no inicie </w:t>
      </w:r>
      <w:r w:rsidRPr="00432A7C">
        <w:rPr>
          <w:rFonts w:ascii="Montserrat" w:eastAsia="Montserrat" w:hAnsi="Montserrat" w:cs="Montserrat"/>
          <w:color w:val="000000"/>
          <w:sz w:val="20"/>
          <w:szCs w:val="20"/>
        </w:rPr>
        <w:t xml:space="preserve">la prestación del </w:t>
      </w:r>
      <w:r w:rsidRPr="00432A7C">
        <w:rPr>
          <w:rFonts w:ascii="Montserrat" w:eastAsia="Montserrat" w:hAnsi="Montserrat" w:cs="Montserrat"/>
          <w:b/>
          <w:bCs/>
          <w:color w:val="000000"/>
          <w:sz w:val="20"/>
          <w:szCs w:val="20"/>
        </w:rPr>
        <w:t>SERVICIO</w:t>
      </w:r>
      <w:r w:rsidRPr="00432A7C">
        <w:rPr>
          <w:rFonts w:ascii="Montserrat" w:eastAsia="Montserrat" w:hAnsi="Montserrat" w:cs="Montserrat"/>
          <w:color w:val="000000"/>
          <w:sz w:val="20"/>
          <w:szCs w:val="20"/>
        </w:rPr>
        <w:t xml:space="preserve">, </w:t>
      </w:r>
      <w:r>
        <w:rPr>
          <w:rFonts w:ascii="Montserrat" w:eastAsia="Montserrat" w:hAnsi="Montserrat" w:cs="Montserrat"/>
          <w:color w:val="000000"/>
          <w:sz w:val="20"/>
          <w:szCs w:val="20"/>
        </w:rPr>
        <w:t>conforme a</w:t>
      </w:r>
      <w:r w:rsidRPr="00432A7C">
        <w:rPr>
          <w:rFonts w:ascii="Montserrat" w:eastAsia="Montserrat" w:hAnsi="Montserrat" w:cs="Montserrat"/>
          <w:color w:val="000000"/>
          <w:sz w:val="20"/>
          <w:szCs w:val="20"/>
        </w:rPr>
        <w:t xml:space="preserve"> los plazos establecidos en el </w:t>
      </w:r>
      <w:r>
        <w:rPr>
          <w:rFonts w:ascii="Montserrat" w:eastAsia="Montserrat" w:hAnsi="Montserrat" w:cs="Montserrat"/>
          <w:color w:val="000000"/>
          <w:sz w:val="20"/>
          <w:szCs w:val="20"/>
        </w:rPr>
        <w:t xml:space="preserve">numeral 3.2 SOLICITUD Y ACEPTACIÓN DE SERVICIOS del </w:t>
      </w:r>
      <w:r w:rsidRPr="00432A7C">
        <w:rPr>
          <w:rFonts w:ascii="Montserrat" w:eastAsia="Montserrat" w:hAnsi="Montserrat" w:cs="Montserrat"/>
          <w:color w:val="000000"/>
          <w:sz w:val="20"/>
          <w:szCs w:val="20"/>
        </w:rPr>
        <w:t xml:space="preserve">presente Anexo Técnico, se le aplicará una pena convencional del </w:t>
      </w:r>
      <w:r>
        <w:rPr>
          <w:rFonts w:ascii="Montserrat" w:eastAsia="Montserrat" w:hAnsi="Montserrat" w:cs="Montserrat"/>
          <w:b/>
          <w:color w:val="000000"/>
          <w:sz w:val="20"/>
          <w:szCs w:val="20"/>
        </w:rPr>
        <w:t>1.0</w:t>
      </w:r>
      <w:r w:rsidRPr="00432A7C">
        <w:rPr>
          <w:rFonts w:ascii="Montserrat" w:eastAsia="Montserrat" w:hAnsi="Montserrat" w:cs="Montserrat"/>
          <w:b/>
          <w:color w:val="000000"/>
          <w:sz w:val="20"/>
          <w:szCs w:val="20"/>
        </w:rPr>
        <w:t>%</w:t>
      </w:r>
      <w:r w:rsidRPr="00432A7C">
        <w:rPr>
          <w:rFonts w:ascii="Montserrat" w:eastAsia="Montserrat" w:hAnsi="Montserrat" w:cs="Montserrat"/>
          <w:color w:val="000000"/>
          <w:sz w:val="20"/>
          <w:szCs w:val="20"/>
        </w:rPr>
        <w:t xml:space="preserve"> (</w:t>
      </w:r>
      <w:r>
        <w:rPr>
          <w:rFonts w:ascii="Montserrat" w:eastAsia="Montserrat" w:hAnsi="Montserrat" w:cs="Montserrat"/>
          <w:color w:val="000000"/>
          <w:sz w:val="20"/>
          <w:szCs w:val="20"/>
        </w:rPr>
        <w:t xml:space="preserve">uno punto cero </w:t>
      </w:r>
      <w:r w:rsidRPr="00432A7C">
        <w:rPr>
          <w:rFonts w:ascii="Montserrat" w:eastAsia="Montserrat" w:hAnsi="Montserrat" w:cs="Montserrat"/>
          <w:color w:val="000000"/>
          <w:sz w:val="20"/>
          <w:szCs w:val="20"/>
        </w:rPr>
        <w:t xml:space="preserve">por ciento) por cada </w:t>
      </w:r>
      <w:r>
        <w:rPr>
          <w:rFonts w:ascii="Montserrat" w:eastAsia="Montserrat" w:hAnsi="Montserrat" w:cs="Montserrat"/>
          <w:color w:val="000000"/>
          <w:sz w:val="20"/>
          <w:szCs w:val="20"/>
        </w:rPr>
        <w:t xml:space="preserve">día natural </w:t>
      </w:r>
      <w:r w:rsidRPr="00432A7C">
        <w:rPr>
          <w:rFonts w:ascii="Montserrat" w:eastAsia="Montserrat" w:hAnsi="Montserrat" w:cs="Montserrat"/>
          <w:color w:val="000000"/>
          <w:sz w:val="20"/>
          <w:szCs w:val="20"/>
        </w:rPr>
        <w:t>de atraso hasta que materialmente cumpla con su obligación, la cual se calculará sobre el importe del CFDI presentado para pago correspondiente a la partida en la que se haya presentado el atraso.</w:t>
      </w:r>
    </w:p>
    <w:p w14:paraId="23437F5E" w14:textId="77777777" w:rsidR="00146CEA" w:rsidRDefault="00146CEA" w:rsidP="00146CEA">
      <w:pPr>
        <w:pBdr>
          <w:top w:val="nil"/>
          <w:left w:val="nil"/>
          <w:bottom w:val="nil"/>
          <w:right w:val="nil"/>
          <w:between w:val="nil"/>
        </w:pBdr>
        <w:tabs>
          <w:tab w:val="left" w:pos="0"/>
        </w:tabs>
        <w:ind w:left="360"/>
        <w:jc w:val="both"/>
        <w:rPr>
          <w:rFonts w:ascii="Montserrat" w:eastAsia="Montserrat" w:hAnsi="Montserrat" w:cs="Montserrat"/>
          <w:color w:val="000000"/>
          <w:sz w:val="20"/>
          <w:szCs w:val="20"/>
        </w:rPr>
      </w:pPr>
    </w:p>
    <w:p w14:paraId="6F7A0B6B" w14:textId="4A74C8A7" w:rsidR="00146CEA" w:rsidRPr="00432A7C" w:rsidRDefault="00146CEA" w:rsidP="00146CEA">
      <w:pPr>
        <w:numPr>
          <w:ilvl w:val="0"/>
          <w:numId w:val="8"/>
        </w:numPr>
        <w:pBdr>
          <w:top w:val="nil"/>
          <w:left w:val="nil"/>
          <w:bottom w:val="nil"/>
          <w:right w:val="nil"/>
          <w:between w:val="nil"/>
        </w:pBdr>
        <w:tabs>
          <w:tab w:val="left" w:pos="0"/>
        </w:tabs>
        <w:jc w:val="both"/>
        <w:rPr>
          <w:rFonts w:ascii="Montserrat" w:eastAsia="Montserrat" w:hAnsi="Montserrat" w:cs="Montserrat"/>
          <w:color w:val="000000"/>
          <w:sz w:val="20"/>
          <w:szCs w:val="20"/>
        </w:rPr>
      </w:pPr>
      <w:r w:rsidRPr="00432A7C">
        <w:rPr>
          <w:rFonts w:ascii="Montserrat" w:eastAsia="Montserrat" w:hAnsi="Montserrat" w:cs="Montserrat"/>
          <w:color w:val="000000"/>
          <w:sz w:val="20"/>
          <w:szCs w:val="20"/>
        </w:rPr>
        <w:t xml:space="preserve">Cuando </w:t>
      </w:r>
      <w:r>
        <w:rPr>
          <w:rFonts w:ascii="Montserrat" w:eastAsia="Montserrat" w:hAnsi="Montserrat" w:cs="Montserrat"/>
          <w:color w:val="000000"/>
          <w:sz w:val="20"/>
          <w:szCs w:val="20"/>
        </w:rPr>
        <w:t xml:space="preserve">no confirme </w:t>
      </w:r>
      <w:r w:rsidRPr="00432A7C">
        <w:rPr>
          <w:rFonts w:ascii="Montserrat" w:eastAsia="Montserrat" w:hAnsi="Montserrat" w:cs="Montserrat"/>
          <w:color w:val="000000"/>
          <w:sz w:val="20"/>
          <w:szCs w:val="20"/>
        </w:rPr>
        <w:t xml:space="preserve">la prestación del </w:t>
      </w:r>
      <w:r w:rsidRPr="00432A7C">
        <w:rPr>
          <w:rFonts w:ascii="Montserrat" w:eastAsia="Montserrat" w:hAnsi="Montserrat" w:cs="Montserrat"/>
          <w:b/>
          <w:bCs/>
          <w:color w:val="000000"/>
          <w:sz w:val="20"/>
          <w:szCs w:val="20"/>
        </w:rPr>
        <w:t>SERVICIO</w:t>
      </w:r>
      <w:r w:rsidRPr="00432A7C">
        <w:rPr>
          <w:rFonts w:ascii="Montserrat" w:eastAsia="Montserrat" w:hAnsi="Montserrat" w:cs="Montserrat"/>
          <w:color w:val="000000"/>
          <w:sz w:val="20"/>
          <w:szCs w:val="20"/>
        </w:rPr>
        <w:t xml:space="preserve">, </w:t>
      </w:r>
      <w:r>
        <w:rPr>
          <w:rFonts w:ascii="Montserrat" w:eastAsia="Montserrat" w:hAnsi="Montserrat" w:cs="Montserrat"/>
          <w:color w:val="000000"/>
          <w:sz w:val="20"/>
          <w:szCs w:val="20"/>
        </w:rPr>
        <w:t>conforme a</w:t>
      </w:r>
      <w:r w:rsidRPr="00432A7C">
        <w:rPr>
          <w:rFonts w:ascii="Montserrat" w:eastAsia="Montserrat" w:hAnsi="Montserrat" w:cs="Montserrat"/>
          <w:color w:val="000000"/>
          <w:sz w:val="20"/>
          <w:szCs w:val="20"/>
        </w:rPr>
        <w:t xml:space="preserve"> los plazos establecidos en el </w:t>
      </w:r>
      <w:r>
        <w:rPr>
          <w:rFonts w:ascii="Montserrat" w:eastAsia="Montserrat" w:hAnsi="Montserrat" w:cs="Montserrat"/>
          <w:color w:val="000000"/>
          <w:sz w:val="20"/>
          <w:szCs w:val="20"/>
        </w:rPr>
        <w:t xml:space="preserve">numeral 3.2 SOLICITUD Y ACEPTACIÓN DE SERVICIOS del </w:t>
      </w:r>
      <w:r w:rsidRPr="00432A7C">
        <w:rPr>
          <w:rFonts w:ascii="Montserrat" w:eastAsia="Montserrat" w:hAnsi="Montserrat" w:cs="Montserrat"/>
          <w:color w:val="000000"/>
          <w:sz w:val="20"/>
          <w:szCs w:val="20"/>
        </w:rPr>
        <w:t xml:space="preserve">presente Anexo Técnico, se le aplicará una pena convencional del </w:t>
      </w:r>
      <w:r>
        <w:rPr>
          <w:rFonts w:ascii="Montserrat" w:eastAsia="Montserrat" w:hAnsi="Montserrat" w:cs="Montserrat"/>
          <w:b/>
          <w:color w:val="000000"/>
          <w:sz w:val="20"/>
          <w:szCs w:val="20"/>
        </w:rPr>
        <w:t>0.</w:t>
      </w:r>
      <w:r w:rsidR="00D47F46">
        <w:rPr>
          <w:rFonts w:ascii="Montserrat" w:eastAsia="Montserrat" w:hAnsi="Montserrat" w:cs="Montserrat"/>
          <w:b/>
          <w:color w:val="000000"/>
          <w:sz w:val="20"/>
          <w:szCs w:val="20"/>
        </w:rPr>
        <w:t>5</w:t>
      </w:r>
      <w:r w:rsidRPr="00432A7C">
        <w:rPr>
          <w:rFonts w:ascii="Montserrat" w:eastAsia="Montserrat" w:hAnsi="Montserrat" w:cs="Montserrat"/>
          <w:b/>
          <w:color w:val="000000"/>
          <w:sz w:val="20"/>
          <w:szCs w:val="20"/>
        </w:rPr>
        <w:t>%</w:t>
      </w:r>
      <w:r w:rsidRPr="00432A7C">
        <w:rPr>
          <w:rFonts w:ascii="Montserrat" w:eastAsia="Montserrat" w:hAnsi="Montserrat" w:cs="Montserrat"/>
          <w:color w:val="000000"/>
          <w:sz w:val="20"/>
          <w:szCs w:val="20"/>
        </w:rPr>
        <w:t xml:space="preserve"> (</w:t>
      </w:r>
      <w:r>
        <w:rPr>
          <w:rFonts w:ascii="Montserrat" w:eastAsia="Montserrat" w:hAnsi="Montserrat" w:cs="Montserrat"/>
          <w:color w:val="000000"/>
          <w:sz w:val="20"/>
          <w:szCs w:val="20"/>
        </w:rPr>
        <w:t xml:space="preserve">cero punto </w:t>
      </w:r>
      <w:r w:rsidR="00D47F46">
        <w:rPr>
          <w:rFonts w:ascii="Montserrat" w:eastAsia="Montserrat" w:hAnsi="Montserrat" w:cs="Montserrat"/>
          <w:color w:val="000000"/>
          <w:sz w:val="20"/>
          <w:szCs w:val="20"/>
        </w:rPr>
        <w:t xml:space="preserve">cinco </w:t>
      </w:r>
      <w:r w:rsidRPr="00432A7C">
        <w:rPr>
          <w:rFonts w:ascii="Montserrat" w:eastAsia="Montserrat" w:hAnsi="Montserrat" w:cs="Montserrat"/>
          <w:color w:val="000000"/>
          <w:sz w:val="20"/>
          <w:szCs w:val="20"/>
        </w:rPr>
        <w:t xml:space="preserve">por ciento) por cada </w:t>
      </w:r>
      <w:r>
        <w:rPr>
          <w:rFonts w:ascii="Montserrat" w:eastAsia="Montserrat" w:hAnsi="Montserrat" w:cs="Montserrat"/>
          <w:color w:val="000000"/>
          <w:sz w:val="20"/>
          <w:szCs w:val="20"/>
        </w:rPr>
        <w:t xml:space="preserve">hora natural </w:t>
      </w:r>
      <w:r w:rsidRPr="00432A7C">
        <w:rPr>
          <w:rFonts w:ascii="Montserrat" w:eastAsia="Montserrat" w:hAnsi="Montserrat" w:cs="Montserrat"/>
          <w:color w:val="000000"/>
          <w:sz w:val="20"/>
          <w:szCs w:val="20"/>
        </w:rPr>
        <w:t xml:space="preserve">de atraso hasta que materialmente cumpla con su obligación, la cual se calculará sobre el </w:t>
      </w:r>
      <w:r>
        <w:rPr>
          <w:rFonts w:ascii="Montserrat" w:eastAsia="Montserrat" w:hAnsi="Montserrat" w:cs="Montserrat"/>
          <w:color w:val="000000"/>
          <w:sz w:val="20"/>
          <w:szCs w:val="20"/>
        </w:rPr>
        <w:t>precio unitario</w:t>
      </w:r>
      <w:r w:rsidRPr="00432A7C">
        <w:rPr>
          <w:rFonts w:ascii="Montserrat" w:eastAsia="Montserrat" w:hAnsi="Montserrat" w:cs="Montserrat"/>
          <w:color w:val="000000"/>
          <w:sz w:val="20"/>
          <w:szCs w:val="20"/>
        </w:rPr>
        <w:t xml:space="preserve"> del </w:t>
      </w:r>
      <w:r>
        <w:rPr>
          <w:rFonts w:ascii="Montserrat" w:eastAsia="Montserrat" w:hAnsi="Montserrat" w:cs="Montserrat"/>
          <w:color w:val="000000"/>
          <w:sz w:val="20"/>
          <w:szCs w:val="20"/>
        </w:rPr>
        <w:t>servicio</w:t>
      </w:r>
      <w:r w:rsidRPr="00432A7C">
        <w:rPr>
          <w:rFonts w:ascii="Montserrat" w:eastAsia="Montserrat" w:hAnsi="Montserrat" w:cs="Montserrat"/>
          <w:color w:val="000000"/>
          <w:sz w:val="20"/>
          <w:szCs w:val="20"/>
        </w:rPr>
        <w:t xml:space="preserve"> que se haya presentado el atraso.</w:t>
      </w:r>
    </w:p>
    <w:p w14:paraId="3814F2A5" w14:textId="77777777" w:rsidR="00146CEA" w:rsidRPr="00432A7C" w:rsidRDefault="00146CEA" w:rsidP="00146CEA">
      <w:pPr>
        <w:pBdr>
          <w:top w:val="nil"/>
          <w:left w:val="nil"/>
          <w:bottom w:val="nil"/>
          <w:right w:val="nil"/>
          <w:between w:val="nil"/>
        </w:pBdr>
        <w:tabs>
          <w:tab w:val="left" w:pos="0"/>
        </w:tabs>
        <w:ind w:left="720"/>
        <w:jc w:val="both"/>
        <w:rPr>
          <w:rFonts w:ascii="Montserrat" w:eastAsia="Montserrat" w:hAnsi="Montserrat" w:cs="Montserrat"/>
          <w:color w:val="000000"/>
          <w:sz w:val="20"/>
          <w:szCs w:val="20"/>
        </w:rPr>
      </w:pPr>
    </w:p>
    <w:p w14:paraId="16AD77A4" w14:textId="2241A54C" w:rsidR="00146CEA" w:rsidRPr="0095094D" w:rsidRDefault="00146CEA" w:rsidP="00332495">
      <w:pPr>
        <w:pStyle w:val="Prrafodelista"/>
        <w:numPr>
          <w:ilvl w:val="0"/>
          <w:numId w:val="8"/>
        </w:numPr>
        <w:spacing w:after="0"/>
        <w:jc w:val="both"/>
        <w:rPr>
          <w:rFonts w:ascii="Montserrat" w:eastAsia="Cambria" w:hAnsi="Montserrat" w:cs="Cambria"/>
          <w:sz w:val="20"/>
          <w:szCs w:val="20"/>
          <w:lang w:val="es-ES_tradnl" w:eastAsia="es-MX"/>
        </w:rPr>
      </w:pPr>
      <w:r w:rsidRPr="0095094D">
        <w:rPr>
          <w:rFonts w:ascii="Montserrat" w:eastAsia="Montserrat" w:hAnsi="Montserrat" w:cs="Montserrat"/>
          <w:color w:val="000000"/>
          <w:sz w:val="20"/>
          <w:szCs w:val="20"/>
        </w:rPr>
        <w:t xml:space="preserve">Cuando no presente el </w:t>
      </w:r>
      <w:r w:rsidRPr="0095094D">
        <w:rPr>
          <w:rFonts w:ascii="Montserrat" w:eastAsia="Montserrat" w:hAnsi="Montserrat" w:cs="Montserrat"/>
          <w:b/>
          <w:bCs/>
          <w:color w:val="000000"/>
          <w:sz w:val="20"/>
          <w:szCs w:val="20"/>
        </w:rPr>
        <w:t xml:space="preserve">REPORTE DE SERVICIOS POR PARTIDA </w:t>
      </w:r>
      <w:r w:rsidRPr="0095094D">
        <w:rPr>
          <w:rFonts w:ascii="Montserrat" w:hAnsi="Montserrat"/>
          <w:sz w:val="20"/>
          <w:szCs w:val="20"/>
        </w:rPr>
        <w:t xml:space="preserve">en los términos y plazos establecidos en el </w:t>
      </w:r>
      <w:r>
        <w:rPr>
          <w:rFonts w:ascii="Montserrat" w:hAnsi="Montserrat"/>
          <w:sz w:val="20"/>
          <w:szCs w:val="20"/>
        </w:rPr>
        <w:t xml:space="preserve">numeral 3.3 </w:t>
      </w:r>
      <w:r w:rsidRPr="0095094D">
        <w:rPr>
          <w:rFonts w:ascii="Montserrat" w:eastAsia="Cambria" w:hAnsi="Montserrat" w:cs="Cambria"/>
          <w:sz w:val="20"/>
          <w:szCs w:val="20"/>
          <w:lang w:val="es-ES_tradnl" w:eastAsia="es-MX"/>
        </w:rPr>
        <w:t>COMPROBACIÓN Y VALIDACIÓN DE LOS SERVICIOS</w:t>
      </w:r>
      <w:r w:rsidRPr="0095094D">
        <w:rPr>
          <w:rFonts w:ascii="Montserrat" w:eastAsia="Montserrat" w:hAnsi="Montserrat" w:cs="Montserrat"/>
          <w:color w:val="000000"/>
          <w:sz w:val="20"/>
          <w:szCs w:val="20"/>
        </w:rPr>
        <w:t xml:space="preserve">, se le aplicará una pena convencional del </w:t>
      </w:r>
      <w:r w:rsidRPr="0095094D">
        <w:rPr>
          <w:rFonts w:ascii="Montserrat" w:eastAsia="Montserrat" w:hAnsi="Montserrat" w:cs="Montserrat"/>
          <w:b/>
          <w:bCs/>
          <w:color w:val="000000"/>
          <w:sz w:val="20"/>
          <w:szCs w:val="20"/>
        </w:rPr>
        <w:t>0.</w:t>
      </w:r>
      <w:r w:rsidR="009D2477">
        <w:rPr>
          <w:rFonts w:ascii="Montserrat" w:eastAsia="Montserrat" w:hAnsi="Montserrat" w:cs="Montserrat"/>
          <w:b/>
          <w:bCs/>
          <w:color w:val="000000"/>
          <w:sz w:val="20"/>
          <w:szCs w:val="20"/>
        </w:rPr>
        <w:t>2</w:t>
      </w:r>
      <w:r w:rsidRPr="0095094D">
        <w:rPr>
          <w:rFonts w:ascii="Montserrat" w:eastAsia="Montserrat" w:hAnsi="Montserrat" w:cs="Montserrat"/>
          <w:b/>
          <w:color w:val="000000"/>
          <w:sz w:val="20"/>
          <w:szCs w:val="20"/>
        </w:rPr>
        <w:t>%</w:t>
      </w:r>
      <w:r w:rsidRPr="0095094D">
        <w:rPr>
          <w:rFonts w:ascii="Montserrat" w:eastAsia="Montserrat" w:hAnsi="Montserrat" w:cs="Montserrat"/>
          <w:color w:val="000000"/>
          <w:sz w:val="20"/>
          <w:szCs w:val="20"/>
        </w:rPr>
        <w:t xml:space="preserve"> (cero punto </w:t>
      </w:r>
      <w:r w:rsidR="00E2453B">
        <w:rPr>
          <w:rFonts w:ascii="Montserrat" w:eastAsia="Montserrat" w:hAnsi="Montserrat" w:cs="Montserrat"/>
          <w:color w:val="000000"/>
          <w:sz w:val="20"/>
          <w:szCs w:val="20"/>
        </w:rPr>
        <w:t>dos</w:t>
      </w:r>
      <w:r w:rsidRPr="0095094D">
        <w:rPr>
          <w:rFonts w:ascii="Montserrat" w:eastAsia="Montserrat" w:hAnsi="Montserrat" w:cs="Montserrat"/>
          <w:color w:val="000000"/>
          <w:sz w:val="20"/>
          <w:szCs w:val="20"/>
        </w:rPr>
        <w:t xml:space="preserve"> por ciento) por cada día natural de atraso hasta que materialmente cumpla con su obligación, la cual se calculará sobre el importe del CFDI presentado para pago correspondiente a la partida en la que se haya presentado el atraso. </w:t>
      </w:r>
    </w:p>
    <w:p w14:paraId="17D37DF0" w14:textId="77777777" w:rsidR="00146CEA" w:rsidRDefault="00146CEA" w:rsidP="00146CEA">
      <w:pPr>
        <w:pBdr>
          <w:top w:val="nil"/>
          <w:left w:val="nil"/>
          <w:bottom w:val="nil"/>
          <w:right w:val="nil"/>
          <w:between w:val="nil"/>
        </w:pBdr>
        <w:tabs>
          <w:tab w:val="left" w:pos="0"/>
        </w:tabs>
        <w:jc w:val="both"/>
        <w:rPr>
          <w:rFonts w:ascii="Montserrat" w:eastAsia="Montserrat" w:hAnsi="Montserrat" w:cs="Montserrat"/>
          <w:color w:val="000000"/>
          <w:sz w:val="20"/>
          <w:szCs w:val="20"/>
        </w:rPr>
      </w:pPr>
    </w:p>
    <w:p w14:paraId="27930BDF" w14:textId="77777777" w:rsidR="00146CEA" w:rsidRPr="00412140" w:rsidRDefault="00146CEA" w:rsidP="00146CEA">
      <w:pPr>
        <w:jc w:val="both"/>
        <w:rPr>
          <w:rFonts w:ascii="Montserrat" w:hAnsi="Montserrat"/>
          <w:sz w:val="20"/>
          <w:szCs w:val="20"/>
        </w:rPr>
      </w:pPr>
      <w:r w:rsidRPr="00412140">
        <w:rPr>
          <w:rFonts w:ascii="Montserrat" w:hAnsi="Montserrat"/>
          <w:sz w:val="20"/>
          <w:szCs w:val="20"/>
        </w:rPr>
        <w:t xml:space="preserve">Una vez que el </w:t>
      </w:r>
      <w:r w:rsidRPr="00F81A60">
        <w:rPr>
          <w:rFonts w:ascii="Montserrat" w:hAnsi="Montserrat"/>
          <w:b/>
          <w:bCs/>
          <w:sz w:val="20"/>
          <w:szCs w:val="20"/>
        </w:rPr>
        <w:t>PROVEEDOR</w:t>
      </w:r>
      <w:r w:rsidRPr="00412140">
        <w:rPr>
          <w:rFonts w:ascii="Montserrat" w:hAnsi="Montserrat"/>
          <w:sz w:val="20"/>
          <w:szCs w:val="20"/>
        </w:rPr>
        <w:t xml:space="preserve"> actualice cualquiera de los supuestos descritos con anterioridad, </w:t>
      </w:r>
      <w:r w:rsidRPr="00F81A60">
        <w:rPr>
          <w:rFonts w:ascii="Montserrat" w:hAnsi="Montserrat"/>
          <w:b/>
          <w:bCs/>
          <w:sz w:val="20"/>
          <w:szCs w:val="20"/>
        </w:rPr>
        <w:t>IMSS-Bienestar</w:t>
      </w:r>
      <w:r w:rsidRPr="00412140">
        <w:rPr>
          <w:rFonts w:ascii="Montserrat" w:hAnsi="Montserrat"/>
          <w:sz w:val="20"/>
          <w:szCs w:val="20"/>
        </w:rPr>
        <w:t xml:space="preserve"> a través d</w:t>
      </w:r>
      <w:r>
        <w:rPr>
          <w:rFonts w:ascii="Montserrat" w:hAnsi="Montserrat"/>
          <w:sz w:val="20"/>
          <w:szCs w:val="20"/>
        </w:rPr>
        <w:t xml:space="preserve">el </w:t>
      </w:r>
      <w:r w:rsidRPr="00F81A60">
        <w:rPr>
          <w:rFonts w:ascii="Montserrat" w:hAnsi="Montserrat"/>
          <w:b/>
          <w:bCs/>
          <w:sz w:val="20"/>
          <w:szCs w:val="20"/>
        </w:rPr>
        <w:t>ADMINISTRADOR DEL CONTRATO</w:t>
      </w:r>
      <w:r w:rsidRPr="00412140">
        <w:rPr>
          <w:rFonts w:ascii="Montserrat" w:hAnsi="Montserrat"/>
          <w:sz w:val="20"/>
          <w:szCs w:val="20"/>
        </w:rPr>
        <w:t xml:space="preserve"> notificará por escrito al </w:t>
      </w:r>
      <w:r w:rsidRPr="00F81A60">
        <w:rPr>
          <w:rFonts w:ascii="Montserrat" w:hAnsi="Montserrat"/>
          <w:b/>
          <w:bCs/>
          <w:sz w:val="20"/>
          <w:szCs w:val="20"/>
        </w:rPr>
        <w:t>PROVEEDOR</w:t>
      </w:r>
      <w:r w:rsidRPr="00412140">
        <w:rPr>
          <w:rFonts w:ascii="Montserrat" w:hAnsi="Montserrat"/>
          <w:sz w:val="20"/>
          <w:szCs w:val="20"/>
        </w:rPr>
        <w:t xml:space="preserve"> a más tardar 2 (dos) días hábiles siguientes a aquel en que se determinen los atrasos y el monto de la penalización.</w:t>
      </w:r>
    </w:p>
    <w:p w14:paraId="4F3B3FE1" w14:textId="77777777" w:rsidR="00146CEA" w:rsidRPr="00412140" w:rsidRDefault="00146CEA" w:rsidP="00146CEA">
      <w:pPr>
        <w:jc w:val="both"/>
        <w:rPr>
          <w:rFonts w:ascii="Montserrat" w:hAnsi="Montserrat"/>
          <w:sz w:val="20"/>
          <w:szCs w:val="20"/>
        </w:rPr>
      </w:pPr>
    </w:p>
    <w:p w14:paraId="2F0E7AB9" w14:textId="77777777" w:rsidR="00146CEA" w:rsidRPr="00412140" w:rsidRDefault="00146CEA" w:rsidP="00146CEA">
      <w:pPr>
        <w:jc w:val="both"/>
        <w:rPr>
          <w:rFonts w:ascii="Montserrat" w:hAnsi="Montserrat"/>
          <w:sz w:val="20"/>
          <w:szCs w:val="20"/>
        </w:rPr>
      </w:pPr>
      <w:r w:rsidRPr="00412140">
        <w:rPr>
          <w:rFonts w:ascii="Montserrat" w:hAnsi="Montserrat"/>
          <w:sz w:val="20"/>
          <w:szCs w:val="20"/>
        </w:rPr>
        <w:t xml:space="preserve">El monto total de las penas convencionales no podrá rebasar en su conjunto el monto de la garantía otorgada </w:t>
      </w:r>
      <w:r>
        <w:rPr>
          <w:rFonts w:ascii="Montserrat" w:hAnsi="Montserrat"/>
          <w:sz w:val="20"/>
          <w:szCs w:val="20"/>
        </w:rPr>
        <w:t>por el</w:t>
      </w:r>
      <w:r w:rsidRPr="00412140">
        <w:rPr>
          <w:rFonts w:ascii="Montserrat" w:hAnsi="Montserrat"/>
          <w:sz w:val="20"/>
          <w:szCs w:val="20"/>
        </w:rPr>
        <w:t xml:space="preserve"> </w:t>
      </w:r>
      <w:r w:rsidRPr="00F81A60">
        <w:rPr>
          <w:rFonts w:ascii="Montserrat" w:hAnsi="Montserrat"/>
          <w:b/>
          <w:bCs/>
          <w:sz w:val="20"/>
          <w:szCs w:val="20"/>
        </w:rPr>
        <w:t>PROVEEDOR</w:t>
      </w:r>
      <w:r w:rsidRPr="00412140">
        <w:rPr>
          <w:rFonts w:ascii="Montserrat" w:hAnsi="Montserrat"/>
          <w:sz w:val="20"/>
          <w:szCs w:val="20"/>
        </w:rPr>
        <w:t xml:space="preserve">. </w:t>
      </w:r>
    </w:p>
    <w:p w14:paraId="5986D8D5" w14:textId="77777777" w:rsidR="00146CEA" w:rsidRPr="00412140" w:rsidRDefault="00146CEA" w:rsidP="00146CEA">
      <w:pPr>
        <w:jc w:val="both"/>
        <w:rPr>
          <w:rFonts w:ascii="Montserrat" w:hAnsi="Montserrat"/>
          <w:sz w:val="20"/>
          <w:szCs w:val="20"/>
        </w:rPr>
      </w:pPr>
    </w:p>
    <w:p w14:paraId="2539441D" w14:textId="77777777" w:rsidR="00146CEA" w:rsidRPr="00412140" w:rsidRDefault="00146CEA" w:rsidP="00146CEA">
      <w:pPr>
        <w:jc w:val="both"/>
        <w:rPr>
          <w:rFonts w:ascii="Montserrat" w:hAnsi="Montserrat"/>
          <w:sz w:val="20"/>
          <w:szCs w:val="20"/>
        </w:rPr>
      </w:pPr>
      <w:r w:rsidRPr="00412140">
        <w:rPr>
          <w:rFonts w:ascii="Montserrat" w:hAnsi="Montserrat"/>
          <w:sz w:val="20"/>
          <w:szCs w:val="20"/>
        </w:rPr>
        <w:t xml:space="preserve">El </w:t>
      </w:r>
      <w:r w:rsidRPr="00F81A60">
        <w:rPr>
          <w:rFonts w:ascii="Montserrat" w:hAnsi="Montserrat"/>
          <w:b/>
          <w:bCs/>
          <w:sz w:val="20"/>
          <w:szCs w:val="20"/>
        </w:rPr>
        <w:t>PROVEEDOR</w:t>
      </w:r>
      <w:r w:rsidRPr="00412140">
        <w:rPr>
          <w:rFonts w:ascii="Montserrat" w:hAnsi="Montserrat"/>
          <w:sz w:val="20"/>
          <w:szCs w:val="20"/>
        </w:rPr>
        <w:t xml:space="preserve"> cubrirá a </w:t>
      </w:r>
      <w:r w:rsidRPr="00F81A60">
        <w:rPr>
          <w:rFonts w:ascii="Montserrat" w:hAnsi="Montserrat"/>
          <w:b/>
          <w:bCs/>
          <w:sz w:val="20"/>
          <w:szCs w:val="20"/>
        </w:rPr>
        <w:t>IMSS-Bienestar</w:t>
      </w:r>
      <w:r w:rsidRPr="00412140">
        <w:rPr>
          <w:rFonts w:ascii="Montserrat" w:hAnsi="Montserrat"/>
          <w:sz w:val="20"/>
          <w:szCs w:val="20"/>
        </w:rPr>
        <w:t xml:space="preserve">, la pena convencional, mediante entero a la Tesorería de la Federación, en cualquiera de las instituciones bancarias y queda obligado a remitir al siguiente día hábil de realizado el entero de referencia un ejemplar de dicho comprobante, al </w:t>
      </w:r>
      <w:r w:rsidRPr="00F81A60">
        <w:rPr>
          <w:rFonts w:ascii="Montserrat" w:hAnsi="Montserrat"/>
          <w:b/>
          <w:bCs/>
          <w:sz w:val="20"/>
          <w:szCs w:val="20"/>
        </w:rPr>
        <w:t>ADMINISTRADOR DEL CONTRATO</w:t>
      </w:r>
      <w:r w:rsidRPr="00412140">
        <w:rPr>
          <w:rFonts w:ascii="Montserrat" w:hAnsi="Montserrat"/>
          <w:sz w:val="20"/>
          <w:szCs w:val="20"/>
        </w:rPr>
        <w:t xml:space="preserve"> o bien otra forma de cubrir la pena convencional podrá ser mediante nota de crédito.</w:t>
      </w:r>
    </w:p>
    <w:p w14:paraId="20F6D31F" w14:textId="77777777" w:rsidR="00146CEA" w:rsidRPr="00412140" w:rsidRDefault="00146CEA" w:rsidP="00146CEA">
      <w:pPr>
        <w:jc w:val="both"/>
        <w:rPr>
          <w:rFonts w:ascii="Montserrat" w:hAnsi="Montserrat"/>
          <w:sz w:val="20"/>
          <w:szCs w:val="20"/>
        </w:rPr>
      </w:pPr>
    </w:p>
    <w:p w14:paraId="380E03C9" w14:textId="77777777" w:rsidR="00146CEA" w:rsidRPr="00412140" w:rsidRDefault="00146CEA" w:rsidP="00146CEA">
      <w:pPr>
        <w:jc w:val="both"/>
        <w:rPr>
          <w:rFonts w:ascii="Montserrat" w:hAnsi="Montserrat"/>
          <w:sz w:val="20"/>
          <w:szCs w:val="20"/>
        </w:rPr>
      </w:pPr>
      <w:r w:rsidRPr="00412140">
        <w:rPr>
          <w:rFonts w:ascii="Montserrat" w:hAnsi="Montserrat"/>
          <w:sz w:val="20"/>
          <w:szCs w:val="20"/>
        </w:rPr>
        <w:t>En ningún caso las penas convencionales podrán negociarse en especie.</w:t>
      </w:r>
    </w:p>
    <w:p w14:paraId="0CB4005A" w14:textId="77777777" w:rsidR="00146CEA" w:rsidRDefault="00146CEA" w:rsidP="00146CEA">
      <w:pPr>
        <w:jc w:val="both"/>
        <w:rPr>
          <w:rFonts w:ascii="Montserrat" w:hAnsi="Montserrat"/>
          <w:sz w:val="20"/>
          <w:szCs w:val="20"/>
        </w:rPr>
      </w:pPr>
    </w:p>
    <w:p w14:paraId="4EC46466" w14:textId="77777777" w:rsidR="00B33856" w:rsidRPr="00412140" w:rsidRDefault="00B33856" w:rsidP="00146CEA">
      <w:pPr>
        <w:jc w:val="both"/>
        <w:rPr>
          <w:rFonts w:ascii="Montserrat" w:hAnsi="Montserrat"/>
          <w:sz w:val="20"/>
          <w:szCs w:val="20"/>
        </w:rPr>
      </w:pPr>
    </w:p>
    <w:p w14:paraId="707E375D" w14:textId="77777777" w:rsidR="00146CEA" w:rsidRPr="00412140" w:rsidRDefault="00146CEA" w:rsidP="00146CEA">
      <w:pPr>
        <w:pStyle w:val="Sinespaciado"/>
        <w:numPr>
          <w:ilvl w:val="1"/>
          <w:numId w:val="1"/>
        </w:numPr>
        <w:ind w:left="567" w:hanging="557"/>
        <w:jc w:val="both"/>
        <w:rPr>
          <w:rFonts w:ascii="Montserrat" w:hAnsi="Montserrat"/>
          <w:b/>
          <w:sz w:val="20"/>
          <w:szCs w:val="20"/>
        </w:rPr>
      </w:pPr>
      <w:r w:rsidRPr="00412140">
        <w:rPr>
          <w:rFonts w:ascii="Montserrat" w:hAnsi="Montserrat"/>
          <w:b/>
          <w:sz w:val="20"/>
          <w:szCs w:val="20"/>
        </w:rPr>
        <w:t>DEDUCCIONES.</w:t>
      </w:r>
    </w:p>
    <w:p w14:paraId="351ECD3E" w14:textId="77777777" w:rsidR="00146CEA" w:rsidRPr="00412140" w:rsidRDefault="00146CEA" w:rsidP="00146CEA">
      <w:pPr>
        <w:jc w:val="both"/>
        <w:rPr>
          <w:rFonts w:ascii="Montserrat" w:hAnsi="Montserrat"/>
          <w:sz w:val="20"/>
          <w:szCs w:val="20"/>
        </w:rPr>
      </w:pPr>
    </w:p>
    <w:p w14:paraId="79B490EC" w14:textId="77777777" w:rsidR="00146CEA" w:rsidRPr="00412140" w:rsidRDefault="00146CEA" w:rsidP="00146CEA">
      <w:pPr>
        <w:jc w:val="both"/>
        <w:rPr>
          <w:rFonts w:ascii="Montserrat" w:hAnsi="Montserrat"/>
          <w:sz w:val="20"/>
          <w:szCs w:val="20"/>
        </w:rPr>
      </w:pPr>
      <w:r w:rsidRPr="00412140">
        <w:rPr>
          <w:rFonts w:ascii="Montserrat" w:hAnsi="Montserrat"/>
          <w:sz w:val="20"/>
          <w:szCs w:val="20"/>
        </w:rPr>
        <w:t xml:space="preserve">De conformidad con lo establecido en los artículos 53 Bis de Ley de Adquisiciones, Arrendamientos y Servicio del Sector Público, 2 fracción III Bis y 97 del Reglamento de la Ley de Adquisiciones, Arrendamientos y Servicio del Sector Público, así como el numeral 5.5.8. de las POBALINES, </w:t>
      </w:r>
      <w:r>
        <w:rPr>
          <w:rFonts w:ascii="Montserrat" w:hAnsi="Montserrat"/>
          <w:sz w:val="20"/>
          <w:szCs w:val="20"/>
        </w:rPr>
        <w:t xml:space="preserve">el </w:t>
      </w:r>
      <w:r w:rsidRPr="00F81A60">
        <w:rPr>
          <w:rFonts w:ascii="Montserrat" w:hAnsi="Montserrat"/>
          <w:b/>
          <w:bCs/>
          <w:sz w:val="20"/>
          <w:szCs w:val="20"/>
        </w:rPr>
        <w:lastRenderedPageBreak/>
        <w:t>ADMINISTRADOR DEL CONTRATO</w:t>
      </w:r>
      <w:r w:rsidRPr="00412140">
        <w:rPr>
          <w:rFonts w:ascii="Montserrat" w:hAnsi="Montserrat"/>
          <w:sz w:val="20"/>
          <w:szCs w:val="20"/>
        </w:rPr>
        <w:t xml:space="preserve">, determinará la aplicación y cálculo deducciones al pago si el </w:t>
      </w:r>
      <w:r w:rsidRPr="00F81A60">
        <w:rPr>
          <w:rFonts w:ascii="Montserrat" w:hAnsi="Montserrat"/>
          <w:b/>
          <w:bCs/>
          <w:sz w:val="20"/>
          <w:szCs w:val="20"/>
        </w:rPr>
        <w:t>PROVEEDOR</w:t>
      </w:r>
      <w:r w:rsidRPr="00412140">
        <w:rPr>
          <w:rFonts w:ascii="Montserrat" w:hAnsi="Montserrat"/>
          <w:sz w:val="20"/>
          <w:szCs w:val="20"/>
        </w:rPr>
        <w:t xml:space="preserve"> incurre el alguno de los siguientes supuestos:</w:t>
      </w:r>
    </w:p>
    <w:p w14:paraId="1F289FED" w14:textId="77777777" w:rsidR="00146CEA" w:rsidRPr="00412140" w:rsidRDefault="00146CEA" w:rsidP="00146CEA">
      <w:pPr>
        <w:jc w:val="both"/>
        <w:rPr>
          <w:rFonts w:ascii="Montserrat" w:hAnsi="Montserrat"/>
          <w:sz w:val="20"/>
          <w:szCs w:val="20"/>
        </w:rPr>
      </w:pPr>
    </w:p>
    <w:p w14:paraId="3DCFF4C2" w14:textId="77777777" w:rsidR="00146CEA" w:rsidRDefault="00146CEA" w:rsidP="00146CEA">
      <w:pPr>
        <w:pBdr>
          <w:top w:val="nil"/>
          <w:left w:val="nil"/>
          <w:bottom w:val="nil"/>
          <w:right w:val="nil"/>
          <w:between w:val="nil"/>
        </w:pBdr>
        <w:tabs>
          <w:tab w:val="left" w:pos="0"/>
        </w:tabs>
        <w:ind w:left="720"/>
        <w:jc w:val="both"/>
        <w:rPr>
          <w:rFonts w:ascii="Montserrat" w:eastAsia="Montserrat" w:hAnsi="Montserrat" w:cs="Montserrat"/>
          <w:color w:val="000000"/>
          <w:sz w:val="20"/>
          <w:szCs w:val="20"/>
        </w:rPr>
      </w:pPr>
    </w:p>
    <w:p w14:paraId="6DED8B5E" w14:textId="00F13B0D" w:rsidR="00146CEA" w:rsidRDefault="00146CEA" w:rsidP="00146CEA">
      <w:pPr>
        <w:numPr>
          <w:ilvl w:val="0"/>
          <w:numId w:val="13"/>
        </w:numPr>
        <w:pBdr>
          <w:top w:val="nil"/>
          <w:left w:val="nil"/>
          <w:bottom w:val="nil"/>
          <w:right w:val="nil"/>
          <w:between w:val="nil"/>
        </w:pBdr>
        <w:tabs>
          <w:tab w:val="left" w:pos="0"/>
        </w:tabs>
        <w:jc w:val="both"/>
        <w:rPr>
          <w:rFonts w:ascii="Montserrat" w:eastAsia="Montserrat" w:hAnsi="Montserrat" w:cs="Montserrat"/>
          <w:color w:val="000000"/>
          <w:sz w:val="20"/>
          <w:szCs w:val="20"/>
        </w:rPr>
      </w:pPr>
      <w:r w:rsidRPr="00D3325C">
        <w:rPr>
          <w:rFonts w:ascii="Montserrat" w:eastAsia="Montserrat" w:hAnsi="Montserrat" w:cs="Montserrat"/>
          <w:color w:val="000000"/>
          <w:sz w:val="20"/>
          <w:szCs w:val="20"/>
        </w:rPr>
        <w:t xml:space="preserve">Cuando </w:t>
      </w:r>
      <w:r>
        <w:rPr>
          <w:rFonts w:ascii="Montserrat" w:eastAsia="Montserrat" w:hAnsi="Montserrat" w:cs="Montserrat"/>
          <w:color w:val="000000"/>
          <w:sz w:val="20"/>
          <w:szCs w:val="20"/>
        </w:rPr>
        <w:t xml:space="preserve">el servicio de hospedaje se preste de forma parcial o deficiente; es decir, no cumpla con las características señaladas en la </w:t>
      </w:r>
      <w:r w:rsidRPr="00F81A60">
        <w:rPr>
          <w:rFonts w:ascii="Montserrat" w:eastAsia="Montserrat" w:hAnsi="Montserrat" w:cs="Montserrat"/>
          <w:b/>
          <w:bCs/>
          <w:color w:val="000000"/>
          <w:sz w:val="20"/>
          <w:szCs w:val="20"/>
        </w:rPr>
        <w:t>ORDEN DE SERVICIO</w:t>
      </w:r>
      <w:r>
        <w:rPr>
          <w:rFonts w:ascii="Montserrat" w:eastAsia="Montserrat" w:hAnsi="Montserrat" w:cs="Montserrat"/>
          <w:color w:val="000000"/>
          <w:sz w:val="20"/>
          <w:szCs w:val="20"/>
        </w:rPr>
        <w:t xml:space="preserve"> y el presente Anexo Técnico, </w:t>
      </w:r>
      <w:r w:rsidRPr="00D3325C">
        <w:rPr>
          <w:rFonts w:ascii="Montserrat" w:eastAsia="Montserrat" w:hAnsi="Montserrat" w:cs="Montserrat"/>
          <w:color w:val="000000"/>
          <w:sz w:val="20"/>
          <w:szCs w:val="20"/>
        </w:rPr>
        <w:t xml:space="preserve">se le aplicará una deducción al pago equivalente al </w:t>
      </w:r>
      <w:r w:rsidRPr="00D3325C">
        <w:rPr>
          <w:rFonts w:ascii="Montserrat" w:eastAsia="Montserrat" w:hAnsi="Montserrat" w:cs="Montserrat"/>
          <w:b/>
          <w:bCs/>
          <w:color w:val="000000"/>
          <w:sz w:val="20"/>
          <w:szCs w:val="20"/>
        </w:rPr>
        <w:t xml:space="preserve">0.2% </w:t>
      </w:r>
      <w:r w:rsidRPr="00D3325C">
        <w:rPr>
          <w:rFonts w:ascii="Montserrat" w:eastAsia="Montserrat" w:hAnsi="Montserrat" w:cs="Montserrat"/>
          <w:color w:val="000000"/>
          <w:sz w:val="20"/>
          <w:szCs w:val="20"/>
        </w:rPr>
        <w:t xml:space="preserve">(cero punto dos por ciento) </w:t>
      </w:r>
      <w:r w:rsidR="00F87AA9">
        <w:rPr>
          <w:rFonts w:ascii="Montserrat" w:eastAsia="Montserrat" w:hAnsi="Montserrat" w:cs="Montserrat"/>
          <w:color w:val="000000"/>
          <w:sz w:val="20"/>
          <w:szCs w:val="20"/>
        </w:rPr>
        <w:t xml:space="preserve">por cada incidencia reportada por el Supervisor del Contrato y </w:t>
      </w:r>
      <w:r>
        <w:rPr>
          <w:rFonts w:ascii="Montserrat" w:eastAsia="Montserrat" w:hAnsi="Montserrat" w:cs="Montserrat"/>
          <w:color w:val="000000"/>
          <w:sz w:val="20"/>
          <w:szCs w:val="20"/>
        </w:rPr>
        <w:t xml:space="preserve">hasta que materialmente cumpla con la obligación, </w:t>
      </w:r>
      <w:r w:rsidRPr="00432A7C">
        <w:rPr>
          <w:rFonts w:ascii="Montserrat" w:eastAsia="Montserrat" w:hAnsi="Montserrat" w:cs="Montserrat"/>
          <w:color w:val="000000"/>
          <w:sz w:val="20"/>
          <w:szCs w:val="20"/>
        </w:rPr>
        <w:t xml:space="preserve">la cual se calculará sobre el importe del CFDI presentado para pago correspondiente a la partida en la que se haya presentado el </w:t>
      </w:r>
      <w:r>
        <w:rPr>
          <w:rFonts w:ascii="Montserrat" w:eastAsia="Montserrat" w:hAnsi="Montserrat" w:cs="Montserrat"/>
          <w:color w:val="000000"/>
          <w:sz w:val="20"/>
          <w:szCs w:val="20"/>
        </w:rPr>
        <w:t>incumplimiento.</w:t>
      </w:r>
    </w:p>
    <w:p w14:paraId="4D088DA2" w14:textId="77777777" w:rsidR="00146CEA" w:rsidRPr="00432A7C" w:rsidRDefault="00146CEA" w:rsidP="00146CEA">
      <w:pPr>
        <w:pBdr>
          <w:top w:val="nil"/>
          <w:left w:val="nil"/>
          <w:bottom w:val="nil"/>
          <w:right w:val="nil"/>
          <w:between w:val="nil"/>
        </w:pBdr>
        <w:tabs>
          <w:tab w:val="left" w:pos="0"/>
        </w:tabs>
        <w:ind w:left="720"/>
        <w:jc w:val="both"/>
        <w:rPr>
          <w:rFonts w:ascii="Montserrat" w:eastAsia="Montserrat" w:hAnsi="Montserrat" w:cs="Montserrat"/>
          <w:color w:val="000000"/>
          <w:sz w:val="20"/>
          <w:szCs w:val="20"/>
        </w:rPr>
      </w:pPr>
    </w:p>
    <w:p w14:paraId="5C2E5CB0" w14:textId="2EEA3641" w:rsidR="00146CEA" w:rsidRDefault="00146CEA" w:rsidP="00146CEA">
      <w:pPr>
        <w:numPr>
          <w:ilvl w:val="0"/>
          <w:numId w:val="13"/>
        </w:numPr>
        <w:pBdr>
          <w:top w:val="nil"/>
          <w:left w:val="nil"/>
          <w:bottom w:val="nil"/>
          <w:right w:val="nil"/>
          <w:between w:val="nil"/>
        </w:pBdr>
        <w:tabs>
          <w:tab w:val="left" w:pos="0"/>
        </w:tabs>
        <w:jc w:val="both"/>
        <w:rPr>
          <w:rFonts w:ascii="Montserrat" w:eastAsia="Montserrat" w:hAnsi="Montserrat" w:cs="Montserrat"/>
          <w:color w:val="000000"/>
          <w:sz w:val="20"/>
          <w:szCs w:val="20"/>
        </w:rPr>
      </w:pPr>
      <w:r w:rsidRPr="00D3325C">
        <w:rPr>
          <w:rFonts w:ascii="Montserrat" w:eastAsia="Montserrat" w:hAnsi="Montserrat" w:cs="Montserrat"/>
          <w:color w:val="000000"/>
          <w:sz w:val="20"/>
          <w:szCs w:val="20"/>
        </w:rPr>
        <w:t xml:space="preserve">Cuando </w:t>
      </w:r>
      <w:r>
        <w:rPr>
          <w:rFonts w:ascii="Montserrat" w:eastAsia="Montserrat" w:hAnsi="Montserrat" w:cs="Montserrat"/>
          <w:color w:val="000000"/>
          <w:sz w:val="20"/>
          <w:szCs w:val="20"/>
        </w:rPr>
        <w:t xml:space="preserve">el servicio de alimentación se preste de forma parcial o deficiente; es decir, no cumpla con las características señaladas en la </w:t>
      </w:r>
      <w:r w:rsidRPr="00F81A60">
        <w:rPr>
          <w:rFonts w:ascii="Montserrat" w:eastAsia="Montserrat" w:hAnsi="Montserrat" w:cs="Montserrat"/>
          <w:b/>
          <w:bCs/>
          <w:color w:val="000000"/>
          <w:sz w:val="20"/>
          <w:szCs w:val="20"/>
        </w:rPr>
        <w:t>ORDEN DE SERVICIO</w:t>
      </w:r>
      <w:r>
        <w:rPr>
          <w:rFonts w:ascii="Montserrat" w:eastAsia="Montserrat" w:hAnsi="Montserrat" w:cs="Montserrat"/>
          <w:color w:val="000000"/>
          <w:sz w:val="20"/>
          <w:szCs w:val="20"/>
        </w:rPr>
        <w:t xml:space="preserve"> y el presente Anexo Técnico, </w:t>
      </w:r>
      <w:r w:rsidRPr="00D3325C">
        <w:rPr>
          <w:rFonts w:ascii="Montserrat" w:eastAsia="Montserrat" w:hAnsi="Montserrat" w:cs="Montserrat"/>
          <w:color w:val="000000"/>
          <w:sz w:val="20"/>
          <w:szCs w:val="20"/>
        </w:rPr>
        <w:t xml:space="preserve">se le aplicará una deducción al pago equivalente al </w:t>
      </w:r>
      <w:r w:rsidRPr="00D3325C">
        <w:rPr>
          <w:rFonts w:ascii="Montserrat" w:eastAsia="Montserrat" w:hAnsi="Montserrat" w:cs="Montserrat"/>
          <w:b/>
          <w:bCs/>
          <w:color w:val="000000"/>
          <w:sz w:val="20"/>
          <w:szCs w:val="20"/>
        </w:rPr>
        <w:t xml:space="preserve">0.2% </w:t>
      </w:r>
      <w:r w:rsidRPr="00D3325C">
        <w:rPr>
          <w:rFonts w:ascii="Montserrat" w:eastAsia="Montserrat" w:hAnsi="Montserrat" w:cs="Montserrat"/>
          <w:color w:val="000000"/>
          <w:sz w:val="20"/>
          <w:szCs w:val="20"/>
        </w:rPr>
        <w:t xml:space="preserve">(cero punto dos por ciento) </w:t>
      </w:r>
      <w:r w:rsidR="00F87AA9">
        <w:rPr>
          <w:rFonts w:ascii="Montserrat" w:eastAsia="Montserrat" w:hAnsi="Montserrat" w:cs="Montserrat"/>
          <w:color w:val="000000"/>
          <w:sz w:val="20"/>
          <w:szCs w:val="20"/>
        </w:rPr>
        <w:t xml:space="preserve">por cada incidencia reportada por el Supervisor del Contrato y </w:t>
      </w:r>
      <w:r>
        <w:rPr>
          <w:rFonts w:ascii="Montserrat" w:eastAsia="Montserrat" w:hAnsi="Montserrat" w:cs="Montserrat"/>
          <w:color w:val="000000"/>
          <w:sz w:val="20"/>
          <w:szCs w:val="20"/>
        </w:rPr>
        <w:t xml:space="preserve">hasta que materialmente cumpla con la obligación, </w:t>
      </w:r>
      <w:r w:rsidRPr="00432A7C">
        <w:rPr>
          <w:rFonts w:ascii="Montserrat" w:eastAsia="Montserrat" w:hAnsi="Montserrat" w:cs="Montserrat"/>
          <w:color w:val="000000"/>
          <w:sz w:val="20"/>
          <w:szCs w:val="20"/>
        </w:rPr>
        <w:t xml:space="preserve">la cual se calculará sobre el importe del CFDI presentado para pago correspondiente a la partida en la que se haya presentado el </w:t>
      </w:r>
      <w:r>
        <w:rPr>
          <w:rFonts w:ascii="Montserrat" w:eastAsia="Montserrat" w:hAnsi="Montserrat" w:cs="Montserrat"/>
          <w:color w:val="000000"/>
          <w:sz w:val="20"/>
          <w:szCs w:val="20"/>
        </w:rPr>
        <w:t>incumplimiento.</w:t>
      </w:r>
    </w:p>
    <w:p w14:paraId="79A6A7CC" w14:textId="77777777" w:rsidR="00146CEA" w:rsidRDefault="00146CEA" w:rsidP="00146CEA">
      <w:pPr>
        <w:pBdr>
          <w:top w:val="nil"/>
          <w:left w:val="nil"/>
          <w:bottom w:val="nil"/>
          <w:right w:val="nil"/>
          <w:between w:val="nil"/>
        </w:pBdr>
        <w:tabs>
          <w:tab w:val="left" w:pos="0"/>
        </w:tabs>
        <w:ind w:left="720"/>
        <w:jc w:val="both"/>
        <w:rPr>
          <w:rFonts w:ascii="Montserrat" w:eastAsia="Montserrat" w:hAnsi="Montserrat" w:cs="Montserrat"/>
          <w:color w:val="000000"/>
          <w:sz w:val="20"/>
          <w:szCs w:val="20"/>
        </w:rPr>
      </w:pPr>
    </w:p>
    <w:p w14:paraId="0980317A" w14:textId="42B87503" w:rsidR="00146CEA" w:rsidRDefault="00146CEA" w:rsidP="00146CEA">
      <w:pPr>
        <w:numPr>
          <w:ilvl w:val="0"/>
          <w:numId w:val="13"/>
        </w:numPr>
        <w:pBdr>
          <w:top w:val="nil"/>
          <w:left w:val="nil"/>
          <w:bottom w:val="nil"/>
          <w:right w:val="nil"/>
          <w:between w:val="nil"/>
        </w:pBdr>
        <w:tabs>
          <w:tab w:val="left" w:pos="0"/>
        </w:tabs>
        <w:jc w:val="both"/>
        <w:rPr>
          <w:rFonts w:ascii="Montserrat" w:eastAsia="Montserrat" w:hAnsi="Montserrat" w:cs="Montserrat"/>
          <w:color w:val="000000"/>
          <w:sz w:val="20"/>
          <w:szCs w:val="20"/>
        </w:rPr>
      </w:pPr>
      <w:r w:rsidRPr="00D3325C">
        <w:rPr>
          <w:rFonts w:ascii="Montserrat" w:eastAsia="Montserrat" w:hAnsi="Montserrat" w:cs="Montserrat"/>
          <w:color w:val="000000"/>
          <w:sz w:val="20"/>
          <w:szCs w:val="20"/>
        </w:rPr>
        <w:t xml:space="preserve">Cuando </w:t>
      </w:r>
      <w:r>
        <w:rPr>
          <w:rFonts w:ascii="Montserrat" w:eastAsia="Montserrat" w:hAnsi="Montserrat" w:cs="Montserrat"/>
          <w:color w:val="000000"/>
          <w:sz w:val="20"/>
          <w:szCs w:val="20"/>
        </w:rPr>
        <w:t xml:space="preserve">el servicio de traslado se preste de forma parcial o deficiente; es decir, no cumpla con las características señaladas en la </w:t>
      </w:r>
      <w:r w:rsidRPr="00F81A60">
        <w:rPr>
          <w:rFonts w:ascii="Montserrat" w:eastAsia="Montserrat" w:hAnsi="Montserrat" w:cs="Montserrat"/>
          <w:b/>
          <w:bCs/>
          <w:color w:val="000000"/>
          <w:sz w:val="20"/>
          <w:szCs w:val="20"/>
        </w:rPr>
        <w:t>ORDEN DE SERVICIO</w:t>
      </w:r>
      <w:r>
        <w:rPr>
          <w:rFonts w:ascii="Montserrat" w:eastAsia="Montserrat" w:hAnsi="Montserrat" w:cs="Montserrat"/>
          <w:color w:val="000000"/>
          <w:sz w:val="20"/>
          <w:szCs w:val="20"/>
        </w:rPr>
        <w:t xml:space="preserve"> y el presente Anexo Técnico, </w:t>
      </w:r>
      <w:r w:rsidRPr="00D3325C">
        <w:rPr>
          <w:rFonts w:ascii="Montserrat" w:eastAsia="Montserrat" w:hAnsi="Montserrat" w:cs="Montserrat"/>
          <w:color w:val="000000"/>
          <w:sz w:val="20"/>
          <w:szCs w:val="20"/>
        </w:rPr>
        <w:t xml:space="preserve">se le aplicará una deducción al pago equivalente al </w:t>
      </w:r>
      <w:r w:rsidRPr="00D3325C">
        <w:rPr>
          <w:rFonts w:ascii="Montserrat" w:eastAsia="Montserrat" w:hAnsi="Montserrat" w:cs="Montserrat"/>
          <w:b/>
          <w:bCs/>
          <w:color w:val="000000"/>
          <w:sz w:val="20"/>
          <w:szCs w:val="20"/>
        </w:rPr>
        <w:t xml:space="preserve">0.2% </w:t>
      </w:r>
      <w:r w:rsidRPr="00D3325C">
        <w:rPr>
          <w:rFonts w:ascii="Montserrat" w:eastAsia="Montserrat" w:hAnsi="Montserrat" w:cs="Montserrat"/>
          <w:color w:val="000000"/>
          <w:sz w:val="20"/>
          <w:szCs w:val="20"/>
        </w:rPr>
        <w:t xml:space="preserve">(cero punto dos por ciento) </w:t>
      </w:r>
      <w:r w:rsidR="006411F8">
        <w:rPr>
          <w:rFonts w:ascii="Montserrat" w:eastAsia="Montserrat" w:hAnsi="Montserrat" w:cs="Montserrat"/>
          <w:color w:val="000000"/>
          <w:sz w:val="20"/>
          <w:szCs w:val="20"/>
        </w:rPr>
        <w:t xml:space="preserve">por cada incidencia reportada por el Supervisor del Contrato y </w:t>
      </w:r>
      <w:r>
        <w:rPr>
          <w:rFonts w:ascii="Montserrat" w:eastAsia="Montserrat" w:hAnsi="Montserrat" w:cs="Montserrat"/>
          <w:color w:val="000000"/>
          <w:sz w:val="20"/>
          <w:szCs w:val="20"/>
        </w:rPr>
        <w:t xml:space="preserve">hasta que materialmente cumpla con la obligación, </w:t>
      </w:r>
      <w:r w:rsidRPr="00432A7C">
        <w:rPr>
          <w:rFonts w:ascii="Montserrat" w:eastAsia="Montserrat" w:hAnsi="Montserrat" w:cs="Montserrat"/>
          <w:color w:val="000000"/>
          <w:sz w:val="20"/>
          <w:szCs w:val="20"/>
        </w:rPr>
        <w:t xml:space="preserve">la cual se calculará sobre el importe del CFDI presentado para pago correspondiente a la partida en la que se haya presentado el </w:t>
      </w:r>
      <w:r>
        <w:rPr>
          <w:rFonts w:ascii="Montserrat" w:eastAsia="Montserrat" w:hAnsi="Montserrat" w:cs="Montserrat"/>
          <w:color w:val="000000"/>
          <w:sz w:val="20"/>
          <w:szCs w:val="20"/>
        </w:rPr>
        <w:t>incumplimiento.</w:t>
      </w:r>
    </w:p>
    <w:p w14:paraId="15F6CC3F" w14:textId="77777777" w:rsidR="00146CEA" w:rsidRDefault="00146CEA" w:rsidP="00146CEA">
      <w:pPr>
        <w:pStyle w:val="Prrafodelista"/>
        <w:spacing w:after="0"/>
        <w:rPr>
          <w:rFonts w:ascii="Montserrat" w:eastAsia="Montserrat" w:hAnsi="Montserrat" w:cs="Montserrat"/>
          <w:color w:val="000000"/>
          <w:sz w:val="20"/>
          <w:szCs w:val="20"/>
        </w:rPr>
      </w:pPr>
    </w:p>
    <w:p w14:paraId="380645D5" w14:textId="03921813" w:rsidR="00146CEA" w:rsidRDefault="00146CEA" w:rsidP="00146CEA">
      <w:pPr>
        <w:numPr>
          <w:ilvl w:val="0"/>
          <w:numId w:val="13"/>
        </w:numPr>
        <w:pBdr>
          <w:top w:val="nil"/>
          <w:left w:val="nil"/>
          <w:bottom w:val="nil"/>
          <w:right w:val="nil"/>
          <w:between w:val="nil"/>
        </w:pBdr>
        <w:tabs>
          <w:tab w:val="left" w:pos="0"/>
        </w:tabs>
        <w:jc w:val="both"/>
        <w:rPr>
          <w:rFonts w:ascii="Montserrat" w:eastAsia="Montserrat" w:hAnsi="Montserrat" w:cs="Montserrat"/>
          <w:color w:val="000000"/>
          <w:sz w:val="20"/>
          <w:szCs w:val="20"/>
        </w:rPr>
      </w:pPr>
      <w:r w:rsidRPr="006967A4">
        <w:rPr>
          <w:rFonts w:ascii="Montserrat" w:eastAsia="Montserrat" w:hAnsi="Montserrat" w:cs="Montserrat"/>
          <w:color w:val="000000"/>
          <w:sz w:val="20"/>
          <w:szCs w:val="20"/>
        </w:rPr>
        <w:t xml:space="preserve">Cuando </w:t>
      </w:r>
      <w:r>
        <w:rPr>
          <w:rFonts w:ascii="Montserrat" w:eastAsia="Montserrat" w:hAnsi="Montserrat" w:cs="Montserrat"/>
          <w:color w:val="000000"/>
          <w:sz w:val="20"/>
          <w:szCs w:val="20"/>
        </w:rPr>
        <w:t xml:space="preserve">el </w:t>
      </w:r>
      <w:r w:rsidRPr="00F33044">
        <w:rPr>
          <w:rFonts w:ascii="Montserrat" w:eastAsia="Montserrat" w:hAnsi="Montserrat" w:cs="Montserrat"/>
          <w:b/>
          <w:bCs/>
          <w:color w:val="000000"/>
          <w:sz w:val="20"/>
          <w:szCs w:val="20"/>
        </w:rPr>
        <w:t>EJECUTIVO DE CUENTA</w:t>
      </w:r>
      <w:r>
        <w:rPr>
          <w:rFonts w:ascii="Montserrat" w:eastAsia="Montserrat" w:hAnsi="Montserrat" w:cs="Montserrat"/>
          <w:color w:val="000000"/>
          <w:sz w:val="20"/>
          <w:szCs w:val="20"/>
        </w:rPr>
        <w:t xml:space="preserve"> y/o el </w:t>
      </w:r>
      <w:r w:rsidRPr="00F33044">
        <w:rPr>
          <w:rFonts w:ascii="Montserrat" w:eastAsia="Montserrat" w:hAnsi="Montserrat" w:cs="Montserrat"/>
          <w:b/>
          <w:bCs/>
          <w:color w:val="000000"/>
          <w:sz w:val="20"/>
          <w:szCs w:val="20"/>
        </w:rPr>
        <w:t>COORDINADOR DEL SERVICIO</w:t>
      </w:r>
      <w:r>
        <w:rPr>
          <w:rFonts w:ascii="Montserrat" w:eastAsia="Montserrat" w:hAnsi="Montserrat" w:cs="Montserrat"/>
          <w:color w:val="000000"/>
          <w:sz w:val="20"/>
          <w:szCs w:val="20"/>
        </w:rPr>
        <w:t xml:space="preserve"> no se presenten a las reuniones de seguimiento y/o conciliación del servicio a las que sean convocados por el </w:t>
      </w:r>
      <w:r w:rsidRPr="00F81A60">
        <w:rPr>
          <w:rFonts w:ascii="Montserrat" w:eastAsia="Montserrat" w:hAnsi="Montserrat" w:cs="Montserrat"/>
          <w:b/>
          <w:bCs/>
          <w:color w:val="000000"/>
          <w:sz w:val="20"/>
          <w:szCs w:val="20"/>
        </w:rPr>
        <w:t>ADMINISTRADOR DEL CONTRATO</w:t>
      </w:r>
      <w:r>
        <w:rPr>
          <w:rFonts w:ascii="Montserrat" w:eastAsia="Montserrat" w:hAnsi="Montserrat" w:cs="Montserrat"/>
          <w:color w:val="000000"/>
          <w:sz w:val="20"/>
          <w:szCs w:val="20"/>
        </w:rPr>
        <w:t xml:space="preserve">, </w:t>
      </w:r>
      <w:r w:rsidRPr="00D3325C">
        <w:rPr>
          <w:rFonts w:ascii="Montserrat" w:eastAsia="Montserrat" w:hAnsi="Montserrat" w:cs="Montserrat"/>
          <w:color w:val="000000"/>
          <w:sz w:val="20"/>
          <w:szCs w:val="20"/>
        </w:rPr>
        <w:t xml:space="preserve">se le aplicará una deducción al pago equivalente al </w:t>
      </w:r>
      <w:r w:rsidRPr="00D3325C">
        <w:rPr>
          <w:rFonts w:ascii="Montserrat" w:eastAsia="Montserrat" w:hAnsi="Montserrat" w:cs="Montserrat"/>
          <w:b/>
          <w:bCs/>
          <w:color w:val="000000"/>
          <w:sz w:val="20"/>
          <w:szCs w:val="20"/>
        </w:rPr>
        <w:t>0.</w:t>
      </w:r>
      <w:r w:rsidR="0003211F">
        <w:rPr>
          <w:rFonts w:ascii="Montserrat" w:eastAsia="Montserrat" w:hAnsi="Montserrat" w:cs="Montserrat"/>
          <w:b/>
          <w:bCs/>
          <w:color w:val="000000"/>
          <w:sz w:val="20"/>
          <w:szCs w:val="20"/>
        </w:rPr>
        <w:t>2</w:t>
      </w:r>
      <w:r w:rsidRPr="00D3325C">
        <w:rPr>
          <w:rFonts w:ascii="Montserrat" w:eastAsia="Montserrat" w:hAnsi="Montserrat" w:cs="Montserrat"/>
          <w:b/>
          <w:bCs/>
          <w:color w:val="000000"/>
          <w:sz w:val="20"/>
          <w:szCs w:val="20"/>
        </w:rPr>
        <w:t xml:space="preserve">% </w:t>
      </w:r>
      <w:r w:rsidRPr="00D3325C">
        <w:rPr>
          <w:rFonts w:ascii="Montserrat" w:eastAsia="Montserrat" w:hAnsi="Montserrat" w:cs="Montserrat"/>
          <w:color w:val="000000"/>
          <w:sz w:val="20"/>
          <w:szCs w:val="20"/>
        </w:rPr>
        <w:t xml:space="preserve">(cero punto </w:t>
      </w:r>
      <w:r w:rsidR="00E2453B">
        <w:rPr>
          <w:rFonts w:ascii="Montserrat" w:eastAsia="Montserrat" w:hAnsi="Montserrat" w:cs="Montserrat"/>
          <w:color w:val="000000"/>
          <w:sz w:val="20"/>
          <w:szCs w:val="20"/>
        </w:rPr>
        <w:t>dos</w:t>
      </w:r>
      <w:r>
        <w:rPr>
          <w:rFonts w:ascii="Montserrat" w:eastAsia="Montserrat" w:hAnsi="Montserrat" w:cs="Montserrat"/>
          <w:color w:val="000000"/>
          <w:sz w:val="20"/>
          <w:szCs w:val="20"/>
        </w:rPr>
        <w:t xml:space="preserve"> </w:t>
      </w:r>
      <w:r w:rsidRPr="00D3325C">
        <w:rPr>
          <w:rFonts w:ascii="Montserrat" w:eastAsia="Montserrat" w:hAnsi="Montserrat" w:cs="Montserrat"/>
          <w:color w:val="000000"/>
          <w:sz w:val="20"/>
          <w:szCs w:val="20"/>
        </w:rPr>
        <w:t xml:space="preserve">por ciento) por cada </w:t>
      </w:r>
      <w:r>
        <w:rPr>
          <w:rFonts w:ascii="Montserrat" w:eastAsia="Montserrat" w:hAnsi="Montserrat" w:cs="Montserrat"/>
          <w:color w:val="000000"/>
          <w:sz w:val="20"/>
          <w:szCs w:val="20"/>
        </w:rPr>
        <w:t xml:space="preserve">día </w:t>
      </w:r>
      <w:r w:rsidRPr="00D3325C">
        <w:rPr>
          <w:rFonts w:ascii="Montserrat" w:eastAsia="Montserrat" w:hAnsi="Montserrat" w:cs="Montserrat"/>
          <w:color w:val="000000"/>
          <w:sz w:val="20"/>
          <w:szCs w:val="20"/>
        </w:rPr>
        <w:t>de incumplimiento</w:t>
      </w:r>
      <w:r>
        <w:rPr>
          <w:rFonts w:ascii="Montserrat" w:eastAsia="Montserrat" w:hAnsi="Montserrat" w:cs="Montserrat"/>
          <w:color w:val="000000"/>
          <w:sz w:val="20"/>
          <w:szCs w:val="20"/>
        </w:rPr>
        <w:t xml:space="preserve">, </w:t>
      </w:r>
      <w:r w:rsidRPr="00D3325C">
        <w:rPr>
          <w:rFonts w:ascii="Montserrat" w:eastAsia="Montserrat" w:hAnsi="Montserrat" w:cs="Montserrat"/>
          <w:color w:val="000000"/>
          <w:sz w:val="20"/>
          <w:szCs w:val="20"/>
        </w:rPr>
        <w:t xml:space="preserve">hasta que </w:t>
      </w:r>
      <w:r>
        <w:rPr>
          <w:rFonts w:ascii="Montserrat" w:eastAsia="Montserrat" w:hAnsi="Montserrat" w:cs="Montserrat"/>
          <w:color w:val="000000"/>
          <w:sz w:val="20"/>
          <w:szCs w:val="20"/>
        </w:rPr>
        <w:t>acuda a dichas reuniones</w:t>
      </w:r>
      <w:r w:rsidRPr="00D3325C">
        <w:rPr>
          <w:rFonts w:ascii="Montserrat" w:eastAsia="Montserrat" w:hAnsi="Montserrat" w:cs="Montserrat"/>
          <w:color w:val="000000"/>
          <w:sz w:val="20"/>
          <w:szCs w:val="20"/>
        </w:rPr>
        <w:t>, la cual se calculará sobre el importe del CFDI presentado para pago correspondiente</w:t>
      </w:r>
      <w:r>
        <w:rPr>
          <w:rFonts w:ascii="Montserrat" w:eastAsia="Montserrat" w:hAnsi="Montserrat" w:cs="Montserrat"/>
          <w:color w:val="000000"/>
          <w:sz w:val="20"/>
          <w:szCs w:val="20"/>
        </w:rPr>
        <w:t>.</w:t>
      </w:r>
    </w:p>
    <w:p w14:paraId="63B1D804" w14:textId="77777777" w:rsidR="00146CEA" w:rsidRPr="009D723C" w:rsidRDefault="00146CEA" w:rsidP="00146CEA">
      <w:pPr>
        <w:tabs>
          <w:tab w:val="left" w:pos="0"/>
        </w:tabs>
        <w:jc w:val="both"/>
        <w:rPr>
          <w:rFonts w:ascii="Montserrat" w:eastAsia="Montserrat" w:hAnsi="Montserrat" w:cs="Montserrat"/>
          <w:sz w:val="20"/>
          <w:szCs w:val="20"/>
          <w:lang w:val="es-MX"/>
        </w:rPr>
      </w:pPr>
    </w:p>
    <w:p w14:paraId="38B8F0EA" w14:textId="77777777" w:rsidR="00146CEA" w:rsidRPr="00412140" w:rsidRDefault="00146CEA" w:rsidP="00146CEA">
      <w:pPr>
        <w:jc w:val="both"/>
        <w:rPr>
          <w:rFonts w:ascii="Montserrat" w:hAnsi="Montserrat"/>
          <w:sz w:val="20"/>
          <w:szCs w:val="20"/>
        </w:rPr>
      </w:pPr>
      <w:r w:rsidRPr="00412140">
        <w:rPr>
          <w:rFonts w:ascii="Montserrat" w:hAnsi="Montserrat"/>
          <w:sz w:val="20"/>
          <w:szCs w:val="20"/>
        </w:rPr>
        <w:t xml:space="preserve">Se entenderá por </w:t>
      </w:r>
      <w:sdt>
        <w:sdtPr>
          <w:rPr>
            <w:rFonts w:ascii="Montserrat" w:hAnsi="Montserrat"/>
            <w:sz w:val="20"/>
            <w:szCs w:val="20"/>
          </w:rPr>
          <w:tag w:val="goog_rdk_101"/>
          <w:id w:val="-1199544664"/>
        </w:sdtPr>
        <w:sdtContent/>
      </w:sdt>
      <w:r w:rsidRPr="00412140">
        <w:rPr>
          <w:rFonts w:ascii="Montserrat" w:hAnsi="Montserrat"/>
          <w:sz w:val="20"/>
          <w:szCs w:val="20"/>
        </w:rPr>
        <w:t>deficiente que los servicios o entregables sean prestados o presentados con las características, información, datos y/o especificaciones diferentes a las requeridas en el presente Anexo Técnico.</w:t>
      </w:r>
    </w:p>
    <w:p w14:paraId="29FF0438" w14:textId="77777777" w:rsidR="00146CEA" w:rsidRPr="00412140" w:rsidRDefault="00146CEA" w:rsidP="00146CEA">
      <w:pPr>
        <w:jc w:val="both"/>
        <w:rPr>
          <w:rFonts w:ascii="Montserrat" w:hAnsi="Montserrat"/>
          <w:sz w:val="20"/>
          <w:szCs w:val="20"/>
        </w:rPr>
      </w:pPr>
    </w:p>
    <w:p w14:paraId="3751AF90" w14:textId="77777777" w:rsidR="00146CEA" w:rsidRPr="00412140" w:rsidRDefault="00146CEA" w:rsidP="00146CEA">
      <w:pPr>
        <w:jc w:val="both"/>
        <w:rPr>
          <w:rFonts w:ascii="Montserrat" w:hAnsi="Montserrat"/>
          <w:sz w:val="20"/>
          <w:szCs w:val="20"/>
        </w:rPr>
      </w:pPr>
      <w:r w:rsidRPr="00412140">
        <w:rPr>
          <w:rFonts w:ascii="Montserrat" w:hAnsi="Montserrat"/>
          <w:sz w:val="20"/>
          <w:szCs w:val="20"/>
        </w:rPr>
        <w:t xml:space="preserve">Se entenderá por parcial que el servicio o entregables sean prestados o presentados de manera incompleta o en cantidades menores a las requeridas conforme a lo requerido en el presente Anexo Técnico. </w:t>
      </w:r>
    </w:p>
    <w:p w14:paraId="53C8EB46" w14:textId="77777777" w:rsidR="00146CEA" w:rsidRPr="00412140" w:rsidRDefault="00146CEA" w:rsidP="00146CEA">
      <w:pPr>
        <w:jc w:val="both"/>
        <w:rPr>
          <w:rFonts w:ascii="Montserrat" w:hAnsi="Montserrat"/>
          <w:sz w:val="20"/>
          <w:szCs w:val="20"/>
        </w:rPr>
      </w:pPr>
    </w:p>
    <w:p w14:paraId="5DF6AC9A" w14:textId="77777777" w:rsidR="00146CEA" w:rsidRPr="00412140" w:rsidRDefault="00146CEA" w:rsidP="00146CEA">
      <w:pPr>
        <w:jc w:val="both"/>
        <w:rPr>
          <w:rFonts w:ascii="Montserrat" w:hAnsi="Montserrat"/>
          <w:sz w:val="20"/>
          <w:szCs w:val="20"/>
        </w:rPr>
      </w:pPr>
      <w:r w:rsidRPr="00412140">
        <w:rPr>
          <w:rFonts w:ascii="Montserrat" w:hAnsi="Montserrat"/>
          <w:sz w:val="20"/>
          <w:szCs w:val="20"/>
        </w:rPr>
        <w:t xml:space="preserve">Una vez que el </w:t>
      </w:r>
      <w:r w:rsidRPr="00F81A60">
        <w:rPr>
          <w:rFonts w:ascii="Montserrat" w:hAnsi="Montserrat"/>
          <w:b/>
          <w:bCs/>
          <w:sz w:val="20"/>
          <w:szCs w:val="20"/>
        </w:rPr>
        <w:t>PROVEEDOR</w:t>
      </w:r>
      <w:r w:rsidRPr="00412140">
        <w:rPr>
          <w:rFonts w:ascii="Montserrat" w:hAnsi="Montserrat"/>
          <w:sz w:val="20"/>
          <w:szCs w:val="20"/>
        </w:rPr>
        <w:t xml:space="preserve"> actualice algunos de los supuestos descritos con anterioridad,</w:t>
      </w:r>
      <w:r>
        <w:rPr>
          <w:rFonts w:ascii="Montserrat" w:hAnsi="Montserrat"/>
          <w:sz w:val="20"/>
          <w:szCs w:val="20"/>
        </w:rPr>
        <w:t xml:space="preserve"> el</w:t>
      </w:r>
      <w:r w:rsidRPr="00412140">
        <w:rPr>
          <w:rFonts w:ascii="Montserrat" w:hAnsi="Montserrat"/>
          <w:sz w:val="20"/>
          <w:szCs w:val="20"/>
        </w:rPr>
        <w:t xml:space="preserve"> </w:t>
      </w:r>
      <w:r w:rsidRPr="00F81A60">
        <w:rPr>
          <w:rFonts w:ascii="Montserrat" w:hAnsi="Montserrat"/>
          <w:b/>
          <w:bCs/>
          <w:sz w:val="20"/>
          <w:szCs w:val="20"/>
        </w:rPr>
        <w:t>IMSS-Bienestar</w:t>
      </w:r>
      <w:r w:rsidRPr="00412140">
        <w:rPr>
          <w:rFonts w:ascii="Montserrat" w:hAnsi="Montserrat"/>
          <w:sz w:val="20"/>
          <w:szCs w:val="20"/>
        </w:rPr>
        <w:t xml:space="preserve"> a través d</w:t>
      </w:r>
      <w:r>
        <w:rPr>
          <w:rFonts w:ascii="Montserrat" w:hAnsi="Montserrat"/>
          <w:sz w:val="20"/>
          <w:szCs w:val="20"/>
        </w:rPr>
        <w:t xml:space="preserve">el </w:t>
      </w:r>
      <w:r w:rsidRPr="00F81A60">
        <w:rPr>
          <w:rFonts w:ascii="Montserrat" w:hAnsi="Montserrat"/>
          <w:b/>
          <w:bCs/>
          <w:sz w:val="20"/>
          <w:szCs w:val="20"/>
        </w:rPr>
        <w:t>ADMINISTRADOR DEL CONTRATO</w:t>
      </w:r>
      <w:r w:rsidRPr="00412140">
        <w:rPr>
          <w:rFonts w:ascii="Montserrat" w:hAnsi="Montserrat"/>
          <w:sz w:val="20"/>
          <w:szCs w:val="20"/>
        </w:rPr>
        <w:t xml:space="preserve"> notificará por escrito al </w:t>
      </w:r>
      <w:r w:rsidRPr="00F81A60">
        <w:rPr>
          <w:rFonts w:ascii="Montserrat" w:hAnsi="Montserrat"/>
          <w:b/>
          <w:bCs/>
          <w:sz w:val="20"/>
          <w:szCs w:val="20"/>
        </w:rPr>
        <w:t>PROVEEDOR</w:t>
      </w:r>
      <w:r w:rsidRPr="00412140">
        <w:rPr>
          <w:rFonts w:ascii="Montserrat" w:hAnsi="Montserrat"/>
          <w:sz w:val="20"/>
          <w:szCs w:val="20"/>
        </w:rPr>
        <w:t xml:space="preserve"> a más tardar 2 (dos) días hábiles siguientes a aquel en que se determinen los atrasos y el monto de la penalización. </w:t>
      </w:r>
    </w:p>
    <w:p w14:paraId="5B48776C" w14:textId="77777777" w:rsidR="00146CEA" w:rsidRPr="00412140" w:rsidRDefault="00146CEA" w:rsidP="00146CEA">
      <w:pPr>
        <w:jc w:val="both"/>
        <w:rPr>
          <w:rFonts w:ascii="Montserrat" w:hAnsi="Montserrat"/>
          <w:sz w:val="20"/>
          <w:szCs w:val="20"/>
        </w:rPr>
      </w:pPr>
    </w:p>
    <w:p w14:paraId="061A3E28" w14:textId="77777777" w:rsidR="00146CEA" w:rsidRPr="00412140" w:rsidRDefault="00146CEA" w:rsidP="00146CEA">
      <w:pPr>
        <w:jc w:val="both"/>
        <w:rPr>
          <w:rFonts w:ascii="Montserrat" w:hAnsi="Montserrat"/>
          <w:sz w:val="20"/>
          <w:szCs w:val="20"/>
        </w:rPr>
      </w:pPr>
      <w:r w:rsidRPr="00412140">
        <w:rPr>
          <w:rFonts w:ascii="Montserrat" w:hAnsi="Montserrat"/>
          <w:sz w:val="20"/>
          <w:szCs w:val="20"/>
        </w:rPr>
        <w:t>En ningún caso el pago por concepto de deductivas podrá negociarse en especie.</w:t>
      </w:r>
    </w:p>
    <w:p w14:paraId="37CF48CB" w14:textId="77777777" w:rsidR="00146CEA" w:rsidRPr="00412140" w:rsidRDefault="00146CEA" w:rsidP="00146CEA">
      <w:pPr>
        <w:jc w:val="both"/>
        <w:rPr>
          <w:rFonts w:ascii="Montserrat" w:hAnsi="Montserrat"/>
          <w:sz w:val="20"/>
          <w:szCs w:val="20"/>
        </w:rPr>
      </w:pPr>
    </w:p>
    <w:p w14:paraId="2628596E" w14:textId="77777777" w:rsidR="00146CEA" w:rsidRPr="00412140" w:rsidRDefault="00146CEA" w:rsidP="00146CEA">
      <w:pPr>
        <w:jc w:val="both"/>
        <w:rPr>
          <w:rFonts w:ascii="Montserrat" w:hAnsi="Montserrat"/>
          <w:sz w:val="20"/>
          <w:szCs w:val="20"/>
        </w:rPr>
      </w:pPr>
      <w:r w:rsidRPr="00412140">
        <w:rPr>
          <w:rFonts w:ascii="Montserrat" w:hAnsi="Montserrat"/>
          <w:sz w:val="20"/>
          <w:szCs w:val="20"/>
        </w:rPr>
        <w:lastRenderedPageBreak/>
        <w:t xml:space="preserve">El monto total de las deducciones no podrá rebasar en su conjunto el monto de la garantía otorgada </w:t>
      </w:r>
      <w:r>
        <w:rPr>
          <w:rFonts w:ascii="Montserrat" w:hAnsi="Montserrat"/>
          <w:sz w:val="20"/>
          <w:szCs w:val="20"/>
        </w:rPr>
        <w:t>por el</w:t>
      </w:r>
      <w:r w:rsidRPr="00412140">
        <w:rPr>
          <w:rFonts w:ascii="Montserrat" w:hAnsi="Montserrat"/>
          <w:sz w:val="20"/>
          <w:szCs w:val="20"/>
        </w:rPr>
        <w:t xml:space="preserve"> </w:t>
      </w:r>
      <w:r w:rsidRPr="00F81A60">
        <w:rPr>
          <w:rFonts w:ascii="Montserrat" w:hAnsi="Montserrat"/>
          <w:b/>
          <w:bCs/>
          <w:sz w:val="20"/>
          <w:szCs w:val="20"/>
        </w:rPr>
        <w:t>PROVEEDOR</w:t>
      </w:r>
      <w:r w:rsidRPr="00412140">
        <w:rPr>
          <w:rFonts w:ascii="Montserrat" w:hAnsi="Montserrat"/>
          <w:sz w:val="20"/>
          <w:szCs w:val="20"/>
        </w:rPr>
        <w:t xml:space="preserve">. </w:t>
      </w:r>
    </w:p>
    <w:p w14:paraId="74FBA7F3" w14:textId="77777777" w:rsidR="00146CEA" w:rsidRPr="00412140" w:rsidRDefault="00146CEA" w:rsidP="00146CEA">
      <w:pPr>
        <w:jc w:val="both"/>
        <w:rPr>
          <w:rFonts w:ascii="Montserrat" w:hAnsi="Montserrat"/>
          <w:sz w:val="20"/>
          <w:szCs w:val="20"/>
        </w:rPr>
      </w:pPr>
    </w:p>
    <w:p w14:paraId="7567110E" w14:textId="77777777" w:rsidR="00146CEA" w:rsidRPr="00412140" w:rsidRDefault="00146CEA" w:rsidP="00146CEA">
      <w:pPr>
        <w:jc w:val="both"/>
        <w:rPr>
          <w:rFonts w:ascii="Montserrat" w:hAnsi="Montserrat"/>
          <w:sz w:val="20"/>
          <w:szCs w:val="20"/>
        </w:rPr>
      </w:pPr>
      <w:r w:rsidRPr="00412140">
        <w:rPr>
          <w:rFonts w:ascii="Montserrat" w:hAnsi="Montserrat"/>
          <w:sz w:val="20"/>
          <w:szCs w:val="20"/>
        </w:rPr>
        <w:t>Las deducciones se aplicarán en la facturación correspondiente, respecto a los servicios que fueron prestados parcialmente o considerados deficientes.</w:t>
      </w:r>
    </w:p>
    <w:p w14:paraId="0E0648FD" w14:textId="77777777" w:rsidR="00146CEA" w:rsidRDefault="00146CEA" w:rsidP="00146CEA">
      <w:pPr>
        <w:jc w:val="both"/>
        <w:rPr>
          <w:rFonts w:ascii="Montserrat" w:hAnsi="Montserrat"/>
          <w:sz w:val="20"/>
          <w:szCs w:val="20"/>
        </w:rPr>
      </w:pPr>
    </w:p>
    <w:p w14:paraId="147F9519" w14:textId="77777777" w:rsidR="00B33856" w:rsidRPr="00412140" w:rsidRDefault="00B33856" w:rsidP="00146CEA">
      <w:pPr>
        <w:jc w:val="both"/>
        <w:rPr>
          <w:rFonts w:ascii="Montserrat" w:hAnsi="Montserrat"/>
          <w:sz w:val="20"/>
          <w:szCs w:val="20"/>
        </w:rPr>
      </w:pPr>
    </w:p>
    <w:p w14:paraId="222AD1FA" w14:textId="77777777" w:rsidR="00146CEA" w:rsidRPr="00412140" w:rsidRDefault="00146CEA" w:rsidP="00146CEA">
      <w:pPr>
        <w:pStyle w:val="Sinespaciado"/>
        <w:numPr>
          <w:ilvl w:val="0"/>
          <w:numId w:val="1"/>
        </w:numPr>
        <w:rPr>
          <w:rFonts w:ascii="Montserrat" w:hAnsi="Montserrat"/>
          <w:b/>
          <w:sz w:val="20"/>
          <w:szCs w:val="20"/>
        </w:rPr>
      </w:pPr>
      <w:r w:rsidRPr="00412140">
        <w:rPr>
          <w:rFonts w:ascii="Montserrat" w:hAnsi="Montserrat"/>
          <w:b/>
          <w:sz w:val="20"/>
          <w:szCs w:val="20"/>
        </w:rPr>
        <w:t>MECANISMOS PARA LA REPOSICIÓN DE LOS SERVICIOS.</w:t>
      </w:r>
    </w:p>
    <w:p w14:paraId="5FC622E9" w14:textId="77777777" w:rsidR="00146CEA" w:rsidRPr="00412140" w:rsidRDefault="00146CEA" w:rsidP="00146CEA">
      <w:pPr>
        <w:jc w:val="both"/>
        <w:rPr>
          <w:rFonts w:ascii="Montserrat" w:hAnsi="Montserrat"/>
          <w:bCs/>
          <w:sz w:val="20"/>
          <w:szCs w:val="20"/>
        </w:rPr>
      </w:pPr>
    </w:p>
    <w:p w14:paraId="4F361C3C" w14:textId="77777777" w:rsidR="00146CEA" w:rsidRPr="00412140" w:rsidRDefault="00146CEA" w:rsidP="00146CEA">
      <w:pPr>
        <w:jc w:val="both"/>
        <w:rPr>
          <w:rFonts w:ascii="Montserrat" w:hAnsi="Montserrat"/>
          <w:bCs/>
          <w:sz w:val="20"/>
          <w:szCs w:val="20"/>
        </w:rPr>
      </w:pPr>
      <w:r w:rsidRPr="00412140">
        <w:rPr>
          <w:rFonts w:ascii="Montserrat" w:hAnsi="Montserrat"/>
          <w:bCs/>
          <w:sz w:val="20"/>
          <w:szCs w:val="20"/>
        </w:rPr>
        <w:t xml:space="preserve">En caso de que el </w:t>
      </w:r>
      <w:r w:rsidRPr="00412140">
        <w:rPr>
          <w:rFonts w:ascii="Montserrat" w:hAnsi="Montserrat"/>
          <w:b/>
          <w:sz w:val="20"/>
          <w:szCs w:val="20"/>
        </w:rPr>
        <w:t>SERVICIO</w:t>
      </w:r>
      <w:r w:rsidRPr="00412140">
        <w:rPr>
          <w:rFonts w:ascii="Montserrat" w:hAnsi="Montserrat"/>
          <w:bCs/>
          <w:sz w:val="20"/>
          <w:szCs w:val="20"/>
        </w:rPr>
        <w:t xml:space="preserve"> presente </w:t>
      </w:r>
      <w:r>
        <w:rPr>
          <w:rFonts w:ascii="Montserrat" w:hAnsi="Montserrat"/>
          <w:bCs/>
          <w:sz w:val="20"/>
          <w:szCs w:val="20"/>
        </w:rPr>
        <w:t>deficiencias</w:t>
      </w:r>
      <w:r w:rsidRPr="00412140">
        <w:rPr>
          <w:rFonts w:ascii="Montserrat" w:hAnsi="Montserrat"/>
          <w:bCs/>
          <w:sz w:val="20"/>
          <w:szCs w:val="20"/>
        </w:rPr>
        <w:t xml:space="preserve"> o no se haya prestado a </w:t>
      </w:r>
      <w:r>
        <w:rPr>
          <w:rFonts w:ascii="Montserrat" w:hAnsi="Montserrat"/>
          <w:bCs/>
          <w:sz w:val="20"/>
          <w:szCs w:val="20"/>
        </w:rPr>
        <w:t xml:space="preserve">entera </w:t>
      </w:r>
      <w:r w:rsidRPr="00412140">
        <w:rPr>
          <w:rFonts w:ascii="Montserrat" w:hAnsi="Montserrat"/>
          <w:bCs/>
          <w:sz w:val="20"/>
          <w:szCs w:val="20"/>
        </w:rPr>
        <w:t xml:space="preserve">satisfacción del </w:t>
      </w:r>
      <w:r w:rsidRPr="00F81A60">
        <w:rPr>
          <w:rFonts w:ascii="Montserrat" w:eastAsia="Montserrat" w:hAnsi="Montserrat" w:cs="Montserrat"/>
          <w:b/>
          <w:sz w:val="20"/>
          <w:szCs w:val="20"/>
        </w:rPr>
        <w:t>IMSS-Bienestar</w:t>
      </w:r>
      <w:r w:rsidRPr="00412140">
        <w:rPr>
          <w:rFonts w:ascii="Montserrat" w:hAnsi="Montserrat"/>
          <w:bCs/>
          <w:sz w:val="20"/>
          <w:szCs w:val="20"/>
        </w:rPr>
        <w:t xml:space="preserve">, </w:t>
      </w:r>
      <w:r>
        <w:rPr>
          <w:rFonts w:ascii="Montserrat" w:hAnsi="Montserrat"/>
          <w:bCs/>
          <w:sz w:val="20"/>
          <w:szCs w:val="20"/>
        </w:rPr>
        <w:t xml:space="preserve">el </w:t>
      </w:r>
      <w:r w:rsidRPr="00F81A60">
        <w:rPr>
          <w:rFonts w:ascii="Montserrat" w:hAnsi="Montserrat"/>
          <w:b/>
          <w:sz w:val="20"/>
          <w:szCs w:val="20"/>
        </w:rPr>
        <w:t>ADMINISTRADOR DEL CONTRATO</w:t>
      </w:r>
      <w:r w:rsidRPr="00412140">
        <w:rPr>
          <w:rFonts w:ascii="Montserrat" w:hAnsi="Montserrat"/>
          <w:bCs/>
          <w:sz w:val="20"/>
          <w:szCs w:val="20"/>
        </w:rPr>
        <w:t xml:space="preserve">, comunicará por escrito y/o por correo electrónico al </w:t>
      </w:r>
      <w:r w:rsidRPr="00F81A60">
        <w:rPr>
          <w:rFonts w:ascii="Montserrat" w:hAnsi="Montserrat"/>
          <w:b/>
          <w:sz w:val="20"/>
          <w:szCs w:val="20"/>
        </w:rPr>
        <w:t>PROVEEDOR</w:t>
      </w:r>
      <w:r w:rsidRPr="00412140">
        <w:rPr>
          <w:rFonts w:ascii="Montserrat" w:hAnsi="Montserrat"/>
          <w:bCs/>
          <w:sz w:val="20"/>
          <w:szCs w:val="20"/>
        </w:rPr>
        <w:t xml:space="preserve"> las causas de incumplimiento, a más tardar el día hábil siguiente a aquel en que se detecten.</w:t>
      </w:r>
    </w:p>
    <w:p w14:paraId="69E61099" w14:textId="77777777" w:rsidR="00146CEA" w:rsidRPr="00412140" w:rsidRDefault="00146CEA" w:rsidP="00146CEA">
      <w:pPr>
        <w:jc w:val="both"/>
        <w:rPr>
          <w:rFonts w:ascii="Montserrat" w:hAnsi="Montserrat"/>
          <w:bCs/>
          <w:sz w:val="20"/>
          <w:szCs w:val="20"/>
        </w:rPr>
      </w:pPr>
    </w:p>
    <w:p w14:paraId="3A179F84" w14:textId="20757B27" w:rsidR="00146CEA" w:rsidRPr="00412140" w:rsidRDefault="00146CEA" w:rsidP="00146CEA">
      <w:pPr>
        <w:jc w:val="both"/>
        <w:rPr>
          <w:rFonts w:ascii="Montserrat" w:hAnsi="Montserrat"/>
          <w:bCs/>
          <w:sz w:val="20"/>
          <w:szCs w:val="20"/>
        </w:rPr>
      </w:pPr>
      <w:r w:rsidRPr="00146CEA">
        <w:rPr>
          <w:rFonts w:ascii="Montserrat" w:hAnsi="Montserrat"/>
          <w:bCs/>
          <w:sz w:val="20"/>
          <w:szCs w:val="20"/>
        </w:rPr>
        <w:t xml:space="preserve">El </w:t>
      </w:r>
      <w:r w:rsidRPr="00146CEA">
        <w:rPr>
          <w:rFonts w:ascii="Montserrat" w:hAnsi="Montserrat"/>
          <w:b/>
          <w:sz w:val="20"/>
          <w:szCs w:val="20"/>
        </w:rPr>
        <w:t>PROVEEDOR</w:t>
      </w:r>
      <w:r w:rsidRPr="00146CEA">
        <w:rPr>
          <w:rFonts w:ascii="Montserrat" w:hAnsi="Montserrat"/>
          <w:bCs/>
          <w:sz w:val="20"/>
          <w:szCs w:val="20"/>
        </w:rPr>
        <w:t xml:space="preserve"> contará con </w:t>
      </w:r>
      <w:r w:rsidR="00C47604" w:rsidRPr="00C47604">
        <w:rPr>
          <w:rFonts w:ascii="Montserrat" w:hAnsi="Montserrat"/>
          <w:bCs/>
          <w:sz w:val="20"/>
          <w:szCs w:val="20"/>
        </w:rPr>
        <w:t>2</w:t>
      </w:r>
      <w:r w:rsidRPr="00C47604">
        <w:rPr>
          <w:rFonts w:ascii="Montserrat" w:hAnsi="Montserrat"/>
          <w:bCs/>
          <w:sz w:val="20"/>
          <w:szCs w:val="20"/>
        </w:rPr>
        <w:t xml:space="preserve"> (</w:t>
      </w:r>
      <w:r w:rsidR="00C47604" w:rsidRPr="00C47604">
        <w:rPr>
          <w:rFonts w:ascii="Montserrat" w:hAnsi="Montserrat"/>
          <w:bCs/>
          <w:sz w:val="20"/>
          <w:szCs w:val="20"/>
        </w:rPr>
        <w:t>dos</w:t>
      </w:r>
      <w:r w:rsidRPr="00C47604">
        <w:rPr>
          <w:rFonts w:ascii="Montserrat" w:hAnsi="Montserrat"/>
          <w:bCs/>
          <w:sz w:val="20"/>
          <w:szCs w:val="20"/>
        </w:rPr>
        <w:t xml:space="preserve">) días </w:t>
      </w:r>
      <w:r w:rsidR="00D47F46" w:rsidRPr="00C47604">
        <w:rPr>
          <w:rFonts w:ascii="Montserrat" w:hAnsi="Montserrat"/>
          <w:bCs/>
          <w:sz w:val="20"/>
          <w:szCs w:val="20"/>
        </w:rPr>
        <w:t>hábiles</w:t>
      </w:r>
      <w:r w:rsidRPr="00146CEA">
        <w:rPr>
          <w:rFonts w:ascii="Montserrat" w:hAnsi="Montserrat"/>
          <w:bCs/>
          <w:sz w:val="20"/>
          <w:szCs w:val="20"/>
        </w:rPr>
        <w:t xml:space="preserve"> para manifestar lo que a su derecho convenga, expresando fundada y motivadamente los razonamientos por las cuales considera que no se trata de un incumplimiento a las condiciones contractuales.</w:t>
      </w:r>
    </w:p>
    <w:p w14:paraId="374F4DF1" w14:textId="77777777" w:rsidR="00146CEA" w:rsidRPr="00412140" w:rsidRDefault="00146CEA" w:rsidP="00146CEA">
      <w:pPr>
        <w:jc w:val="both"/>
        <w:rPr>
          <w:rFonts w:ascii="Montserrat" w:hAnsi="Montserrat"/>
          <w:bCs/>
          <w:sz w:val="20"/>
          <w:szCs w:val="20"/>
        </w:rPr>
      </w:pPr>
    </w:p>
    <w:p w14:paraId="786DD8DC" w14:textId="77777777" w:rsidR="00146CEA" w:rsidRPr="00412140" w:rsidRDefault="00146CEA" w:rsidP="00146CEA">
      <w:pPr>
        <w:jc w:val="both"/>
        <w:rPr>
          <w:rFonts w:ascii="Montserrat" w:hAnsi="Montserrat"/>
          <w:bCs/>
          <w:sz w:val="20"/>
          <w:szCs w:val="20"/>
        </w:rPr>
      </w:pPr>
      <w:r>
        <w:rPr>
          <w:rFonts w:ascii="Montserrat" w:hAnsi="Montserrat"/>
          <w:bCs/>
          <w:sz w:val="20"/>
          <w:szCs w:val="20"/>
        </w:rPr>
        <w:t xml:space="preserve">El </w:t>
      </w:r>
      <w:r w:rsidRPr="00F81A60">
        <w:rPr>
          <w:rFonts w:ascii="Montserrat" w:hAnsi="Montserrat"/>
          <w:b/>
          <w:sz w:val="20"/>
          <w:szCs w:val="20"/>
        </w:rPr>
        <w:t>ADMINISTRADOR DEL CONTRATO</w:t>
      </w:r>
      <w:r w:rsidRPr="00412140">
        <w:rPr>
          <w:rFonts w:ascii="Montserrat" w:hAnsi="Montserrat"/>
          <w:bCs/>
          <w:sz w:val="20"/>
          <w:szCs w:val="20"/>
        </w:rPr>
        <w:t xml:space="preserve"> será </w:t>
      </w:r>
      <w:r>
        <w:rPr>
          <w:rFonts w:ascii="Montserrat" w:hAnsi="Montserrat"/>
          <w:bCs/>
          <w:sz w:val="20"/>
          <w:szCs w:val="20"/>
        </w:rPr>
        <w:t>el</w:t>
      </w:r>
      <w:r w:rsidRPr="00412140">
        <w:rPr>
          <w:rFonts w:ascii="Montserrat" w:hAnsi="Montserrat"/>
          <w:bCs/>
          <w:sz w:val="20"/>
          <w:szCs w:val="20"/>
        </w:rPr>
        <w:t xml:space="preserve"> encargad</w:t>
      </w:r>
      <w:r>
        <w:rPr>
          <w:rFonts w:ascii="Montserrat" w:hAnsi="Montserrat"/>
          <w:bCs/>
          <w:sz w:val="20"/>
          <w:szCs w:val="20"/>
        </w:rPr>
        <w:t>o</w:t>
      </w:r>
      <w:r w:rsidRPr="00412140">
        <w:rPr>
          <w:rFonts w:ascii="Montserrat" w:hAnsi="Montserrat"/>
          <w:bCs/>
          <w:sz w:val="20"/>
          <w:szCs w:val="20"/>
        </w:rPr>
        <w:t xml:space="preserve"> de valorar y determinar si efectivamente hay un supuesto de incumplimiento e informará al </w:t>
      </w:r>
      <w:r w:rsidRPr="00F81A60">
        <w:rPr>
          <w:rFonts w:ascii="Montserrat" w:hAnsi="Montserrat"/>
          <w:b/>
          <w:sz w:val="20"/>
          <w:szCs w:val="20"/>
        </w:rPr>
        <w:t>PROVEEDOR</w:t>
      </w:r>
      <w:r w:rsidRPr="00412140">
        <w:rPr>
          <w:rFonts w:ascii="Montserrat" w:hAnsi="Montserrat"/>
          <w:bCs/>
          <w:sz w:val="20"/>
          <w:szCs w:val="20"/>
        </w:rPr>
        <w:t xml:space="preserve"> si es procedente la pena convencional o la deduc</w:t>
      </w:r>
      <w:r>
        <w:rPr>
          <w:rFonts w:ascii="Montserrat" w:hAnsi="Montserrat"/>
          <w:bCs/>
          <w:sz w:val="20"/>
          <w:szCs w:val="20"/>
        </w:rPr>
        <w:t>ción</w:t>
      </w:r>
      <w:r w:rsidRPr="00412140">
        <w:rPr>
          <w:rFonts w:ascii="Montserrat" w:hAnsi="Montserrat"/>
          <w:bCs/>
          <w:sz w:val="20"/>
          <w:szCs w:val="20"/>
        </w:rPr>
        <w:t xml:space="preserve">, según sea el caso, comunicación que </w:t>
      </w:r>
      <w:r>
        <w:rPr>
          <w:rFonts w:ascii="Montserrat" w:hAnsi="Montserrat"/>
          <w:bCs/>
          <w:sz w:val="20"/>
          <w:szCs w:val="20"/>
        </w:rPr>
        <w:t>deberá</w:t>
      </w:r>
      <w:r w:rsidRPr="00412140">
        <w:rPr>
          <w:rFonts w:ascii="Montserrat" w:hAnsi="Montserrat"/>
          <w:bCs/>
          <w:sz w:val="20"/>
          <w:szCs w:val="20"/>
        </w:rPr>
        <w:t xml:space="preserve"> hacerse por oficio y/o vía correo electrónico.</w:t>
      </w:r>
    </w:p>
    <w:p w14:paraId="2925669C" w14:textId="77777777" w:rsidR="00146CEA" w:rsidRDefault="00146CEA" w:rsidP="00146CEA">
      <w:pPr>
        <w:jc w:val="both"/>
        <w:rPr>
          <w:rFonts w:ascii="Montserrat" w:hAnsi="Montserrat"/>
          <w:bCs/>
          <w:sz w:val="20"/>
          <w:szCs w:val="20"/>
        </w:rPr>
      </w:pPr>
    </w:p>
    <w:p w14:paraId="566DF886" w14:textId="77777777" w:rsidR="00B33856" w:rsidRPr="00412140" w:rsidRDefault="00B33856" w:rsidP="00146CEA">
      <w:pPr>
        <w:jc w:val="both"/>
        <w:rPr>
          <w:rFonts w:ascii="Montserrat" w:hAnsi="Montserrat"/>
          <w:bCs/>
          <w:sz w:val="20"/>
          <w:szCs w:val="20"/>
        </w:rPr>
      </w:pPr>
    </w:p>
    <w:p w14:paraId="74AA4D7C" w14:textId="77777777" w:rsidR="00EB5D37" w:rsidRPr="00EB5D37" w:rsidRDefault="00EB5D37" w:rsidP="00EB5D37">
      <w:pPr>
        <w:pStyle w:val="Sinespaciado"/>
        <w:numPr>
          <w:ilvl w:val="0"/>
          <w:numId w:val="1"/>
        </w:numPr>
        <w:rPr>
          <w:rFonts w:ascii="Montserrat" w:hAnsi="Montserrat"/>
          <w:b/>
          <w:sz w:val="20"/>
          <w:szCs w:val="20"/>
        </w:rPr>
      </w:pPr>
      <w:r w:rsidRPr="00EB5D37">
        <w:rPr>
          <w:rFonts w:ascii="Montserrat" w:hAnsi="Montserrat"/>
          <w:b/>
          <w:sz w:val="20"/>
          <w:szCs w:val="20"/>
        </w:rPr>
        <w:t xml:space="preserve">RESPONSABILIDAD LABORAL </w:t>
      </w:r>
    </w:p>
    <w:p w14:paraId="6F78DB5D" w14:textId="77777777" w:rsidR="00B33856" w:rsidRDefault="00B33856" w:rsidP="00EB5D37">
      <w:pPr>
        <w:pStyle w:val="Sinespaciado"/>
        <w:ind w:left="10"/>
        <w:jc w:val="both"/>
        <w:rPr>
          <w:rFonts w:ascii="Montserrat" w:hAnsi="Montserrat"/>
          <w:bCs/>
          <w:sz w:val="20"/>
          <w:szCs w:val="20"/>
        </w:rPr>
      </w:pPr>
    </w:p>
    <w:p w14:paraId="53EF48BB" w14:textId="0DE860B4" w:rsidR="00EB5D37" w:rsidRPr="00EB5D37" w:rsidRDefault="00EB5D37" w:rsidP="00EB5D37">
      <w:pPr>
        <w:pStyle w:val="Sinespaciado"/>
        <w:ind w:left="10"/>
        <w:jc w:val="both"/>
        <w:rPr>
          <w:rFonts w:ascii="Montserrat" w:hAnsi="Montserrat"/>
          <w:bCs/>
          <w:sz w:val="20"/>
          <w:szCs w:val="20"/>
        </w:rPr>
      </w:pPr>
      <w:r w:rsidRPr="00EB5D37">
        <w:rPr>
          <w:rFonts w:ascii="Montserrat" w:hAnsi="Montserrat"/>
          <w:bCs/>
          <w:sz w:val="20"/>
          <w:szCs w:val="20"/>
        </w:rPr>
        <w:t xml:space="preserve">El PROVEEDOR  señalará en su oferta que el personal que realice las tareas relacionadas con la prestación del “SERVICIO”, estará bajo su responsabilidad única y directa, por lo tanto, en ningún momento se considerará a </w:t>
      </w:r>
      <w:r w:rsidR="008411C1">
        <w:rPr>
          <w:rFonts w:ascii="Montserrat" w:hAnsi="Montserrat"/>
          <w:bCs/>
          <w:sz w:val="20"/>
          <w:szCs w:val="20"/>
        </w:rPr>
        <w:t>la Federación, los E</w:t>
      </w:r>
      <w:r w:rsidRPr="00EB5D37">
        <w:rPr>
          <w:rFonts w:ascii="Montserrat" w:hAnsi="Montserrat"/>
          <w:bCs/>
          <w:sz w:val="20"/>
          <w:szCs w:val="20"/>
        </w:rPr>
        <w:t>stados,</w:t>
      </w:r>
      <w:r w:rsidR="008411C1">
        <w:rPr>
          <w:rFonts w:ascii="Montserrat" w:hAnsi="Montserrat"/>
          <w:bCs/>
          <w:sz w:val="20"/>
          <w:szCs w:val="20"/>
        </w:rPr>
        <w:t xml:space="preserve"> los Municipios,</w:t>
      </w:r>
      <w:r w:rsidRPr="00EB5D37">
        <w:rPr>
          <w:rFonts w:ascii="Montserrat" w:hAnsi="Montserrat"/>
          <w:bCs/>
          <w:sz w:val="20"/>
          <w:szCs w:val="20"/>
        </w:rPr>
        <w:t xml:space="preserve"> Hospitales y/o Unidades Médicas de los Servicio de Salud del Instituto Mexicano del Seguro Social para el Bienestar (IMSS-BIENESTAR), como patrón sustituto o solidario, pues la misma no tendrá relación alguna de carácter laboral con dicho personal y consecuentemente, el licitante que resulte adjudicado se compromete a liberar a los Servicio de Salud del Instituto Mexicano del Seguro Social para el Bienestar (IMSS-BIENESTAR) de cualquier responsabilidad laboral o civil, obligándose a garantizar el pago de las prestaciones laborales y de seguridad social para sus empleados.</w:t>
      </w:r>
    </w:p>
    <w:p w14:paraId="4F22006F" w14:textId="77777777" w:rsidR="00EB5D37" w:rsidRDefault="00EB5D37" w:rsidP="00EB5D37">
      <w:pPr>
        <w:pStyle w:val="Sinespaciado"/>
        <w:ind w:left="10"/>
        <w:jc w:val="both"/>
        <w:rPr>
          <w:rFonts w:ascii="Montserrat" w:hAnsi="Montserrat"/>
          <w:bCs/>
          <w:sz w:val="20"/>
          <w:szCs w:val="20"/>
        </w:rPr>
      </w:pPr>
    </w:p>
    <w:p w14:paraId="15456179" w14:textId="77777777" w:rsidR="00B33856" w:rsidRPr="00EB5D37" w:rsidRDefault="00B33856" w:rsidP="00EB5D37">
      <w:pPr>
        <w:pStyle w:val="Sinespaciado"/>
        <w:ind w:left="10"/>
        <w:jc w:val="both"/>
        <w:rPr>
          <w:rFonts w:ascii="Montserrat" w:hAnsi="Montserrat"/>
          <w:bCs/>
          <w:sz w:val="20"/>
          <w:szCs w:val="20"/>
        </w:rPr>
      </w:pPr>
    </w:p>
    <w:p w14:paraId="035672DA" w14:textId="77777777" w:rsidR="00EB5D37" w:rsidRPr="00412140" w:rsidRDefault="00EB5D37" w:rsidP="00EB5D37">
      <w:pPr>
        <w:pStyle w:val="Sinespaciado"/>
        <w:numPr>
          <w:ilvl w:val="0"/>
          <w:numId w:val="1"/>
        </w:numPr>
        <w:rPr>
          <w:rFonts w:ascii="Montserrat" w:hAnsi="Montserrat"/>
          <w:b/>
          <w:sz w:val="20"/>
          <w:szCs w:val="20"/>
        </w:rPr>
      </w:pPr>
      <w:r w:rsidRPr="00412140">
        <w:rPr>
          <w:rFonts w:ascii="Montserrat" w:hAnsi="Montserrat"/>
          <w:b/>
          <w:sz w:val="20"/>
          <w:szCs w:val="20"/>
        </w:rPr>
        <w:t>PÓLIZA DE SEGURO DE RESPONSABILIDAD CIVIL.</w:t>
      </w:r>
    </w:p>
    <w:p w14:paraId="2680CD8B" w14:textId="77777777" w:rsidR="00EB5D37" w:rsidRPr="00412140" w:rsidRDefault="00EB5D37" w:rsidP="00EB5D37">
      <w:pPr>
        <w:jc w:val="both"/>
        <w:rPr>
          <w:rFonts w:ascii="Montserrat" w:hAnsi="Montserrat"/>
          <w:b/>
          <w:sz w:val="20"/>
          <w:szCs w:val="20"/>
        </w:rPr>
      </w:pPr>
    </w:p>
    <w:p w14:paraId="365A17C0" w14:textId="77777777" w:rsidR="00EB5D37" w:rsidRPr="00412140" w:rsidRDefault="00EB5D37" w:rsidP="00EB5D37">
      <w:pPr>
        <w:jc w:val="both"/>
        <w:rPr>
          <w:rFonts w:ascii="Montserrat" w:hAnsi="Montserrat"/>
          <w:sz w:val="20"/>
          <w:szCs w:val="20"/>
        </w:rPr>
      </w:pPr>
      <w:r w:rsidRPr="00412140">
        <w:rPr>
          <w:rFonts w:ascii="Montserrat" w:hAnsi="Montserrat"/>
          <w:sz w:val="20"/>
          <w:szCs w:val="20"/>
        </w:rPr>
        <w:t>El</w:t>
      </w:r>
      <w:r w:rsidRPr="00412140">
        <w:rPr>
          <w:rFonts w:ascii="Montserrat" w:hAnsi="Montserrat"/>
          <w:b/>
          <w:bCs/>
          <w:sz w:val="20"/>
          <w:szCs w:val="20"/>
        </w:rPr>
        <w:t xml:space="preserve"> </w:t>
      </w:r>
      <w:r w:rsidRPr="00F81A60">
        <w:rPr>
          <w:rFonts w:ascii="Montserrat" w:hAnsi="Montserrat"/>
          <w:b/>
          <w:bCs/>
          <w:sz w:val="20"/>
          <w:szCs w:val="20"/>
        </w:rPr>
        <w:t>PROVEEDOR</w:t>
      </w:r>
      <w:r w:rsidRPr="00412140">
        <w:rPr>
          <w:rFonts w:ascii="Montserrat" w:hAnsi="Montserrat"/>
          <w:sz w:val="20"/>
          <w:szCs w:val="20"/>
        </w:rPr>
        <w:t xml:space="preserve"> se obliga a entregar a favor de </w:t>
      </w:r>
      <w:r w:rsidRPr="00F81A60">
        <w:rPr>
          <w:rFonts w:ascii="Montserrat" w:hAnsi="Montserrat"/>
          <w:b/>
          <w:bCs/>
          <w:sz w:val="20"/>
          <w:szCs w:val="20"/>
        </w:rPr>
        <w:t>IMSS-Bienestar</w:t>
      </w:r>
      <w:r w:rsidRPr="00412140">
        <w:rPr>
          <w:rFonts w:ascii="Montserrat" w:hAnsi="Montserrat"/>
          <w:sz w:val="20"/>
          <w:szCs w:val="20"/>
        </w:rPr>
        <w:t xml:space="preserve"> una Póliza de Seguros de Responsabilidad Civil General donde se especifique como beneficiaria a </w:t>
      </w:r>
      <w:r w:rsidRPr="00F81A60">
        <w:rPr>
          <w:rFonts w:ascii="Montserrat" w:hAnsi="Montserrat"/>
          <w:b/>
          <w:bCs/>
          <w:sz w:val="20"/>
          <w:szCs w:val="20"/>
        </w:rPr>
        <w:t>IMSS-Bienestar</w:t>
      </w:r>
      <w:r w:rsidRPr="00412140">
        <w:rPr>
          <w:rFonts w:ascii="Montserrat" w:hAnsi="Montserrat"/>
          <w:sz w:val="20"/>
          <w:szCs w:val="20"/>
        </w:rPr>
        <w:t xml:space="preserve">, que garantice los daños que puedan causarse a </w:t>
      </w:r>
      <w:r w:rsidRPr="00F81A60">
        <w:rPr>
          <w:rFonts w:ascii="Montserrat" w:hAnsi="Montserrat"/>
          <w:b/>
          <w:sz w:val="20"/>
          <w:szCs w:val="20"/>
        </w:rPr>
        <w:t>IMSS-Bienestar</w:t>
      </w:r>
      <w:r w:rsidRPr="00412140">
        <w:rPr>
          <w:rFonts w:ascii="Montserrat" w:hAnsi="Montserrat"/>
          <w:sz w:val="20"/>
          <w:szCs w:val="20"/>
        </w:rPr>
        <w:t xml:space="preserve"> y/o a terceros en sus bienes o personas por una suma asegurada de al menos el </w:t>
      </w:r>
      <w:r w:rsidRPr="00412140">
        <w:rPr>
          <w:rFonts w:ascii="Montserrat" w:hAnsi="Montserrat"/>
          <w:b/>
          <w:bCs/>
          <w:sz w:val="20"/>
          <w:szCs w:val="20"/>
        </w:rPr>
        <w:t>10% (diez por ciento)</w:t>
      </w:r>
      <w:r w:rsidRPr="00412140">
        <w:rPr>
          <w:rFonts w:ascii="Montserrat" w:hAnsi="Montserrat"/>
          <w:sz w:val="20"/>
          <w:szCs w:val="20"/>
        </w:rPr>
        <w:t xml:space="preserve"> del monto máximo del contrato sin incluir el Impuesto al Valor Agregado (IVA) </w:t>
      </w:r>
    </w:p>
    <w:p w14:paraId="394DFAD1" w14:textId="77777777" w:rsidR="00EB5D37" w:rsidRPr="00412140" w:rsidRDefault="00EB5D37" w:rsidP="00EB5D37">
      <w:pPr>
        <w:jc w:val="both"/>
        <w:rPr>
          <w:rFonts w:ascii="Montserrat" w:hAnsi="Montserrat"/>
          <w:sz w:val="20"/>
          <w:szCs w:val="20"/>
        </w:rPr>
      </w:pPr>
    </w:p>
    <w:p w14:paraId="7F9BE423" w14:textId="77777777" w:rsidR="00EB5D37" w:rsidRPr="00412140" w:rsidRDefault="00EB5D37" w:rsidP="00EB5D37">
      <w:pPr>
        <w:jc w:val="both"/>
        <w:rPr>
          <w:rFonts w:ascii="Montserrat" w:hAnsi="Montserrat"/>
          <w:sz w:val="20"/>
          <w:szCs w:val="20"/>
        </w:rPr>
      </w:pPr>
      <w:r w:rsidRPr="00412140">
        <w:rPr>
          <w:rFonts w:ascii="Montserrat" w:hAnsi="Montserrat"/>
          <w:sz w:val="20"/>
          <w:szCs w:val="20"/>
        </w:rPr>
        <w:t xml:space="preserve">Dicha póliza deberá ser expedida por una compañía aseguradora establecida en territorio nacional y deberá cubrir el plazo para la prestación del </w:t>
      </w:r>
      <w:r w:rsidRPr="00412140">
        <w:rPr>
          <w:rFonts w:ascii="Montserrat" w:hAnsi="Montserrat"/>
          <w:b/>
          <w:bCs/>
          <w:sz w:val="20"/>
          <w:szCs w:val="20"/>
        </w:rPr>
        <w:t>SERVICIO,</w:t>
      </w:r>
      <w:r w:rsidRPr="00412140">
        <w:rPr>
          <w:rFonts w:ascii="Montserrat" w:hAnsi="Montserrat"/>
          <w:sz w:val="20"/>
          <w:szCs w:val="20"/>
        </w:rPr>
        <w:t xml:space="preserve"> así como la vigencia del contrato que corresponda.</w:t>
      </w:r>
    </w:p>
    <w:p w14:paraId="1A8C061B" w14:textId="77777777" w:rsidR="00EB5D37" w:rsidRPr="00412140" w:rsidRDefault="00EB5D37" w:rsidP="00EB5D37">
      <w:pPr>
        <w:jc w:val="both"/>
        <w:rPr>
          <w:rFonts w:ascii="Montserrat" w:hAnsi="Montserrat"/>
          <w:sz w:val="20"/>
          <w:szCs w:val="20"/>
        </w:rPr>
      </w:pPr>
    </w:p>
    <w:p w14:paraId="08D30929" w14:textId="77777777" w:rsidR="00EB5D37" w:rsidRPr="00412140" w:rsidRDefault="00EB5D37" w:rsidP="00EB5D37">
      <w:pPr>
        <w:jc w:val="both"/>
        <w:rPr>
          <w:rFonts w:ascii="Montserrat" w:hAnsi="Montserrat"/>
          <w:sz w:val="20"/>
          <w:szCs w:val="20"/>
        </w:rPr>
      </w:pPr>
      <w:r w:rsidRPr="00412140">
        <w:rPr>
          <w:rFonts w:ascii="Montserrat" w:hAnsi="Montserrat"/>
          <w:sz w:val="20"/>
          <w:szCs w:val="20"/>
        </w:rPr>
        <w:t xml:space="preserve">En caso de que, a la fecha de la notificación de la adjudicación, el </w:t>
      </w:r>
      <w:r w:rsidRPr="00F81A60">
        <w:rPr>
          <w:rFonts w:ascii="Montserrat" w:hAnsi="Montserrat"/>
          <w:b/>
          <w:bCs/>
          <w:sz w:val="20"/>
          <w:szCs w:val="20"/>
        </w:rPr>
        <w:t>PROVEEDOR</w:t>
      </w:r>
      <w:r w:rsidRPr="00412140">
        <w:rPr>
          <w:rFonts w:ascii="Montserrat" w:hAnsi="Montserrat"/>
          <w:sz w:val="20"/>
          <w:szCs w:val="20"/>
        </w:rPr>
        <w:t xml:space="preserve"> cuente con un Seguro de Responsabilidad Civil vigente y expedido por una compañía aseguradora establecida en territorio nacional, deberá entregar a </w:t>
      </w:r>
      <w:r>
        <w:rPr>
          <w:rFonts w:ascii="Montserrat" w:hAnsi="Montserrat"/>
          <w:sz w:val="20"/>
          <w:szCs w:val="20"/>
        </w:rPr>
        <w:t xml:space="preserve">el </w:t>
      </w:r>
      <w:r w:rsidRPr="00F81A60">
        <w:rPr>
          <w:rFonts w:ascii="Montserrat" w:hAnsi="Montserrat"/>
          <w:b/>
          <w:bCs/>
          <w:sz w:val="20"/>
          <w:szCs w:val="20"/>
        </w:rPr>
        <w:t>ADMINISTRADOR DEL CONTRATO</w:t>
      </w:r>
      <w:r w:rsidRPr="00412140">
        <w:rPr>
          <w:rFonts w:ascii="Montserrat" w:hAnsi="Montserrat"/>
          <w:sz w:val="20"/>
          <w:szCs w:val="20"/>
        </w:rPr>
        <w:t xml:space="preserve">, el endoso en el que se estipule a </w:t>
      </w:r>
      <w:r w:rsidRPr="00F81A60">
        <w:rPr>
          <w:rFonts w:ascii="Montserrat" w:hAnsi="Montserrat"/>
          <w:b/>
          <w:bCs/>
          <w:sz w:val="20"/>
          <w:szCs w:val="20"/>
        </w:rPr>
        <w:t>IMSS-Bienestar</w:t>
      </w:r>
      <w:r w:rsidRPr="00412140">
        <w:rPr>
          <w:rFonts w:ascii="Montserrat" w:hAnsi="Montserrat"/>
          <w:sz w:val="20"/>
          <w:szCs w:val="20"/>
        </w:rPr>
        <w:t xml:space="preserve"> como beneficiaria preferente de dicha póliza en los términos del párrafo anterior.</w:t>
      </w:r>
    </w:p>
    <w:p w14:paraId="23132B16" w14:textId="77777777" w:rsidR="00EB5D37" w:rsidRPr="00412140" w:rsidRDefault="00EB5D37" w:rsidP="00EB5D37">
      <w:pPr>
        <w:jc w:val="both"/>
        <w:rPr>
          <w:rFonts w:ascii="Montserrat" w:hAnsi="Montserrat"/>
          <w:sz w:val="20"/>
          <w:szCs w:val="20"/>
        </w:rPr>
      </w:pPr>
    </w:p>
    <w:p w14:paraId="31689F85" w14:textId="77777777" w:rsidR="00EB5D37" w:rsidRPr="00412140" w:rsidRDefault="00EB5D37" w:rsidP="00EB5D37">
      <w:pPr>
        <w:jc w:val="both"/>
        <w:rPr>
          <w:rFonts w:ascii="Montserrat" w:hAnsi="Montserrat"/>
          <w:sz w:val="20"/>
          <w:szCs w:val="20"/>
        </w:rPr>
      </w:pPr>
      <w:r w:rsidRPr="00412140">
        <w:rPr>
          <w:rFonts w:ascii="Montserrat" w:hAnsi="Montserrat"/>
          <w:sz w:val="20"/>
          <w:szCs w:val="20"/>
        </w:rPr>
        <w:t xml:space="preserve">Hasta en tanto no se entregue la Póliza de Responsabilidad Civil que ampare el plazo para la prestación de los servicios objeto del contrato que se formalice, el </w:t>
      </w:r>
      <w:r w:rsidRPr="00F81A60">
        <w:rPr>
          <w:rFonts w:ascii="Montserrat" w:hAnsi="Montserrat"/>
          <w:b/>
          <w:bCs/>
          <w:sz w:val="20"/>
          <w:szCs w:val="20"/>
        </w:rPr>
        <w:t>PROVEEDOR</w:t>
      </w:r>
      <w:r w:rsidRPr="00412140">
        <w:rPr>
          <w:rFonts w:ascii="Montserrat" w:hAnsi="Montserrat"/>
          <w:sz w:val="20"/>
          <w:szCs w:val="20"/>
        </w:rPr>
        <w:t xml:space="preserve"> deberá entregar al </w:t>
      </w:r>
      <w:r w:rsidRPr="00F81A60">
        <w:rPr>
          <w:rFonts w:ascii="Montserrat" w:hAnsi="Montserrat"/>
          <w:b/>
          <w:bCs/>
          <w:sz w:val="20"/>
          <w:szCs w:val="20"/>
        </w:rPr>
        <w:t>ADMINISTRADOR DEL CONTRATO</w:t>
      </w:r>
      <w:r w:rsidRPr="00412140">
        <w:rPr>
          <w:rFonts w:ascii="Montserrat" w:hAnsi="Montserrat"/>
          <w:sz w:val="20"/>
          <w:szCs w:val="20"/>
        </w:rPr>
        <w:t>, a más tardar al día natural siguiente a la notificación de la adjudicación la carta cobertura que ampare el plazo para la prestación de los servicios.</w:t>
      </w:r>
    </w:p>
    <w:p w14:paraId="15BC7175" w14:textId="77777777" w:rsidR="00EB5D37" w:rsidRPr="00412140" w:rsidRDefault="00EB5D37" w:rsidP="00EB5D37">
      <w:pPr>
        <w:jc w:val="both"/>
        <w:rPr>
          <w:rFonts w:ascii="Montserrat" w:hAnsi="Montserrat"/>
          <w:sz w:val="20"/>
          <w:szCs w:val="20"/>
        </w:rPr>
      </w:pPr>
    </w:p>
    <w:p w14:paraId="79595B8F" w14:textId="77777777" w:rsidR="00EB5D37" w:rsidRPr="00412140" w:rsidRDefault="00EB5D37" w:rsidP="00EB5D37">
      <w:pPr>
        <w:jc w:val="both"/>
        <w:rPr>
          <w:rFonts w:ascii="Montserrat" w:hAnsi="Montserrat"/>
          <w:sz w:val="20"/>
          <w:szCs w:val="20"/>
        </w:rPr>
      </w:pPr>
      <w:r w:rsidRPr="00412140">
        <w:rPr>
          <w:rFonts w:ascii="Montserrat" w:hAnsi="Montserrat"/>
          <w:sz w:val="20"/>
          <w:szCs w:val="20"/>
        </w:rPr>
        <w:t xml:space="preserve">La póliza de responsabilidad civil deberá ser entregada al </w:t>
      </w:r>
      <w:r w:rsidRPr="00F81A60">
        <w:rPr>
          <w:rFonts w:ascii="Montserrat" w:hAnsi="Montserrat"/>
          <w:b/>
          <w:bCs/>
          <w:sz w:val="20"/>
          <w:szCs w:val="20"/>
        </w:rPr>
        <w:t>ADMINISTRADOR DEL CONTRATO</w:t>
      </w:r>
      <w:r w:rsidRPr="00412140">
        <w:rPr>
          <w:rFonts w:ascii="Montserrat" w:hAnsi="Montserrat"/>
          <w:sz w:val="20"/>
          <w:szCs w:val="20"/>
        </w:rPr>
        <w:t xml:space="preserve">, dentro de los 3 (tres) días hábiles contados a partir de la firma del contrato que corresponda. En el supuesto que no presente la póliza referida dentro del plazo citado, </w:t>
      </w:r>
      <w:r w:rsidRPr="00F81A60">
        <w:rPr>
          <w:rFonts w:ascii="Montserrat" w:hAnsi="Montserrat"/>
          <w:b/>
          <w:bCs/>
          <w:sz w:val="20"/>
          <w:szCs w:val="20"/>
        </w:rPr>
        <w:t>IMSS-Bienestar</w:t>
      </w:r>
      <w:r w:rsidRPr="00412140">
        <w:rPr>
          <w:rFonts w:ascii="Montserrat" w:hAnsi="Montserrat"/>
          <w:sz w:val="20"/>
          <w:szCs w:val="20"/>
        </w:rPr>
        <w:t>, podrá iniciar un procedimiento de rescisión del contrato correspondiente.</w:t>
      </w:r>
    </w:p>
    <w:p w14:paraId="741A76C8" w14:textId="77777777" w:rsidR="00EB5D37" w:rsidRPr="00412140" w:rsidRDefault="00EB5D37" w:rsidP="00EB5D37">
      <w:pPr>
        <w:jc w:val="both"/>
        <w:rPr>
          <w:rFonts w:ascii="Montserrat" w:hAnsi="Montserrat"/>
          <w:sz w:val="20"/>
          <w:szCs w:val="20"/>
        </w:rPr>
      </w:pPr>
    </w:p>
    <w:p w14:paraId="364BBDD5" w14:textId="77777777" w:rsidR="00EB5D37" w:rsidRPr="00412140" w:rsidRDefault="00EB5D37" w:rsidP="00EB5D37">
      <w:pPr>
        <w:jc w:val="both"/>
        <w:rPr>
          <w:rFonts w:ascii="Montserrat" w:hAnsi="Montserrat"/>
          <w:sz w:val="20"/>
          <w:szCs w:val="20"/>
        </w:rPr>
      </w:pPr>
      <w:r w:rsidRPr="00412140">
        <w:rPr>
          <w:rFonts w:ascii="Montserrat" w:hAnsi="Montserrat"/>
          <w:sz w:val="20"/>
          <w:szCs w:val="20"/>
        </w:rPr>
        <w:t xml:space="preserve">Si ante cualquier evento o siniestro esta cobertura resulta insuficiente. Los gastos que queden sin cubrir serán por cuenta directamente del </w:t>
      </w:r>
      <w:r w:rsidRPr="00F81A60">
        <w:rPr>
          <w:rFonts w:ascii="Montserrat" w:hAnsi="Montserrat"/>
          <w:b/>
          <w:bCs/>
          <w:sz w:val="20"/>
          <w:szCs w:val="20"/>
        </w:rPr>
        <w:t>PROVEEDOR</w:t>
      </w:r>
      <w:r w:rsidRPr="00412140">
        <w:rPr>
          <w:rFonts w:ascii="Montserrat" w:hAnsi="Montserrat"/>
          <w:sz w:val="20"/>
          <w:szCs w:val="20"/>
        </w:rPr>
        <w:t>.</w:t>
      </w:r>
    </w:p>
    <w:p w14:paraId="12BE72DE" w14:textId="77777777" w:rsidR="00EB5D37" w:rsidRPr="00412140" w:rsidRDefault="00EB5D37" w:rsidP="00EB5D37">
      <w:pPr>
        <w:jc w:val="both"/>
        <w:rPr>
          <w:rFonts w:ascii="Montserrat" w:hAnsi="Montserrat"/>
          <w:sz w:val="20"/>
          <w:szCs w:val="20"/>
        </w:rPr>
      </w:pPr>
    </w:p>
    <w:p w14:paraId="2F496400" w14:textId="77777777" w:rsidR="00EB5D37" w:rsidRPr="00412140" w:rsidRDefault="00EB5D37" w:rsidP="00EB5D37">
      <w:pPr>
        <w:jc w:val="both"/>
        <w:rPr>
          <w:rFonts w:ascii="Montserrat" w:hAnsi="Montserrat"/>
          <w:sz w:val="20"/>
          <w:szCs w:val="20"/>
        </w:rPr>
      </w:pPr>
      <w:r w:rsidRPr="00412140">
        <w:rPr>
          <w:rFonts w:ascii="Montserrat" w:hAnsi="Montserrat"/>
          <w:sz w:val="20"/>
          <w:szCs w:val="20"/>
        </w:rPr>
        <w:t xml:space="preserve">El </w:t>
      </w:r>
      <w:r w:rsidRPr="00F81A60">
        <w:rPr>
          <w:rFonts w:ascii="Montserrat" w:hAnsi="Montserrat"/>
          <w:b/>
          <w:bCs/>
          <w:sz w:val="20"/>
          <w:szCs w:val="20"/>
        </w:rPr>
        <w:t>PROVEEDOR</w:t>
      </w:r>
      <w:r w:rsidRPr="00412140">
        <w:rPr>
          <w:rFonts w:ascii="Montserrat" w:hAnsi="Montserrat"/>
          <w:sz w:val="20"/>
          <w:szCs w:val="20"/>
        </w:rPr>
        <w:t xml:space="preserve"> queda obligado a mantener vigente la póliza de seguro de responsabilidad civil mencionada, dur</w:t>
      </w:r>
      <w:r>
        <w:rPr>
          <w:rFonts w:ascii="Montserrat" w:hAnsi="Montserrat"/>
          <w:sz w:val="20"/>
          <w:szCs w:val="20"/>
        </w:rPr>
        <w:t>ante el</w:t>
      </w:r>
      <w:r w:rsidRPr="00412140">
        <w:rPr>
          <w:rFonts w:ascii="Montserrat" w:hAnsi="Montserrat"/>
          <w:sz w:val="20"/>
          <w:szCs w:val="20"/>
        </w:rPr>
        <w:t xml:space="preserve"> plazo para la prestación del </w:t>
      </w:r>
      <w:r w:rsidRPr="00412140">
        <w:rPr>
          <w:rFonts w:ascii="Montserrat" w:hAnsi="Montserrat"/>
          <w:b/>
          <w:bCs/>
          <w:sz w:val="20"/>
          <w:szCs w:val="20"/>
        </w:rPr>
        <w:t>SERVICIO</w:t>
      </w:r>
      <w:r w:rsidRPr="00412140">
        <w:rPr>
          <w:rFonts w:ascii="Montserrat" w:hAnsi="Montserrat"/>
          <w:sz w:val="20"/>
          <w:szCs w:val="20"/>
        </w:rPr>
        <w:t xml:space="preserve"> y hasta en tanto permanezca en vigor el contrato correspondiente. En la inteligencia de que dicha póliza sólo podrá ser cancelada mediante autorización expresa y por escrito de </w:t>
      </w:r>
      <w:r w:rsidRPr="00F81A60">
        <w:rPr>
          <w:rFonts w:ascii="Montserrat" w:hAnsi="Montserrat"/>
          <w:b/>
          <w:bCs/>
          <w:sz w:val="20"/>
          <w:szCs w:val="20"/>
        </w:rPr>
        <w:t>IMSS-Bienestar</w:t>
      </w:r>
      <w:r w:rsidRPr="00412140">
        <w:rPr>
          <w:rFonts w:ascii="Montserrat" w:hAnsi="Montserrat"/>
          <w:sz w:val="20"/>
          <w:szCs w:val="20"/>
        </w:rPr>
        <w:t>.</w:t>
      </w:r>
    </w:p>
    <w:p w14:paraId="2D8E1411" w14:textId="77777777" w:rsidR="00EB5D37" w:rsidRPr="00412140" w:rsidRDefault="00EB5D37" w:rsidP="00EB5D37">
      <w:pPr>
        <w:jc w:val="both"/>
        <w:rPr>
          <w:rFonts w:ascii="Montserrat" w:hAnsi="Montserrat"/>
          <w:sz w:val="20"/>
          <w:szCs w:val="20"/>
        </w:rPr>
      </w:pPr>
    </w:p>
    <w:p w14:paraId="3EA48F44" w14:textId="77777777" w:rsidR="00EB5D37" w:rsidRPr="00412140" w:rsidRDefault="00EB5D37" w:rsidP="00EB5D37">
      <w:pPr>
        <w:jc w:val="both"/>
        <w:rPr>
          <w:rFonts w:ascii="Montserrat" w:hAnsi="Montserrat"/>
          <w:sz w:val="20"/>
          <w:szCs w:val="20"/>
        </w:rPr>
      </w:pPr>
      <w:r w:rsidRPr="00412140">
        <w:rPr>
          <w:rFonts w:ascii="Montserrat" w:hAnsi="Montserrat"/>
          <w:sz w:val="20"/>
          <w:szCs w:val="20"/>
        </w:rPr>
        <w:t xml:space="preserve">En caso de formalización de convenios modificatorios, el </w:t>
      </w:r>
      <w:r w:rsidRPr="00F81A60">
        <w:rPr>
          <w:rFonts w:ascii="Montserrat" w:hAnsi="Montserrat"/>
          <w:b/>
          <w:bCs/>
          <w:sz w:val="20"/>
          <w:szCs w:val="20"/>
        </w:rPr>
        <w:t>PROVEEDOR</w:t>
      </w:r>
      <w:r w:rsidRPr="00412140">
        <w:rPr>
          <w:rFonts w:ascii="Montserrat" w:hAnsi="Montserrat"/>
          <w:sz w:val="20"/>
          <w:szCs w:val="20"/>
        </w:rPr>
        <w:t xml:space="preserve"> deberá, presentar la modificación de la póliza, dentro de los 3 (tres) días naturales siguientes a la firma del convenio de modificación antes citado.</w:t>
      </w:r>
    </w:p>
    <w:p w14:paraId="4A18FB4B" w14:textId="77777777" w:rsidR="00EB5D37" w:rsidRPr="00412140" w:rsidRDefault="00EB5D37" w:rsidP="00EB5D37">
      <w:pPr>
        <w:jc w:val="both"/>
        <w:rPr>
          <w:rFonts w:ascii="Montserrat" w:hAnsi="Montserrat"/>
          <w:sz w:val="20"/>
          <w:szCs w:val="20"/>
        </w:rPr>
      </w:pPr>
    </w:p>
    <w:p w14:paraId="3B6D530C" w14:textId="77777777" w:rsidR="00EB5D37" w:rsidRPr="00412140" w:rsidRDefault="00EB5D37" w:rsidP="00EB5D37">
      <w:pPr>
        <w:jc w:val="both"/>
        <w:rPr>
          <w:rFonts w:ascii="Montserrat" w:hAnsi="Montserrat"/>
          <w:sz w:val="20"/>
          <w:szCs w:val="20"/>
        </w:rPr>
      </w:pPr>
      <w:r w:rsidRPr="00412140">
        <w:rPr>
          <w:rFonts w:ascii="Montserrat" w:hAnsi="Montserrat"/>
          <w:sz w:val="20"/>
          <w:szCs w:val="20"/>
        </w:rPr>
        <w:t xml:space="preserve">Una vez ocurrido el evento y se dictamine la responsabilidad, el </w:t>
      </w:r>
      <w:r w:rsidRPr="00F81A60">
        <w:rPr>
          <w:rFonts w:ascii="Montserrat" w:hAnsi="Montserrat"/>
          <w:b/>
          <w:bCs/>
          <w:sz w:val="20"/>
          <w:szCs w:val="20"/>
        </w:rPr>
        <w:t>PROVEEDOR</w:t>
      </w:r>
      <w:r w:rsidRPr="00412140">
        <w:rPr>
          <w:rFonts w:ascii="Montserrat" w:hAnsi="Montserrat"/>
          <w:sz w:val="20"/>
          <w:szCs w:val="20"/>
        </w:rPr>
        <w:t xml:space="preserve"> tendrá un plazo máximo de 5 (cinco) días hábiles, para realizar los pagos de los daños directamente al </w:t>
      </w:r>
      <w:r w:rsidRPr="00F81A60">
        <w:rPr>
          <w:rFonts w:ascii="Montserrat" w:hAnsi="Montserrat"/>
          <w:b/>
          <w:bCs/>
          <w:sz w:val="20"/>
          <w:szCs w:val="20"/>
        </w:rPr>
        <w:t>IMSS-Bienestar</w:t>
      </w:r>
      <w:r w:rsidRPr="00412140">
        <w:rPr>
          <w:rFonts w:ascii="Montserrat" w:hAnsi="Montserrat"/>
          <w:sz w:val="20"/>
          <w:szCs w:val="20"/>
        </w:rPr>
        <w:t xml:space="preserve"> y/o terceros implicados; o iniciar las gestiones correspondientes ante la aseguradora que corresponda, para que haga los pagos inmediatamente al </w:t>
      </w:r>
      <w:r w:rsidRPr="00F81A60">
        <w:rPr>
          <w:rFonts w:ascii="Montserrat" w:hAnsi="Montserrat"/>
          <w:b/>
          <w:bCs/>
          <w:sz w:val="20"/>
          <w:szCs w:val="20"/>
        </w:rPr>
        <w:t>IMSS-Bienestar</w:t>
      </w:r>
      <w:r w:rsidRPr="00412140">
        <w:rPr>
          <w:rFonts w:ascii="Montserrat" w:hAnsi="Montserrat"/>
          <w:sz w:val="20"/>
          <w:szCs w:val="20"/>
        </w:rPr>
        <w:t xml:space="preserve"> y/o a los terceros implicados.</w:t>
      </w:r>
    </w:p>
    <w:p w14:paraId="6C17D54A" w14:textId="77777777" w:rsidR="00EB5D37" w:rsidRPr="00412140" w:rsidRDefault="00EB5D37" w:rsidP="00EB5D37">
      <w:pPr>
        <w:jc w:val="both"/>
        <w:rPr>
          <w:rFonts w:ascii="Montserrat" w:hAnsi="Montserrat"/>
          <w:sz w:val="20"/>
          <w:szCs w:val="20"/>
        </w:rPr>
      </w:pPr>
    </w:p>
    <w:p w14:paraId="695E613B" w14:textId="77777777" w:rsidR="00EB5D37" w:rsidRPr="00412140" w:rsidRDefault="00EB5D37" w:rsidP="00EB5D37">
      <w:pPr>
        <w:jc w:val="both"/>
        <w:rPr>
          <w:rFonts w:ascii="Montserrat" w:hAnsi="Montserrat"/>
          <w:sz w:val="20"/>
          <w:szCs w:val="20"/>
        </w:rPr>
      </w:pPr>
      <w:r w:rsidRPr="00412140">
        <w:rPr>
          <w:rFonts w:ascii="Montserrat" w:hAnsi="Montserrat"/>
          <w:sz w:val="20"/>
          <w:szCs w:val="20"/>
        </w:rPr>
        <w:t xml:space="preserve">La póliza se mantendrá vigente hasta el total cumplimiento de las obligaciones del contrato y en caso de vencimiento antes del plazo indicado, el </w:t>
      </w:r>
      <w:r w:rsidRPr="00F81A60">
        <w:rPr>
          <w:rFonts w:ascii="Montserrat" w:hAnsi="Montserrat"/>
          <w:b/>
          <w:bCs/>
          <w:sz w:val="20"/>
          <w:szCs w:val="20"/>
        </w:rPr>
        <w:t>PROVEEDOR</w:t>
      </w:r>
      <w:r w:rsidRPr="00412140">
        <w:rPr>
          <w:rFonts w:ascii="Montserrat" w:hAnsi="Montserrat"/>
          <w:sz w:val="20"/>
          <w:szCs w:val="20"/>
        </w:rPr>
        <w:t xml:space="preserve"> deberá realizar los trámites necesarios para la renovación del seguro antes del vencimiento y presentar el documento a </w:t>
      </w:r>
      <w:r>
        <w:rPr>
          <w:rFonts w:ascii="Montserrat" w:hAnsi="Montserrat"/>
          <w:sz w:val="20"/>
          <w:szCs w:val="20"/>
        </w:rPr>
        <w:t xml:space="preserve">el </w:t>
      </w:r>
      <w:r w:rsidRPr="00F81A60">
        <w:rPr>
          <w:rFonts w:ascii="Montserrat" w:hAnsi="Montserrat"/>
          <w:b/>
          <w:bCs/>
          <w:sz w:val="20"/>
          <w:szCs w:val="20"/>
        </w:rPr>
        <w:t>ADMINISTRADOR DEL CONTRATO</w:t>
      </w:r>
      <w:r w:rsidRPr="00412140">
        <w:rPr>
          <w:rFonts w:ascii="Montserrat" w:hAnsi="Montserrat"/>
          <w:sz w:val="20"/>
          <w:szCs w:val="20"/>
        </w:rPr>
        <w:t xml:space="preserve">, dentro de los 5 (cinco) días hábiles previos al vencimiento del anterior. El importe del deducible será siempre a cargo del </w:t>
      </w:r>
      <w:r w:rsidRPr="00F81A60">
        <w:rPr>
          <w:rFonts w:ascii="Montserrat" w:hAnsi="Montserrat"/>
          <w:b/>
          <w:bCs/>
          <w:sz w:val="20"/>
          <w:szCs w:val="20"/>
        </w:rPr>
        <w:t>PROVEEDOR</w:t>
      </w:r>
      <w:r w:rsidRPr="00412140">
        <w:rPr>
          <w:rFonts w:ascii="Montserrat" w:hAnsi="Montserrat"/>
          <w:sz w:val="20"/>
          <w:szCs w:val="20"/>
        </w:rPr>
        <w:t>.</w:t>
      </w:r>
    </w:p>
    <w:p w14:paraId="64C4FD1B" w14:textId="77777777" w:rsidR="00EB5D37" w:rsidRPr="00412140" w:rsidRDefault="00EB5D37" w:rsidP="00EB5D37">
      <w:pPr>
        <w:jc w:val="both"/>
        <w:rPr>
          <w:rFonts w:ascii="Montserrat" w:hAnsi="Montserrat"/>
          <w:sz w:val="20"/>
          <w:szCs w:val="20"/>
        </w:rPr>
      </w:pPr>
    </w:p>
    <w:p w14:paraId="742EEB7E" w14:textId="77777777" w:rsidR="00EB5D37" w:rsidRPr="00412140" w:rsidRDefault="00EB5D37" w:rsidP="00EB5D37">
      <w:pPr>
        <w:jc w:val="both"/>
        <w:rPr>
          <w:rFonts w:ascii="Montserrat" w:hAnsi="Montserrat"/>
          <w:sz w:val="20"/>
          <w:szCs w:val="20"/>
        </w:rPr>
      </w:pPr>
      <w:r w:rsidRPr="00412140">
        <w:rPr>
          <w:rFonts w:ascii="Montserrat" w:hAnsi="Montserrat"/>
          <w:sz w:val="20"/>
          <w:szCs w:val="20"/>
        </w:rPr>
        <w:t xml:space="preserve">El </w:t>
      </w:r>
      <w:r w:rsidRPr="00F81A60">
        <w:rPr>
          <w:rFonts w:ascii="Montserrat" w:hAnsi="Montserrat"/>
          <w:b/>
          <w:bCs/>
          <w:sz w:val="20"/>
          <w:szCs w:val="20"/>
        </w:rPr>
        <w:t>PROVEEDOR</w:t>
      </w:r>
      <w:r w:rsidRPr="00412140">
        <w:rPr>
          <w:rFonts w:ascii="Montserrat" w:hAnsi="Montserrat"/>
          <w:sz w:val="20"/>
          <w:szCs w:val="20"/>
        </w:rPr>
        <w:t xml:space="preserve"> liberara a </w:t>
      </w:r>
      <w:r w:rsidRPr="00F81A60">
        <w:rPr>
          <w:rFonts w:ascii="Montserrat" w:hAnsi="Montserrat"/>
          <w:b/>
          <w:bCs/>
          <w:sz w:val="20"/>
          <w:szCs w:val="20"/>
        </w:rPr>
        <w:t>IMSS-Bienestar</w:t>
      </w:r>
      <w:r w:rsidRPr="00412140">
        <w:rPr>
          <w:rFonts w:ascii="Montserrat" w:hAnsi="Montserrat"/>
          <w:sz w:val="20"/>
          <w:szCs w:val="20"/>
        </w:rPr>
        <w:t xml:space="preserve"> de cualquier reclamación o acción judicial derivado de los daños y perjuicios que pudiesen ocasionar a terceras personas y/o a sus bienes, con los vehículos, herramientas complementarias y /o por las maniobras de carga y descarga de los bienes que traslade dur</w:t>
      </w:r>
      <w:r>
        <w:rPr>
          <w:rFonts w:ascii="Montserrat" w:hAnsi="Montserrat"/>
          <w:sz w:val="20"/>
          <w:szCs w:val="20"/>
        </w:rPr>
        <w:t>ante el</w:t>
      </w:r>
      <w:r w:rsidRPr="00412140">
        <w:rPr>
          <w:rFonts w:ascii="Montserrat" w:hAnsi="Montserrat"/>
          <w:sz w:val="20"/>
          <w:szCs w:val="20"/>
        </w:rPr>
        <w:t xml:space="preserve"> desarrollo de los servicios, por lo que se obligara a responder por cuenta propia de tales eventos frente a los terceros afectados.</w:t>
      </w:r>
    </w:p>
    <w:p w14:paraId="5EC9EB58" w14:textId="77777777" w:rsidR="00EB5D37" w:rsidRDefault="00EB5D37" w:rsidP="00EB5D37">
      <w:pPr>
        <w:pStyle w:val="Sinespaciado"/>
        <w:rPr>
          <w:rFonts w:ascii="Montserrat" w:hAnsi="Montserrat"/>
          <w:b/>
          <w:sz w:val="20"/>
          <w:szCs w:val="20"/>
        </w:rPr>
      </w:pPr>
    </w:p>
    <w:p w14:paraId="5771B68D" w14:textId="77777777" w:rsidR="00B33856" w:rsidRDefault="00B33856" w:rsidP="00EB5D37">
      <w:pPr>
        <w:pStyle w:val="Sinespaciado"/>
        <w:rPr>
          <w:rFonts w:ascii="Montserrat" w:hAnsi="Montserrat"/>
          <w:b/>
          <w:sz w:val="20"/>
          <w:szCs w:val="20"/>
        </w:rPr>
      </w:pPr>
    </w:p>
    <w:p w14:paraId="0BABC1CA" w14:textId="77777777" w:rsidR="00EB5D37" w:rsidRPr="00412140" w:rsidRDefault="00EB5D37" w:rsidP="00EB5D37">
      <w:pPr>
        <w:pStyle w:val="Sinespaciado"/>
        <w:numPr>
          <w:ilvl w:val="0"/>
          <w:numId w:val="1"/>
        </w:numPr>
        <w:rPr>
          <w:rFonts w:ascii="Montserrat" w:hAnsi="Montserrat"/>
          <w:b/>
          <w:sz w:val="20"/>
          <w:szCs w:val="20"/>
        </w:rPr>
      </w:pPr>
      <w:r w:rsidRPr="00412140">
        <w:rPr>
          <w:rFonts w:ascii="Montserrat" w:hAnsi="Montserrat"/>
          <w:b/>
          <w:sz w:val="20"/>
          <w:szCs w:val="20"/>
        </w:rPr>
        <w:t>GARANTIA DE CUMPLIMIENTO.</w:t>
      </w:r>
    </w:p>
    <w:p w14:paraId="57362B96" w14:textId="77777777" w:rsidR="00EB5D37" w:rsidRPr="00412140" w:rsidRDefault="00EB5D37" w:rsidP="00EB5D37">
      <w:pPr>
        <w:jc w:val="both"/>
        <w:rPr>
          <w:rFonts w:ascii="Montserrat" w:hAnsi="Montserrat"/>
          <w:sz w:val="20"/>
          <w:szCs w:val="20"/>
        </w:rPr>
      </w:pPr>
    </w:p>
    <w:p w14:paraId="54330517" w14:textId="66F9D950" w:rsidR="00EB5D37" w:rsidRPr="00A05935" w:rsidRDefault="00EB5D37" w:rsidP="00EB5D37">
      <w:pPr>
        <w:jc w:val="both"/>
        <w:rPr>
          <w:rFonts w:ascii="Montserrat" w:hAnsi="Montserrat"/>
          <w:sz w:val="20"/>
          <w:szCs w:val="20"/>
        </w:rPr>
      </w:pPr>
      <w:r w:rsidRPr="00412140">
        <w:rPr>
          <w:rFonts w:ascii="Montserrat" w:eastAsia="Montserrat" w:hAnsi="Montserrat" w:cs="Montserrat"/>
          <w:bCs/>
          <w:sz w:val="20"/>
          <w:szCs w:val="20"/>
        </w:rPr>
        <w:t>P</w:t>
      </w:r>
      <w:r w:rsidRPr="00412140">
        <w:rPr>
          <w:rFonts w:ascii="Montserrat" w:hAnsi="Montserrat"/>
          <w:sz w:val="20"/>
          <w:szCs w:val="20"/>
        </w:rPr>
        <w:t xml:space="preserve">ara garantizar el cumplimiento de todas y cada una de las obligaciones estipuladas en el contrato, el </w:t>
      </w:r>
      <w:r w:rsidRPr="00F81A60">
        <w:rPr>
          <w:rFonts w:ascii="Montserrat" w:hAnsi="Montserrat"/>
          <w:b/>
          <w:bCs/>
          <w:sz w:val="20"/>
          <w:szCs w:val="20"/>
        </w:rPr>
        <w:t>PROVEEDOR</w:t>
      </w:r>
      <w:r w:rsidRPr="00412140">
        <w:rPr>
          <w:rFonts w:ascii="Montserrat" w:hAnsi="Montserrat"/>
          <w:sz w:val="20"/>
          <w:szCs w:val="20"/>
        </w:rPr>
        <w:t xml:space="preserve"> deberá presentar en la </w:t>
      </w:r>
      <w:r w:rsidRPr="009D31EF">
        <w:rPr>
          <w:rFonts w:ascii="Montserrat" w:hAnsi="Montserrat"/>
          <w:b/>
          <w:bCs/>
          <w:sz w:val="20"/>
          <w:szCs w:val="20"/>
        </w:rPr>
        <w:t>Coordinación de Servicios Generales</w:t>
      </w:r>
      <w:r w:rsidRPr="00412140">
        <w:rPr>
          <w:rFonts w:ascii="Montserrat" w:hAnsi="Montserrat"/>
          <w:sz w:val="20"/>
          <w:szCs w:val="20"/>
        </w:rPr>
        <w:t xml:space="preserve">, sita en Calle Gustavo E. Campa, No. 54, Piso </w:t>
      </w:r>
      <w:r>
        <w:rPr>
          <w:rFonts w:ascii="Montserrat" w:hAnsi="Montserrat"/>
          <w:sz w:val="20"/>
          <w:szCs w:val="20"/>
        </w:rPr>
        <w:t>1</w:t>
      </w:r>
      <w:r w:rsidRPr="00412140">
        <w:rPr>
          <w:rFonts w:ascii="Montserrat" w:hAnsi="Montserrat"/>
          <w:sz w:val="20"/>
          <w:szCs w:val="20"/>
        </w:rPr>
        <w:t xml:space="preserve">, Colonia Guadalupe </w:t>
      </w:r>
      <w:proofErr w:type="spellStart"/>
      <w:r w:rsidRPr="00412140">
        <w:rPr>
          <w:rFonts w:ascii="Montserrat" w:hAnsi="Montserrat"/>
          <w:sz w:val="20"/>
          <w:szCs w:val="20"/>
        </w:rPr>
        <w:t>Inn</w:t>
      </w:r>
      <w:proofErr w:type="spellEnd"/>
      <w:r w:rsidRPr="00412140">
        <w:rPr>
          <w:rFonts w:ascii="Montserrat" w:hAnsi="Montserrat"/>
          <w:sz w:val="20"/>
          <w:szCs w:val="20"/>
        </w:rPr>
        <w:t xml:space="preserve">, Alcaldía Álvaro Obregón, Código Postal 01020, en la Ciudad de México, póliza de fianza con vigencia al 31 de diciembre de 2024 y de carácter </w:t>
      </w:r>
      <w:r w:rsidRPr="00412140">
        <w:rPr>
          <w:rFonts w:ascii="Montserrat" w:hAnsi="Montserrat"/>
          <w:b/>
          <w:bCs/>
          <w:sz w:val="20"/>
          <w:szCs w:val="20"/>
        </w:rPr>
        <w:t>DIVISIBLE</w:t>
      </w:r>
      <w:r w:rsidRPr="00412140">
        <w:rPr>
          <w:rFonts w:ascii="Montserrat" w:hAnsi="Montserrat"/>
          <w:sz w:val="20"/>
          <w:szCs w:val="20"/>
        </w:rPr>
        <w:t xml:space="preserve">, en la misma moneda en que cotizó el </w:t>
      </w:r>
      <w:r w:rsidRPr="00412140">
        <w:rPr>
          <w:rFonts w:ascii="Montserrat" w:hAnsi="Montserrat"/>
          <w:b/>
          <w:sz w:val="20"/>
          <w:szCs w:val="20"/>
        </w:rPr>
        <w:t>SERVICIO</w:t>
      </w:r>
      <w:r w:rsidRPr="00412140">
        <w:rPr>
          <w:rFonts w:ascii="Montserrat" w:hAnsi="Montserrat"/>
          <w:sz w:val="20"/>
          <w:szCs w:val="20"/>
        </w:rPr>
        <w:t xml:space="preserve">, expedida por afianzadora debidamente constituida en términos de la Ley de Instituciones de Seguros y Fianzas, dentro de los 10 (diez) días naturales </w:t>
      </w:r>
      <w:r w:rsidRPr="00A05935">
        <w:rPr>
          <w:rFonts w:ascii="Montserrat" w:hAnsi="Montserrat"/>
          <w:sz w:val="20"/>
          <w:szCs w:val="20"/>
        </w:rPr>
        <w:t xml:space="preserve">siguientes a la firma del contrato respectivo, para garantizar el cumplimiento de todas y cada una de las obligaciones a su cargo derivadas del contrato a favor de </w:t>
      </w:r>
      <w:r w:rsidRPr="00A05935">
        <w:rPr>
          <w:rFonts w:ascii="Montserrat" w:hAnsi="Montserrat"/>
          <w:b/>
          <w:bCs/>
          <w:sz w:val="20"/>
          <w:szCs w:val="20"/>
        </w:rPr>
        <w:t>IMSS-Bienestar</w:t>
      </w:r>
      <w:r w:rsidRPr="00A05935">
        <w:rPr>
          <w:rFonts w:ascii="Montserrat" w:hAnsi="Montserrat"/>
          <w:sz w:val="20"/>
          <w:szCs w:val="20"/>
        </w:rPr>
        <w:t xml:space="preserve">, por un monto equivalente al </w:t>
      </w:r>
      <w:r w:rsidR="006411F8" w:rsidRPr="00A05935">
        <w:rPr>
          <w:rFonts w:ascii="Montserrat" w:hAnsi="Montserrat"/>
          <w:b/>
          <w:bCs/>
          <w:sz w:val="20"/>
          <w:szCs w:val="20"/>
        </w:rPr>
        <w:t>1</w:t>
      </w:r>
      <w:r w:rsidR="006411F8">
        <w:rPr>
          <w:rFonts w:ascii="Montserrat" w:hAnsi="Montserrat"/>
          <w:b/>
          <w:bCs/>
          <w:sz w:val="20"/>
          <w:szCs w:val="20"/>
        </w:rPr>
        <w:t>0</w:t>
      </w:r>
      <w:r w:rsidRPr="00A05935">
        <w:rPr>
          <w:rFonts w:ascii="Montserrat" w:hAnsi="Montserrat"/>
          <w:b/>
          <w:bCs/>
          <w:sz w:val="20"/>
          <w:szCs w:val="20"/>
        </w:rPr>
        <w:t>% (</w:t>
      </w:r>
      <w:r w:rsidR="006411F8">
        <w:rPr>
          <w:rFonts w:ascii="Montserrat" w:hAnsi="Montserrat"/>
          <w:b/>
          <w:bCs/>
          <w:sz w:val="20"/>
          <w:szCs w:val="20"/>
        </w:rPr>
        <w:t>diez</w:t>
      </w:r>
      <w:r w:rsidR="006411F8" w:rsidRPr="00A05935">
        <w:rPr>
          <w:rFonts w:ascii="Montserrat" w:hAnsi="Montserrat"/>
          <w:b/>
          <w:bCs/>
          <w:sz w:val="20"/>
          <w:szCs w:val="20"/>
        </w:rPr>
        <w:t xml:space="preserve"> </w:t>
      </w:r>
      <w:r w:rsidRPr="00A05935">
        <w:rPr>
          <w:rFonts w:ascii="Montserrat" w:hAnsi="Montserrat"/>
          <w:b/>
          <w:bCs/>
          <w:sz w:val="20"/>
          <w:szCs w:val="20"/>
        </w:rPr>
        <w:t>por ciento)</w:t>
      </w:r>
      <w:r w:rsidRPr="00A05935">
        <w:rPr>
          <w:rFonts w:ascii="Montserrat" w:hAnsi="Montserrat"/>
          <w:sz w:val="20"/>
          <w:szCs w:val="20"/>
        </w:rPr>
        <w:t xml:space="preserve"> sobre el monto máximo del contrato, sin incluir el I.V.A., en moneda nacional, de conformidad con lo establecido en el artículo 48 de la LAASSP.</w:t>
      </w:r>
    </w:p>
    <w:p w14:paraId="73367823" w14:textId="77777777" w:rsidR="00EB5D37" w:rsidRDefault="00EB5D37" w:rsidP="00EB5D37">
      <w:pPr>
        <w:pStyle w:val="Sinespaciado"/>
        <w:rPr>
          <w:rFonts w:ascii="Montserrat" w:hAnsi="Montserrat"/>
          <w:b/>
          <w:sz w:val="20"/>
          <w:szCs w:val="20"/>
        </w:rPr>
      </w:pPr>
    </w:p>
    <w:p w14:paraId="6899DD9C" w14:textId="77777777" w:rsidR="00B33856" w:rsidRPr="00A05935" w:rsidRDefault="00B33856" w:rsidP="00EB5D37">
      <w:pPr>
        <w:pStyle w:val="Sinespaciado"/>
        <w:rPr>
          <w:rFonts w:ascii="Montserrat" w:hAnsi="Montserrat"/>
          <w:b/>
          <w:sz w:val="20"/>
          <w:szCs w:val="20"/>
        </w:rPr>
      </w:pPr>
    </w:p>
    <w:p w14:paraId="0E240A19" w14:textId="7FA83642" w:rsidR="00FD661A" w:rsidRPr="00A05935" w:rsidRDefault="00FD661A" w:rsidP="004F39CF">
      <w:pPr>
        <w:pStyle w:val="Sinespaciado"/>
        <w:numPr>
          <w:ilvl w:val="0"/>
          <w:numId w:val="1"/>
        </w:numPr>
        <w:rPr>
          <w:rFonts w:ascii="Montserrat" w:hAnsi="Montserrat"/>
          <w:b/>
          <w:sz w:val="20"/>
          <w:szCs w:val="20"/>
        </w:rPr>
      </w:pPr>
      <w:r w:rsidRPr="00A05935">
        <w:rPr>
          <w:rFonts w:ascii="Montserrat" w:hAnsi="Montserrat"/>
          <w:b/>
          <w:sz w:val="20"/>
          <w:szCs w:val="20"/>
        </w:rPr>
        <w:t>INFORMACIÓN DERIVADA</w:t>
      </w:r>
      <w:r w:rsidR="00F664A6" w:rsidRPr="00A05935">
        <w:rPr>
          <w:rFonts w:ascii="Montserrat" w:hAnsi="Montserrat"/>
          <w:b/>
          <w:sz w:val="20"/>
          <w:szCs w:val="20"/>
        </w:rPr>
        <w:t xml:space="preserve"> DE LOS SERVICIOS</w:t>
      </w:r>
    </w:p>
    <w:p w14:paraId="0FD49FAC" w14:textId="77777777" w:rsidR="00FD661A" w:rsidRPr="00412140" w:rsidRDefault="00FD661A" w:rsidP="00537391">
      <w:pPr>
        <w:jc w:val="both"/>
        <w:rPr>
          <w:rFonts w:ascii="Montserrat" w:hAnsi="Montserrat"/>
          <w:sz w:val="20"/>
          <w:szCs w:val="20"/>
        </w:rPr>
      </w:pPr>
    </w:p>
    <w:p w14:paraId="6B692095" w14:textId="0FFB8A39" w:rsidR="00F664A6" w:rsidRPr="00412140" w:rsidRDefault="00FD661A" w:rsidP="00537391">
      <w:pPr>
        <w:jc w:val="both"/>
        <w:rPr>
          <w:rFonts w:ascii="Montserrat" w:hAnsi="Montserrat"/>
          <w:sz w:val="20"/>
          <w:szCs w:val="20"/>
        </w:rPr>
      </w:pPr>
      <w:r w:rsidRPr="00412140">
        <w:rPr>
          <w:rFonts w:ascii="Montserrat" w:hAnsi="Montserrat"/>
          <w:sz w:val="20"/>
          <w:szCs w:val="20"/>
        </w:rPr>
        <w:t>E</w:t>
      </w:r>
      <w:r w:rsidR="00F664A6" w:rsidRPr="00412140">
        <w:rPr>
          <w:rFonts w:ascii="Montserrat" w:hAnsi="Montserrat"/>
          <w:sz w:val="20"/>
          <w:szCs w:val="20"/>
        </w:rPr>
        <w:t xml:space="preserve">l </w:t>
      </w:r>
      <w:r w:rsidR="00F81A60" w:rsidRPr="00F81A60">
        <w:rPr>
          <w:rFonts w:ascii="Montserrat" w:hAnsi="Montserrat"/>
          <w:b/>
          <w:bCs/>
          <w:sz w:val="20"/>
          <w:szCs w:val="20"/>
        </w:rPr>
        <w:t>PROVEEDOR</w:t>
      </w:r>
      <w:r w:rsidR="00F664A6" w:rsidRPr="00412140">
        <w:rPr>
          <w:rFonts w:ascii="Montserrat" w:hAnsi="Montserrat"/>
          <w:sz w:val="20"/>
          <w:szCs w:val="20"/>
        </w:rPr>
        <w:t xml:space="preserve"> </w:t>
      </w:r>
      <w:r w:rsidRPr="00412140">
        <w:rPr>
          <w:rFonts w:ascii="Montserrat" w:hAnsi="Montserrat"/>
          <w:sz w:val="20"/>
          <w:szCs w:val="20"/>
        </w:rPr>
        <w:t>acepta</w:t>
      </w:r>
      <w:r w:rsidR="00F664A6" w:rsidRPr="00412140">
        <w:rPr>
          <w:rFonts w:ascii="Montserrat" w:hAnsi="Montserrat"/>
          <w:sz w:val="20"/>
          <w:szCs w:val="20"/>
        </w:rPr>
        <w:t xml:space="preserve"> que</w:t>
      </w:r>
      <w:r w:rsidRPr="00412140">
        <w:rPr>
          <w:rFonts w:ascii="Montserrat" w:hAnsi="Montserrat"/>
          <w:sz w:val="20"/>
          <w:szCs w:val="20"/>
        </w:rPr>
        <w:t xml:space="preserve"> toda la información (incluyendo cualquier tipo de estudio, formato, entregable, invención, diseño o cualquier otra creación protegida por la Ley Federal de Protección a la Propiedad Industrial) generada</w:t>
      </w:r>
      <w:r w:rsidR="00F664A6" w:rsidRPr="00412140">
        <w:rPr>
          <w:rFonts w:ascii="Montserrat" w:hAnsi="Montserrat"/>
          <w:sz w:val="20"/>
          <w:szCs w:val="20"/>
        </w:rPr>
        <w:t xml:space="preserve"> como consecuencia de la</w:t>
      </w:r>
      <w:r w:rsidRPr="00412140">
        <w:rPr>
          <w:rFonts w:ascii="Montserrat" w:hAnsi="Montserrat"/>
          <w:sz w:val="20"/>
          <w:szCs w:val="20"/>
        </w:rPr>
        <w:t xml:space="preserve"> </w:t>
      </w:r>
      <w:r w:rsidR="00F664A6" w:rsidRPr="00412140">
        <w:rPr>
          <w:rFonts w:ascii="Montserrat" w:hAnsi="Montserrat"/>
          <w:sz w:val="20"/>
          <w:szCs w:val="20"/>
        </w:rPr>
        <w:t xml:space="preserve">prestación del </w:t>
      </w:r>
      <w:r w:rsidRPr="00412140">
        <w:rPr>
          <w:rFonts w:ascii="Montserrat" w:hAnsi="Montserrat"/>
          <w:b/>
          <w:bCs/>
          <w:sz w:val="20"/>
          <w:szCs w:val="20"/>
        </w:rPr>
        <w:t>SERVICIO</w:t>
      </w:r>
      <w:r w:rsidR="00F664A6" w:rsidRPr="00412140">
        <w:rPr>
          <w:rFonts w:ascii="Montserrat" w:hAnsi="Montserrat"/>
          <w:sz w:val="20"/>
          <w:szCs w:val="20"/>
        </w:rPr>
        <w:t>, incluyendo aquélla elaborada en medios electrónicos</w:t>
      </w:r>
      <w:r w:rsidRPr="00412140">
        <w:rPr>
          <w:rFonts w:ascii="Montserrat" w:hAnsi="Montserrat"/>
          <w:sz w:val="20"/>
          <w:szCs w:val="20"/>
        </w:rPr>
        <w:t>,</w:t>
      </w:r>
      <w:r w:rsidR="00F664A6" w:rsidRPr="00412140">
        <w:rPr>
          <w:rFonts w:ascii="Montserrat" w:hAnsi="Montserrat"/>
          <w:sz w:val="20"/>
          <w:szCs w:val="20"/>
        </w:rPr>
        <w:t xml:space="preserve"> </w:t>
      </w:r>
      <w:r w:rsidRPr="00412140">
        <w:rPr>
          <w:rFonts w:ascii="Montserrat" w:hAnsi="Montserrat"/>
          <w:sz w:val="20"/>
          <w:szCs w:val="20"/>
        </w:rPr>
        <w:t xml:space="preserve">es propiedad del </w:t>
      </w:r>
      <w:r w:rsidR="00F81A60" w:rsidRPr="00F81A60">
        <w:rPr>
          <w:rFonts w:ascii="Montserrat" w:eastAsia="Montserrat" w:hAnsi="Montserrat" w:cs="Montserrat"/>
          <w:b/>
          <w:sz w:val="20"/>
          <w:szCs w:val="20"/>
        </w:rPr>
        <w:t>IMSS-Bienestar</w:t>
      </w:r>
      <w:r w:rsidR="004A5AC5" w:rsidRPr="00412140">
        <w:rPr>
          <w:rFonts w:ascii="Montserrat" w:eastAsia="Montserrat" w:hAnsi="Montserrat" w:cs="Montserrat"/>
          <w:b/>
          <w:sz w:val="20"/>
          <w:szCs w:val="20"/>
        </w:rPr>
        <w:t xml:space="preserve"> </w:t>
      </w:r>
      <w:r w:rsidR="004A5AC5" w:rsidRPr="00412140">
        <w:rPr>
          <w:rFonts w:ascii="Montserrat" w:eastAsia="Montserrat" w:hAnsi="Montserrat" w:cs="Montserrat"/>
          <w:bCs/>
          <w:sz w:val="20"/>
          <w:szCs w:val="20"/>
        </w:rPr>
        <w:t>y deberá ser entregada por escrito al</w:t>
      </w:r>
      <w:r w:rsidR="004A5AC5" w:rsidRPr="00412140">
        <w:rPr>
          <w:rFonts w:ascii="Montserrat" w:eastAsia="Montserrat" w:hAnsi="Montserrat" w:cs="Montserrat"/>
          <w:b/>
          <w:sz w:val="20"/>
          <w:szCs w:val="20"/>
        </w:rPr>
        <w:t xml:space="preserve"> </w:t>
      </w:r>
      <w:r w:rsidR="00F81A60" w:rsidRPr="00F81A60">
        <w:rPr>
          <w:rFonts w:ascii="Montserrat" w:eastAsia="Montserrat" w:hAnsi="Montserrat" w:cs="Montserrat"/>
          <w:b/>
          <w:sz w:val="20"/>
          <w:szCs w:val="20"/>
        </w:rPr>
        <w:t>ADMINISTRADOR DEL CONTRATO</w:t>
      </w:r>
      <w:r w:rsidR="004A5AC5" w:rsidRPr="00412140">
        <w:rPr>
          <w:rFonts w:ascii="Montserrat" w:eastAsia="Montserrat" w:hAnsi="Montserrat" w:cs="Montserrat"/>
          <w:bCs/>
          <w:sz w:val="20"/>
          <w:szCs w:val="20"/>
        </w:rPr>
        <w:t xml:space="preserve"> a la conclusión del</w:t>
      </w:r>
      <w:r w:rsidR="004A5AC5" w:rsidRPr="00412140">
        <w:rPr>
          <w:rFonts w:ascii="Montserrat" w:eastAsia="Montserrat" w:hAnsi="Montserrat" w:cs="Montserrat"/>
          <w:b/>
          <w:sz w:val="20"/>
          <w:szCs w:val="20"/>
        </w:rPr>
        <w:t xml:space="preserve"> SERVICIO</w:t>
      </w:r>
      <w:r w:rsidRPr="00412140">
        <w:rPr>
          <w:rFonts w:ascii="Montserrat" w:hAnsi="Montserrat"/>
          <w:sz w:val="20"/>
          <w:szCs w:val="20"/>
        </w:rPr>
        <w:t>.</w:t>
      </w:r>
    </w:p>
    <w:p w14:paraId="1C0864C6" w14:textId="77777777" w:rsidR="00F664A6" w:rsidRPr="00412140" w:rsidRDefault="00F664A6" w:rsidP="00537391">
      <w:pPr>
        <w:jc w:val="both"/>
        <w:rPr>
          <w:rFonts w:ascii="Montserrat" w:hAnsi="Montserrat"/>
          <w:sz w:val="20"/>
          <w:szCs w:val="20"/>
        </w:rPr>
      </w:pPr>
    </w:p>
    <w:p w14:paraId="6BA5930C" w14:textId="711C18BA" w:rsidR="00FD661A" w:rsidRPr="00412140" w:rsidRDefault="004A5AC5" w:rsidP="00537391">
      <w:pPr>
        <w:jc w:val="both"/>
        <w:rPr>
          <w:rFonts w:ascii="Montserrat" w:hAnsi="Montserrat"/>
          <w:sz w:val="20"/>
          <w:szCs w:val="20"/>
        </w:rPr>
      </w:pPr>
      <w:r w:rsidRPr="00412140">
        <w:rPr>
          <w:rFonts w:ascii="Montserrat" w:hAnsi="Montserrat"/>
          <w:sz w:val="20"/>
          <w:szCs w:val="20"/>
        </w:rPr>
        <w:t>Asimismo, e</w:t>
      </w:r>
      <w:r w:rsidR="00FD661A" w:rsidRPr="00412140">
        <w:rPr>
          <w:rFonts w:ascii="Montserrat" w:hAnsi="Montserrat"/>
          <w:sz w:val="20"/>
          <w:szCs w:val="20"/>
        </w:rPr>
        <w:t xml:space="preserve">l </w:t>
      </w:r>
      <w:r w:rsidR="00F81A60" w:rsidRPr="00F81A60">
        <w:rPr>
          <w:rFonts w:ascii="Montserrat" w:hAnsi="Montserrat"/>
          <w:b/>
          <w:bCs/>
          <w:sz w:val="20"/>
          <w:szCs w:val="20"/>
        </w:rPr>
        <w:t>PROVEEDOR</w:t>
      </w:r>
      <w:r w:rsidR="00FD661A" w:rsidRPr="00412140">
        <w:rPr>
          <w:rFonts w:ascii="Montserrat" w:hAnsi="Montserrat"/>
          <w:sz w:val="20"/>
          <w:szCs w:val="20"/>
        </w:rPr>
        <w:t xml:space="preserve">, se obliga a mantener estricta </w:t>
      </w:r>
      <w:r w:rsidR="00FD661A" w:rsidRPr="00412140">
        <w:rPr>
          <w:rFonts w:ascii="Montserrat" w:hAnsi="Montserrat"/>
          <w:b/>
          <w:bCs/>
          <w:sz w:val="20"/>
          <w:szCs w:val="20"/>
        </w:rPr>
        <w:t>CONFIDENCIALIDAD</w:t>
      </w:r>
      <w:r w:rsidR="00FD661A" w:rsidRPr="00412140">
        <w:rPr>
          <w:rFonts w:ascii="Montserrat" w:hAnsi="Montserrat"/>
          <w:sz w:val="20"/>
          <w:szCs w:val="20"/>
        </w:rPr>
        <w:t xml:space="preserve"> respecto de datos personales, además de los patrimoniales y/o sensibles, derivado del cumplimiento del </w:t>
      </w:r>
      <w:r w:rsidRPr="00412140">
        <w:rPr>
          <w:rFonts w:ascii="Montserrat" w:hAnsi="Montserrat"/>
          <w:b/>
          <w:bCs/>
          <w:sz w:val="20"/>
          <w:szCs w:val="20"/>
        </w:rPr>
        <w:t>SERVICIO</w:t>
      </w:r>
      <w:r w:rsidR="00FD661A" w:rsidRPr="00412140">
        <w:rPr>
          <w:rFonts w:ascii="Montserrat" w:hAnsi="Montserrat"/>
          <w:sz w:val="20"/>
          <w:szCs w:val="20"/>
        </w:rPr>
        <w:t xml:space="preserve"> de conformidad y en cumplimiento por lo establecido en la Ley Federal de Transparencia y Acceso a la Información Pública, Ley General de Protección de Datos Personales en Posesión de Sujetos Obligados y sus respectivos Reglamentos. En consecuencia, queda prohibido revelar, copiar, reproducir, explotar, alterar, duplicar o difundir a terceros, la información sin autorización previa y por escrito del titular de esta y de la otra parte.</w:t>
      </w:r>
    </w:p>
    <w:p w14:paraId="4A0719F0" w14:textId="77777777" w:rsidR="00FD661A" w:rsidRPr="00412140" w:rsidRDefault="00FD661A" w:rsidP="00537391">
      <w:pPr>
        <w:jc w:val="both"/>
        <w:rPr>
          <w:rFonts w:ascii="Montserrat" w:hAnsi="Montserrat"/>
          <w:sz w:val="20"/>
          <w:szCs w:val="20"/>
        </w:rPr>
      </w:pPr>
    </w:p>
    <w:p w14:paraId="0D7AD94B" w14:textId="657E86DF" w:rsidR="00FD661A" w:rsidRPr="00412140" w:rsidRDefault="00FD661A" w:rsidP="00537391">
      <w:pPr>
        <w:jc w:val="both"/>
        <w:rPr>
          <w:rFonts w:ascii="Montserrat" w:hAnsi="Montserrat"/>
          <w:sz w:val="20"/>
          <w:szCs w:val="20"/>
        </w:rPr>
      </w:pPr>
      <w:r w:rsidRPr="00412140">
        <w:rPr>
          <w:rFonts w:ascii="Montserrat" w:hAnsi="Montserrat"/>
          <w:sz w:val="20"/>
          <w:szCs w:val="20"/>
        </w:rPr>
        <w:t xml:space="preserve">En caso de que el </w:t>
      </w:r>
      <w:r w:rsidR="00F81A60" w:rsidRPr="00F81A60">
        <w:rPr>
          <w:rFonts w:ascii="Montserrat" w:hAnsi="Montserrat"/>
          <w:b/>
          <w:bCs/>
          <w:sz w:val="20"/>
          <w:szCs w:val="20"/>
        </w:rPr>
        <w:t>PROVEEDOR</w:t>
      </w:r>
      <w:r w:rsidRPr="00412140">
        <w:rPr>
          <w:rFonts w:ascii="Montserrat" w:hAnsi="Montserrat"/>
          <w:sz w:val="20"/>
          <w:szCs w:val="20"/>
        </w:rPr>
        <w:t xml:space="preserve"> divulgue o transfiera los datos proporcionados a terceros, este será responsable de los posibles daños o perjuicios que se pudieran ocasionar al particular o al </w:t>
      </w:r>
      <w:r w:rsidR="00F81A60" w:rsidRPr="00F81A60">
        <w:rPr>
          <w:rFonts w:ascii="Montserrat" w:hAnsi="Montserrat"/>
          <w:b/>
          <w:bCs/>
          <w:sz w:val="20"/>
          <w:szCs w:val="20"/>
        </w:rPr>
        <w:t>IMSS-Bienestar</w:t>
      </w:r>
      <w:r w:rsidR="004A5AC5" w:rsidRPr="00412140">
        <w:rPr>
          <w:rFonts w:ascii="Montserrat" w:hAnsi="Montserrat"/>
          <w:sz w:val="20"/>
          <w:szCs w:val="20"/>
        </w:rPr>
        <w:t>;</w:t>
      </w:r>
      <w:r w:rsidR="004A5AC5" w:rsidRPr="00412140">
        <w:rPr>
          <w:rFonts w:ascii="Montserrat" w:hAnsi="Montserrat"/>
          <w:b/>
          <w:bCs/>
          <w:sz w:val="20"/>
          <w:szCs w:val="20"/>
        </w:rPr>
        <w:t xml:space="preserve"> </w:t>
      </w:r>
      <w:r w:rsidR="004A5AC5" w:rsidRPr="00412140">
        <w:rPr>
          <w:rFonts w:ascii="Montserrat" w:hAnsi="Montserrat"/>
          <w:sz w:val="20"/>
          <w:szCs w:val="20"/>
        </w:rPr>
        <w:t>por lo anterior,</w:t>
      </w:r>
      <w:r w:rsidRPr="00412140">
        <w:rPr>
          <w:rFonts w:ascii="Montserrat" w:hAnsi="Montserrat"/>
          <w:sz w:val="20"/>
          <w:szCs w:val="20"/>
        </w:rPr>
        <w:t xml:space="preserve"> el </w:t>
      </w:r>
      <w:r w:rsidR="00F81A60" w:rsidRPr="00F81A60">
        <w:rPr>
          <w:rFonts w:ascii="Montserrat" w:hAnsi="Montserrat"/>
          <w:b/>
          <w:bCs/>
          <w:sz w:val="20"/>
          <w:szCs w:val="20"/>
        </w:rPr>
        <w:t>PROVEEDOR</w:t>
      </w:r>
      <w:r w:rsidRPr="00412140">
        <w:rPr>
          <w:rFonts w:ascii="Montserrat" w:hAnsi="Montserrat"/>
          <w:sz w:val="20"/>
          <w:szCs w:val="20"/>
        </w:rPr>
        <w:t xml:space="preserve"> se obliga a implementar las medidas de seguridad necesarias para el resguardo de la información.</w:t>
      </w:r>
    </w:p>
    <w:p w14:paraId="3CEEC233" w14:textId="77777777" w:rsidR="00FD661A" w:rsidRPr="00412140" w:rsidRDefault="00FD661A" w:rsidP="00537391">
      <w:pPr>
        <w:jc w:val="both"/>
        <w:rPr>
          <w:rFonts w:ascii="Montserrat" w:hAnsi="Montserrat"/>
          <w:sz w:val="20"/>
          <w:szCs w:val="20"/>
        </w:rPr>
      </w:pPr>
    </w:p>
    <w:p w14:paraId="64D308A7" w14:textId="6E7B8E4B" w:rsidR="00F664A6" w:rsidRPr="00412140" w:rsidRDefault="00FD661A" w:rsidP="00537391">
      <w:pPr>
        <w:jc w:val="both"/>
        <w:rPr>
          <w:rFonts w:ascii="Montserrat" w:hAnsi="Montserrat"/>
          <w:sz w:val="20"/>
          <w:szCs w:val="20"/>
        </w:rPr>
      </w:pPr>
      <w:r w:rsidRPr="00412140">
        <w:rPr>
          <w:rFonts w:ascii="Montserrat" w:hAnsi="Montserrat"/>
          <w:sz w:val="20"/>
          <w:szCs w:val="20"/>
        </w:rPr>
        <w:t xml:space="preserve">En caso de incumplimiento a la obligación señalada en el párrafo anterior, el </w:t>
      </w:r>
      <w:r w:rsidR="00F81A60" w:rsidRPr="00F81A60">
        <w:rPr>
          <w:rFonts w:ascii="Montserrat" w:hAnsi="Montserrat"/>
          <w:b/>
          <w:bCs/>
          <w:sz w:val="20"/>
          <w:szCs w:val="20"/>
        </w:rPr>
        <w:t>PROVEEDOR</w:t>
      </w:r>
      <w:r w:rsidRPr="00412140">
        <w:rPr>
          <w:rFonts w:ascii="Montserrat" w:hAnsi="Montserrat"/>
          <w:sz w:val="20"/>
          <w:szCs w:val="20"/>
        </w:rPr>
        <w:t xml:space="preserve">, acepta indemnizar, así como sacar en paz y a salvo al </w:t>
      </w:r>
      <w:r w:rsidR="00F81A60" w:rsidRPr="00F81A60">
        <w:rPr>
          <w:rFonts w:ascii="Montserrat" w:hAnsi="Montserrat"/>
          <w:b/>
          <w:bCs/>
          <w:sz w:val="20"/>
          <w:szCs w:val="20"/>
        </w:rPr>
        <w:t>IMSS-Bienestar</w:t>
      </w:r>
      <w:r w:rsidRPr="00412140">
        <w:rPr>
          <w:rFonts w:ascii="Montserrat" w:hAnsi="Montserrat"/>
          <w:sz w:val="20"/>
          <w:szCs w:val="20"/>
        </w:rPr>
        <w:t xml:space="preserve"> y a cada uno de sus funcionarios, servidores públicos , empleados  y representantes por y en contra de toda reclamación, daño, perdida, responsabilidad y gastos, en los que pudiera incurrir o fueran determinados o fallados contra cualquier parte indemnizada, que surjan en cada caso en conexión (o por la preparación) de cualquier defensa relativa al incumplimiento de lo establecido en los ordenamientos citados en el </w:t>
      </w:r>
      <w:r w:rsidR="004A5AC5" w:rsidRPr="00412140">
        <w:rPr>
          <w:rFonts w:ascii="Montserrat" w:hAnsi="Montserrat"/>
          <w:sz w:val="20"/>
          <w:szCs w:val="20"/>
        </w:rPr>
        <w:t>presente numeral</w:t>
      </w:r>
      <w:r w:rsidRPr="00412140">
        <w:rPr>
          <w:rFonts w:ascii="Montserrat" w:hAnsi="Montserrat"/>
          <w:sz w:val="20"/>
          <w:szCs w:val="20"/>
        </w:rPr>
        <w:t>.</w:t>
      </w:r>
    </w:p>
    <w:p w14:paraId="09708A39" w14:textId="77777777" w:rsidR="00F664A6" w:rsidRPr="00412140" w:rsidRDefault="00F664A6" w:rsidP="00537391">
      <w:pPr>
        <w:jc w:val="both"/>
        <w:rPr>
          <w:rFonts w:ascii="Montserrat" w:hAnsi="Montserrat"/>
          <w:sz w:val="20"/>
          <w:szCs w:val="20"/>
        </w:rPr>
      </w:pPr>
    </w:p>
    <w:p w14:paraId="2F302A29" w14:textId="05548999" w:rsidR="004A5AC5" w:rsidRPr="00412140" w:rsidRDefault="004A5AC5" w:rsidP="004F39CF">
      <w:pPr>
        <w:pStyle w:val="Sinespaciado"/>
        <w:numPr>
          <w:ilvl w:val="0"/>
          <w:numId w:val="1"/>
        </w:numPr>
        <w:rPr>
          <w:rFonts w:ascii="Montserrat" w:hAnsi="Montserrat"/>
          <w:b/>
          <w:sz w:val="20"/>
          <w:szCs w:val="20"/>
        </w:rPr>
      </w:pPr>
      <w:r w:rsidRPr="00412140">
        <w:rPr>
          <w:rFonts w:ascii="Montserrat" w:hAnsi="Montserrat"/>
          <w:b/>
          <w:sz w:val="20"/>
          <w:szCs w:val="20"/>
        </w:rPr>
        <w:t>PRUEBAS REQUERIDAS</w:t>
      </w:r>
    </w:p>
    <w:p w14:paraId="65CE3AF6" w14:textId="77777777" w:rsidR="004A5AC5" w:rsidRPr="00412140" w:rsidRDefault="004A5AC5" w:rsidP="00537391">
      <w:pPr>
        <w:jc w:val="both"/>
        <w:rPr>
          <w:rFonts w:ascii="Montserrat" w:hAnsi="Montserrat"/>
          <w:sz w:val="20"/>
          <w:szCs w:val="20"/>
        </w:rPr>
      </w:pPr>
    </w:p>
    <w:p w14:paraId="381ABCEF" w14:textId="67DA4E89" w:rsidR="00EC3F6A" w:rsidRPr="00412140" w:rsidRDefault="004A5AC5" w:rsidP="00537391">
      <w:pPr>
        <w:jc w:val="both"/>
        <w:rPr>
          <w:rFonts w:ascii="Montserrat" w:hAnsi="Montserrat"/>
          <w:sz w:val="20"/>
          <w:szCs w:val="20"/>
        </w:rPr>
      </w:pPr>
      <w:r w:rsidRPr="00412140">
        <w:rPr>
          <w:rFonts w:ascii="Montserrat" w:hAnsi="Montserrat"/>
          <w:sz w:val="20"/>
          <w:szCs w:val="20"/>
        </w:rPr>
        <w:t xml:space="preserve">Para el presente procedimiento no se requieren pruebas </w:t>
      </w:r>
      <w:r w:rsidR="00EC3F6A" w:rsidRPr="00412140">
        <w:rPr>
          <w:rFonts w:ascii="Montserrat" w:hAnsi="Montserrat"/>
          <w:sz w:val="20"/>
          <w:szCs w:val="20"/>
        </w:rPr>
        <w:t xml:space="preserve">para verificar el cumplimiento del </w:t>
      </w:r>
      <w:r w:rsidR="00EC3F6A" w:rsidRPr="00412140">
        <w:rPr>
          <w:rFonts w:ascii="Montserrat" w:hAnsi="Montserrat"/>
          <w:b/>
          <w:bCs/>
          <w:sz w:val="20"/>
          <w:szCs w:val="20"/>
        </w:rPr>
        <w:t>SERVICIO</w:t>
      </w:r>
      <w:r w:rsidR="00EC3F6A" w:rsidRPr="00412140">
        <w:rPr>
          <w:rFonts w:ascii="Montserrat" w:hAnsi="Montserrat"/>
          <w:sz w:val="20"/>
          <w:szCs w:val="20"/>
        </w:rPr>
        <w:t>.</w:t>
      </w:r>
    </w:p>
    <w:p w14:paraId="35653CF4" w14:textId="77777777" w:rsidR="00305733" w:rsidRDefault="00305733" w:rsidP="00C74C15">
      <w:pPr>
        <w:pStyle w:val="Sinespaciado"/>
        <w:rPr>
          <w:rFonts w:ascii="Montserrat" w:eastAsia="Montserrat" w:hAnsi="Montserrat" w:cs="Montserrat"/>
          <w:b/>
          <w:sz w:val="20"/>
          <w:szCs w:val="20"/>
        </w:rPr>
      </w:pPr>
    </w:p>
    <w:p w14:paraId="7783403A" w14:textId="77777777" w:rsidR="00B33856" w:rsidRDefault="00B33856" w:rsidP="00C74C15">
      <w:pPr>
        <w:pStyle w:val="Sinespaciado"/>
        <w:rPr>
          <w:rFonts w:ascii="Montserrat" w:eastAsia="Montserrat" w:hAnsi="Montserrat" w:cs="Montserrat"/>
          <w:b/>
          <w:sz w:val="20"/>
          <w:szCs w:val="20"/>
        </w:rPr>
      </w:pPr>
    </w:p>
    <w:p w14:paraId="1FCA5486" w14:textId="77777777" w:rsidR="00305733" w:rsidRPr="00412140" w:rsidRDefault="00305733" w:rsidP="00305733">
      <w:pPr>
        <w:pStyle w:val="Sinespaciado"/>
        <w:numPr>
          <w:ilvl w:val="0"/>
          <w:numId w:val="1"/>
        </w:numPr>
        <w:rPr>
          <w:rFonts w:ascii="Montserrat" w:hAnsi="Montserrat"/>
          <w:b/>
          <w:sz w:val="20"/>
          <w:szCs w:val="20"/>
        </w:rPr>
      </w:pPr>
      <w:r w:rsidRPr="00412140">
        <w:rPr>
          <w:rFonts w:ascii="Montserrat" w:hAnsi="Montserrat"/>
          <w:b/>
          <w:sz w:val="20"/>
          <w:szCs w:val="20"/>
        </w:rPr>
        <w:lastRenderedPageBreak/>
        <w:t>VISITAS A LAS INSTALACIONES INSTITUCIONALES.</w:t>
      </w:r>
    </w:p>
    <w:p w14:paraId="30196BA1" w14:textId="77777777" w:rsidR="00305733" w:rsidRPr="00412140" w:rsidRDefault="00305733" w:rsidP="00305733">
      <w:pPr>
        <w:contextualSpacing/>
        <w:jc w:val="both"/>
        <w:rPr>
          <w:rFonts w:ascii="Montserrat" w:eastAsia="Times New Roman" w:hAnsi="Montserrat" w:cs="Arial"/>
          <w:color w:val="000000"/>
          <w:sz w:val="20"/>
          <w:szCs w:val="20"/>
          <w:lang w:eastAsia="x-none"/>
        </w:rPr>
      </w:pPr>
    </w:p>
    <w:p w14:paraId="5A42CCE3" w14:textId="47558733" w:rsidR="00305733" w:rsidRPr="00432A7C" w:rsidRDefault="00305733" w:rsidP="00305733">
      <w:pPr>
        <w:contextualSpacing/>
        <w:jc w:val="both"/>
        <w:rPr>
          <w:rFonts w:ascii="Montserrat" w:eastAsia="Times New Roman" w:hAnsi="Montserrat" w:cs="Arial"/>
          <w:color w:val="000000"/>
          <w:sz w:val="20"/>
          <w:szCs w:val="20"/>
          <w:lang w:eastAsia="x-none"/>
        </w:rPr>
      </w:pPr>
      <w:r w:rsidRPr="00AE23FD">
        <w:rPr>
          <w:rFonts w:ascii="Montserrat" w:eastAsia="Times New Roman" w:hAnsi="Montserrat" w:cs="Arial"/>
          <w:color w:val="000000"/>
          <w:sz w:val="20"/>
          <w:szCs w:val="20"/>
          <w:lang w:eastAsia="x-none"/>
        </w:rPr>
        <w:t xml:space="preserve">Para la presente contratación no es necesario realizar visitas a las instalaciones del </w:t>
      </w:r>
      <w:r w:rsidRPr="00F81A60">
        <w:rPr>
          <w:rFonts w:ascii="Montserrat" w:eastAsia="Times New Roman" w:hAnsi="Montserrat" w:cs="Arial"/>
          <w:b/>
          <w:bCs/>
          <w:color w:val="000000"/>
          <w:sz w:val="20"/>
          <w:szCs w:val="20"/>
          <w:lang w:eastAsia="x-none"/>
        </w:rPr>
        <w:t>IMSS-Bienestar</w:t>
      </w:r>
      <w:r w:rsidR="008411C1">
        <w:rPr>
          <w:rFonts w:ascii="Montserrat" w:eastAsia="Times New Roman" w:hAnsi="Montserrat" w:cs="Arial"/>
          <w:color w:val="000000"/>
          <w:sz w:val="20"/>
          <w:szCs w:val="20"/>
          <w:lang w:eastAsia="x-none"/>
        </w:rPr>
        <w:t xml:space="preserve">, para mayor referencia consultar el </w:t>
      </w:r>
      <w:r w:rsidR="00622BA8" w:rsidRPr="005C1BA3">
        <w:rPr>
          <w:rFonts w:ascii="Montserrat" w:eastAsia="Times New Roman" w:hAnsi="Montserrat" w:cs="Arial"/>
          <w:b/>
          <w:bCs/>
          <w:color w:val="000000" w:themeColor="text1"/>
          <w:sz w:val="20"/>
          <w:szCs w:val="20"/>
          <w:lang w:eastAsia="x-none"/>
        </w:rPr>
        <w:t>APÉNDICE</w:t>
      </w:r>
      <w:r w:rsidR="00622BA8">
        <w:rPr>
          <w:rFonts w:ascii="Montserrat" w:eastAsia="Times New Roman" w:hAnsi="Montserrat" w:cs="Arial"/>
          <w:b/>
          <w:bCs/>
          <w:color w:val="000000" w:themeColor="text1"/>
          <w:sz w:val="20"/>
          <w:szCs w:val="20"/>
          <w:lang w:eastAsia="x-none"/>
        </w:rPr>
        <w:t xml:space="preserve"> </w:t>
      </w:r>
      <w:r w:rsidR="00622BA8" w:rsidRPr="005C1BA3">
        <w:rPr>
          <w:rFonts w:ascii="Montserrat" w:eastAsia="Times New Roman" w:hAnsi="Montserrat" w:cs="Arial"/>
          <w:b/>
          <w:bCs/>
          <w:color w:val="000000" w:themeColor="text1"/>
          <w:sz w:val="20"/>
          <w:szCs w:val="20"/>
          <w:lang w:eastAsia="x-none"/>
        </w:rPr>
        <w:t>4</w:t>
      </w:r>
      <w:r w:rsidR="00622BA8">
        <w:rPr>
          <w:rFonts w:ascii="Montserrat" w:eastAsia="Times New Roman" w:hAnsi="Montserrat" w:cs="Arial"/>
          <w:b/>
          <w:bCs/>
          <w:color w:val="000000" w:themeColor="text1"/>
          <w:sz w:val="20"/>
          <w:szCs w:val="20"/>
          <w:lang w:eastAsia="x-none"/>
        </w:rPr>
        <w:t xml:space="preserve"> </w:t>
      </w:r>
      <w:r w:rsidR="00622BA8" w:rsidRPr="00622BA8">
        <w:rPr>
          <w:rFonts w:ascii="Montserrat" w:eastAsia="Times New Roman" w:hAnsi="Montserrat" w:cs="Arial"/>
          <w:b/>
          <w:bCs/>
          <w:color w:val="000000" w:themeColor="text1"/>
          <w:sz w:val="20"/>
          <w:szCs w:val="20"/>
          <w:lang w:eastAsia="x-none"/>
        </w:rPr>
        <w:t>INSTALACIONES Y UBICACIONES DE LOS HOSPITALES Y/O UNIDADES MÉDICAS DEL IMSS-BIENESTAR</w:t>
      </w:r>
      <w:r w:rsidR="00D47F46">
        <w:rPr>
          <w:rFonts w:ascii="Montserrat" w:eastAsia="Times New Roman" w:hAnsi="Montserrat" w:cs="Arial"/>
          <w:color w:val="000000"/>
          <w:sz w:val="20"/>
          <w:szCs w:val="20"/>
          <w:lang w:eastAsia="x-none"/>
        </w:rPr>
        <w:t xml:space="preserve"> </w:t>
      </w:r>
      <w:r w:rsidR="008411C1">
        <w:rPr>
          <w:rFonts w:ascii="Montserrat" w:eastAsia="Times New Roman" w:hAnsi="Montserrat" w:cs="Arial"/>
          <w:color w:val="000000"/>
          <w:sz w:val="20"/>
          <w:szCs w:val="20"/>
          <w:lang w:eastAsia="x-none"/>
        </w:rPr>
        <w:t xml:space="preserve">en el que se señalan las instalaciones y ubicaciones de los Hospitales y/o Unidades Médicas del </w:t>
      </w:r>
      <w:r w:rsidR="008411C1" w:rsidRPr="00D47F46">
        <w:rPr>
          <w:rFonts w:ascii="Montserrat" w:eastAsia="Times New Roman" w:hAnsi="Montserrat" w:cs="Arial"/>
          <w:b/>
          <w:bCs/>
          <w:color w:val="000000"/>
          <w:sz w:val="20"/>
          <w:szCs w:val="20"/>
          <w:lang w:eastAsia="x-none"/>
        </w:rPr>
        <w:t>IMSS-Bienestar</w:t>
      </w:r>
      <w:r w:rsidR="008411C1">
        <w:rPr>
          <w:rFonts w:ascii="Montserrat" w:eastAsia="Times New Roman" w:hAnsi="Montserrat" w:cs="Arial"/>
          <w:color w:val="000000"/>
          <w:sz w:val="20"/>
          <w:szCs w:val="20"/>
          <w:lang w:eastAsia="x-none"/>
        </w:rPr>
        <w:t xml:space="preserve"> en el que se podrán prestar los servicios en función de las necesidades y asignación de Profesionales de la Salud.</w:t>
      </w:r>
    </w:p>
    <w:p w14:paraId="4FBB12A8" w14:textId="77777777" w:rsidR="00305733" w:rsidRDefault="00305733" w:rsidP="00305733">
      <w:pPr>
        <w:contextualSpacing/>
        <w:jc w:val="both"/>
        <w:rPr>
          <w:rFonts w:ascii="Montserrat" w:eastAsia="Times New Roman" w:hAnsi="Montserrat" w:cs="Arial"/>
          <w:b/>
          <w:bCs/>
          <w:i/>
          <w:color w:val="000000"/>
          <w:sz w:val="20"/>
          <w:szCs w:val="20"/>
          <w:lang w:val="es-MX"/>
        </w:rPr>
      </w:pPr>
    </w:p>
    <w:p w14:paraId="26FED701" w14:textId="77777777" w:rsidR="00B33856" w:rsidRPr="00412140" w:rsidRDefault="00B33856" w:rsidP="00305733">
      <w:pPr>
        <w:contextualSpacing/>
        <w:jc w:val="both"/>
        <w:rPr>
          <w:rFonts w:ascii="Montserrat" w:eastAsia="Times New Roman" w:hAnsi="Montserrat" w:cs="Arial"/>
          <w:b/>
          <w:bCs/>
          <w:i/>
          <w:color w:val="000000"/>
          <w:sz w:val="20"/>
          <w:szCs w:val="20"/>
          <w:lang w:val="es-MX"/>
        </w:rPr>
      </w:pPr>
    </w:p>
    <w:p w14:paraId="56C789FA" w14:textId="77777777" w:rsidR="00305733" w:rsidRPr="00412140" w:rsidRDefault="00305733" w:rsidP="00305733">
      <w:pPr>
        <w:pStyle w:val="Sinespaciado"/>
        <w:numPr>
          <w:ilvl w:val="0"/>
          <w:numId w:val="1"/>
        </w:numPr>
        <w:rPr>
          <w:rFonts w:ascii="Montserrat" w:hAnsi="Montserrat"/>
          <w:b/>
          <w:sz w:val="20"/>
          <w:szCs w:val="20"/>
        </w:rPr>
      </w:pPr>
      <w:r w:rsidRPr="00412140">
        <w:rPr>
          <w:rFonts w:ascii="Montserrat" w:hAnsi="Montserrat"/>
          <w:b/>
          <w:sz w:val="20"/>
          <w:szCs w:val="20"/>
        </w:rPr>
        <w:t xml:space="preserve">VISITAS A LAS INSTALACIONES DE LOS LICITANTES. </w:t>
      </w:r>
    </w:p>
    <w:p w14:paraId="40051895" w14:textId="77777777" w:rsidR="00305733" w:rsidRPr="00412140" w:rsidRDefault="00305733" w:rsidP="00305733">
      <w:pPr>
        <w:contextualSpacing/>
        <w:jc w:val="both"/>
        <w:rPr>
          <w:rFonts w:ascii="Montserrat" w:eastAsia="Times New Roman" w:hAnsi="Montserrat" w:cs="Arial"/>
          <w:color w:val="000000"/>
          <w:sz w:val="20"/>
          <w:szCs w:val="20"/>
          <w:lang w:eastAsia="x-none"/>
        </w:rPr>
      </w:pPr>
    </w:p>
    <w:p w14:paraId="1E8CE106" w14:textId="77777777" w:rsidR="00305733" w:rsidRPr="00324CFE" w:rsidRDefault="00305733" w:rsidP="00305733">
      <w:pPr>
        <w:jc w:val="both"/>
        <w:rPr>
          <w:rFonts w:ascii="Montserrat" w:hAnsi="Montserrat"/>
          <w:sz w:val="20"/>
          <w:szCs w:val="20"/>
        </w:rPr>
      </w:pPr>
      <w:r w:rsidRPr="00C02288">
        <w:rPr>
          <w:rFonts w:ascii="Montserrat" w:eastAsia="Times New Roman" w:hAnsi="Montserrat" w:cs="Arial"/>
          <w:color w:val="000000"/>
          <w:sz w:val="20"/>
          <w:szCs w:val="20"/>
          <w:lang w:eastAsia="x-none"/>
        </w:rPr>
        <w:t xml:space="preserve">Para la presente contratación no es necesario realizar visitas a las instalaciones del </w:t>
      </w:r>
      <w:r>
        <w:rPr>
          <w:rFonts w:ascii="Montserrat" w:eastAsia="Times New Roman" w:hAnsi="Montserrat" w:cs="Arial"/>
          <w:b/>
          <w:bCs/>
          <w:color w:val="000000"/>
          <w:sz w:val="20"/>
          <w:szCs w:val="20"/>
          <w:lang w:eastAsia="x-none"/>
        </w:rPr>
        <w:t>LICITANTE</w:t>
      </w:r>
      <w:r w:rsidRPr="00324CFE">
        <w:rPr>
          <w:rFonts w:ascii="Montserrat" w:hAnsi="Montserrat"/>
          <w:sz w:val="20"/>
          <w:szCs w:val="20"/>
        </w:rPr>
        <w:t>.</w:t>
      </w:r>
    </w:p>
    <w:p w14:paraId="1DA1754E" w14:textId="77777777" w:rsidR="00305733" w:rsidRPr="00412140" w:rsidRDefault="00305733" w:rsidP="00305733">
      <w:pPr>
        <w:jc w:val="both"/>
        <w:rPr>
          <w:rFonts w:ascii="Montserrat" w:hAnsi="Montserrat"/>
          <w:sz w:val="20"/>
          <w:szCs w:val="20"/>
        </w:rPr>
      </w:pPr>
    </w:p>
    <w:p w14:paraId="02D77C5B" w14:textId="77777777" w:rsidR="00305733" w:rsidRDefault="00305733" w:rsidP="00305733">
      <w:pPr>
        <w:pStyle w:val="Sinespaciado"/>
        <w:rPr>
          <w:rFonts w:ascii="Montserrat" w:hAnsi="Montserrat"/>
          <w:b/>
          <w:sz w:val="20"/>
          <w:szCs w:val="20"/>
        </w:rPr>
      </w:pPr>
    </w:p>
    <w:p w14:paraId="0C728E0F" w14:textId="5A94358E" w:rsidR="00C74C15" w:rsidRPr="00C74C15" w:rsidRDefault="00C74C15" w:rsidP="004F39CF">
      <w:pPr>
        <w:pStyle w:val="Sinespaciado"/>
        <w:numPr>
          <w:ilvl w:val="0"/>
          <w:numId w:val="1"/>
        </w:numPr>
        <w:rPr>
          <w:rFonts w:ascii="Montserrat" w:hAnsi="Montserrat"/>
          <w:b/>
          <w:sz w:val="20"/>
          <w:szCs w:val="20"/>
        </w:rPr>
      </w:pPr>
      <w:r w:rsidRPr="00C74C15">
        <w:rPr>
          <w:rFonts w:ascii="Montserrat" w:hAnsi="Montserrat"/>
          <w:b/>
          <w:sz w:val="20"/>
          <w:szCs w:val="20"/>
        </w:rPr>
        <w:t>VIGENCIA DEL CONTRATO</w:t>
      </w:r>
    </w:p>
    <w:p w14:paraId="21C08196" w14:textId="77777777" w:rsidR="00C74C15" w:rsidRPr="00412140" w:rsidRDefault="00C74C15" w:rsidP="00C74C15">
      <w:pPr>
        <w:rPr>
          <w:rFonts w:ascii="Montserrat" w:hAnsi="Montserrat"/>
          <w:sz w:val="20"/>
          <w:szCs w:val="20"/>
        </w:rPr>
      </w:pPr>
      <w:r w:rsidRPr="00412140">
        <w:rPr>
          <w:rFonts w:ascii="Montserrat" w:eastAsia="Montserrat" w:hAnsi="Montserrat" w:cs="Montserrat"/>
          <w:sz w:val="20"/>
          <w:szCs w:val="20"/>
        </w:rPr>
        <w:t xml:space="preserve"> </w:t>
      </w:r>
    </w:p>
    <w:p w14:paraId="71380A71" w14:textId="77777777" w:rsidR="00C74C15" w:rsidRPr="00412140" w:rsidRDefault="00C74C15" w:rsidP="00C74C15">
      <w:pPr>
        <w:jc w:val="both"/>
        <w:rPr>
          <w:rFonts w:ascii="Montserrat" w:eastAsia="Montserrat" w:hAnsi="Montserrat" w:cs="Montserrat"/>
          <w:sz w:val="20"/>
          <w:szCs w:val="20"/>
        </w:rPr>
      </w:pPr>
      <w:r w:rsidRPr="00412140">
        <w:rPr>
          <w:rFonts w:ascii="Montserrat" w:eastAsia="Montserrat" w:hAnsi="Montserrat" w:cs="Montserrat"/>
          <w:sz w:val="20"/>
          <w:szCs w:val="20"/>
        </w:rPr>
        <w:t xml:space="preserve">La vigencia del contrato será a partir del día natural siguiente a la notificación de adjudicación o emisión del fallo hasta el </w:t>
      </w:r>
      <w:r>
        <w:rPr>
          <w:rFonts w:ascii="Montserrat" w:eastAsia="Montserrat" w:hAnsi="Montserrat" w:cs="Montserrat"/>
          <w:sz w:val="20"/>
          <w:szCs w:val="20"/>
        </w:rPr>
        <w:t>31 de diciembre de 2024</w:t>
      </w:r>
      <w:r w:rsidRPr="00412140">
        <w:rPr>
          <w:rFonts w:ascii="Montserrat" w:eastAsia="Montserrat" w:hAnsi="Montserrat" w:cs="Montserrat"/>
          <w:sz w:val="20"/>
          <w:szCs w:val="20"/>
        </w:rPr>
        <w:t xml:space="preserve">. </w:t>
      </w:r>
    </w:p>
    <w:p w14:paraId="0DF57EAD" w14:textId="77777777" w:rsidR="00C74C15" w:rsidRDefault="00C74C15" w:rsidP="00C74C15">
      <w:pPr>
        <w:rPr>
          <w:rFonts w:ascii="Montserrat" w:eastAsia="Montserrat" w:hAnsi="Montserrat" w:cs="Montserrat"/>
          <w:b/>
          <w:sz w:val="20"/>
          <w:szCs w:val="20"/>
        </w:rPr>
      </w:pPr>
    </w:p>
    <w:p w14:paraId="07E49F79" w14:textId="77777777" w:rsidR="00B33856" w:rsidRDefault="00B33856" w:rsidP="00C74C15">
      <w:pPr>
        <w:rPr>
          <w:rFonts w:ascii="Montserrat" w:eastAsia="Montserrat" w:hAnsi="Montserrat" w:cs="Montserrat"/>
          <w:b/>
          <w:sz w:val="20"/>
          <w:szCs w:val="20"/>
        </w:rPr>
      </w:pPr>
    </w:p>
    <w:p w14:paraId="55E4ADE8" w14:textId="77777777" w:rsidR="00305733" w:rsidRPr="00412140" w:rsidRDefault="00305733" w:rsidP="00305733">
      <w:pPr>
        <w:pStyle w:val="Sinespaciado"/>
        <w:numPr>
          <w:ilvl w:val="0"/>
          <w:numId w:val="1"/>
        </w:numPr>
        <w:rPr>
          <w:rFonts w:ascii="Montserrat" w:hAnsi="Montserrat"/>
          <w:b/>
          <w:sz w:val="20"/>
          <w:szCs w:val="20"/>
        </w:rPr>
      </w:pPr>
      <w:r w:rsidRPr="00412140">
        <w:rPr>
          <w:rFonts w:ascii="Montserrat" w:hAnsi="Montserrat"/>
          <w:b/>
          <w:sz w:val="20"/>
          <w:szCs w:val="20"/>
        </w:rPr>
        <w:t>LICENCIAS, PERMISOS, REGISTROS, CERTIFICADOS O AUTORIZACIONES PARA LA PRESTACIÓN DEL SERVICIO.</w:t>
      </w:r>
    </w:p>
    <w:p w14:paraId="40F08FFF" w14:textId="77777777" w:rsidR="00305733" w:rsidRPr="00305733" w:rsidRDefault="00305733" w:rsidP="00305733">
      <w:pPr>
        <w:pStyle w:val="Sinespaciado"/>
        <w:rPr>
          <w:rFonts w:ascii="Montserrat" w:hAnsi="Montserrat"/>
          <w:b/>
          <w:sz w:val="20"/>
          <w:szCs w:val="20"/>
        </w:rPr>
      </w:pPr>
    </w:p>
    <w:p w14:paraId="67D106FF" w14:textId="77777777" w:rsidR="00305733" w:rsidRDefault="00305733" w:rsidP="00305733">
      <w:pPr>
        <w:jc w:val="both"/>
        <w:rPr>
          <w:rFonts w:ascii="Montserrat" w:hAnsi="Montserrat"/>
          <w:sz w:val="20"/>
          <w:szCs w:val="20"/>
        </w:rPr>
      </w:pPr>
      <w:r w:rsidRPr="00412140">
        <w:rPr>
          <w:rFonts w:ascii="Montserrat" w:hAnsi="Montserrat"/>
          <w:sz w:val="20"/>
          <w:szCs w:val="20"/>
        </w:rPr>
        <w:t xml:space="preserve">Para la prestación del </w:t>
      </w:r>
      <w:r w:rsidRPr="00412140">
        <w:rPr>
          <w:rFonts w:ascii="Montserrat" w:hAnsi="Montserrat"/>
          <w:b/>
          <w:bCs/>
          <w:sz w:val="20"/>
          <w:szCs w:val="20"/>
        </w:rPr>
        <w:t>SERVICIO</w:t>
      </w:r>
      <w:r w:rsidRPr="00412140">
        <w:rPr>
          <w:rFonts w:ascii="Montserrat" w:hAnsi="Montserrat"/>
          <w:sz w:val="20"/>
          <w:szCs w:val="20"/>
        </w:rPr>
        <w:t xml:space="preserve"> </w:t>
      </w:r>
      <w:r>
        <w:rPr>
          <w:rFonts w:ascii="Montserrat" w:hAnsi="Montserrat"/>
          <w:sz w:val="20"/>
          <w:szCs w:val="20"/>
        </w:rPr>
        <w:t xml:space="preserve">no </w:t>
      </w:r>
      <w:r w:rsidRPr="00412140">
        <w:rPr>
          <w:rFonts w:ascii="Montserrat" w:hAnsi="Montserrat"/>
          <w:sz w:val="20"/>
          <w:szCs w:val="20"/>
        </w:rPr>
        <w:t>aplican licencias, permisos, registros, certificados o autorizaciones</w:t>
      </w:r>
      <w:r>
        <w:rPr>
          <w:rFonts w:ascii="Montserrat" w:hAnsi="Montserrat"/>
          <w:sz w:val="20"/>
          <w:szCs w:val="20"/>
        </w:rPr>
        <w:t>.</w:t>
      </w:r>
    </w:p>
    <w:p w14:paraId="78A7BC03" w14:textId="77777777" w:rsidR="00305733" w:rsidRDefault="00305733" w:rsidP="00C74C15">
      <w:pPr>
        <w:rPr>
          <w:rFonts w:ascii="Montserrat" w:eastAsia="Montserrat" w:hAnsi="Montserrat" w:cs="Montserrat"/>
          <w:b/>
          <w:sz w:val="20"/>
          <w:szCs w:val="20"/>
        </w:rPr>
      </w:pPr>
    </w:p>
    <w:p w14:paraId="27D984A8" w14:textId="77777777" w:rsidR="00B33856" w:rsidRPr="00412140" w:rsidRDefault="00B33856" w:rsidP="00C74C15">
      <w:pPr>
        <w:rPr>
          <w:rFonts w:ascii="Montserrat" w:eastAsia="Montserrat" w:hAnsi="Montserrat" w:cs="Montserrat"/>
          <w:b/>
          <w:sz w:val="20"/>
          <w:szCs w:val="20"/>
        </w:rPr>
      </w:pPr>
    </w:p>
    <w:p w14:paraId="4A5D2C97" w14:textId="37E089D5" w:rsidR="00614B30" w:rsidRPr="00C74C15" w:rsidRDefault="00614B30" w:rsidP="004F39CF">
      <w:pPr>
        <w:pStyle w:val="Sinespaciado"/>
        <w:numPr>
          <w:ilvl w:val="0"/>
          <w:numId w:val="1"/>
        </w:numPr>
        <w:rPr>
          <w:rFonts w:ascii="Montserrat" w:hAnsi="Montserrat"/>
          <w:b/>
          <w:sz w:val="20"/>
          <w:szCs w:val="20"/>
        </w:rPr>
      </w:pPr>
      <w:r w:rsidRPr="00C74C15">
        <w:rPr>
          <w:rFonts w:ascii="Montserrat" w:hAnsi="Montserrat"/>
          <w:b/>
          <w:sz w:val="20"/>
          <w:szCs w:val="20"/>
        </w:rPr>
        <w:t>NORMAS OFICIALES MEXICANAS</w:t>
      </w:r>
      <w:r w:rsidR="00A36320" w:rsidRPr="00C74C15">
        <w:rPr>
          <w:rFonts w:ascii="Montserrat" w:hAnsi="Montserrat"/>
          <w:b/>
          <w:sz w:val="20"/>
          <w:szCs w:val="20"/>
        </w:rPr>
        <w:t xml:space="preserve">, </w:t>
      </w:r>
      <w:r w:rsidRPr="00C74C15">
        <w:rPr>
          <w:rFonts w:ascii="Montserrat" w:hAnsi="Montserrat"/>
          <w:b/>
          <w:sz w:val="20"/>
          <w:szCs w:val="20"/>
        </w:rPr>
        <w:t xml:space="preserve">ESTÁNDARES </w:t>
      </w:r>
      <w:r w:rsidR="00A36320" w:rsidRPr="00C74C15">
        <w:rPr>
          <w:rFonts w:ascii="Montserrat" w:hAnsi="Montserrat"/>
          <w:b/>
          <w:sz w:val="20"/>
          <w:szCs w:val="20"/>
        </w:rPr>
        <w:t>Y</w:t>
      </w:r>
      <w:r w:rsidRPr="00C74C15">
        <w:rPr>
          <w:rFonts w:ascii="Montserrat" w:hAnsi="Montserrat"/>
          <w:b/>
          <w:sz w:val="20"/>
          <w:szCs w:val="20"/>
        </w:rPr>
        <w:t>/</w:t>
      </w:r>
      <w:r w:rsidR="00A36320" w:rsidRPr="00C74C15">
        <w:rPr>
          <w:rFonts w:ascii="Montserrat" w:hAnsi="Montserrat"/>
          <w:b/>
          <w:sz w:val="20"/>
          <w:szCs w:val="20"/>
        </w:rPr>
        <w:t>O</w:t>
      </w:r>
      <w:r w:rsidRPr="00C74C15">
        <w:rPr>
          <w:rFonts w:ascii="Montserrat" w:hAnsi="Montserrat"/>
          <w:b/>
          <w:sz w:val="20"/>
          <w:szCs w:val="20"/>
        </w:rPr>
        <w:t xml:space="preserve"> NORMAS INTERNACIONALES</w:t>
      </w:r>
      <w:r w:rsidR="00A36320" w:rsidRPr="00C74C15">
        <w:rPr>
          <w:rFonts w:ascii="Montserrat" w:hAnsi="Montserrat"/>
          <w:b/>
          <w:sz w:val="20"/>
          <w:szCs w:val="20"/>
        </w:rPr>
        <w:t xml:space="preserve"> APLICABLES A LA PRESTACIÓN DEL SERVICIO</w:t>
      </w:r>
    </w:p>
    <w:p w14:paraId="73846D07" w14:textId="77777777" w:rsidR="00614B30" w:rsidRPr="00412140" w:rsidRDefault="00614B30" w:rsidP="00537391">
      <w:pPr>
        <w:pStyle w:val="Sinespaciado"/>
        <w:ind w:left="720"/>
        <w:rPr>
          <w:rFonts w:ascii="Montserrat" w:hAnsi="Montserrat" w:cs="Arial"/>
          <w:b/>
          <w:sz w:val="20"/>
          <w:szCs w:val="20"/>
        </w:rPr>
      </w:pPr>
    </w:p>
    <w:p w14:paraId="4BC9CCD0" w14:textId="7265D075" w:rsidR="00614B30" w:rsidRPr="00412140" w:rsidRDefault="00F81A60" w:rsidP="00537391">
      <w:pPr>
        <w:jc w:val="both"/>
        <w:rPr>
          <w:rFonts w:ascii="Montserrat" w:hAnsi="Montserrat"/>
          <w:sz w:val="20"/>
          <w:szCs w:val="20"/>
        </w:rPr>
      </w:pPr>
      <w:r>
        <w:rPr>
          <w:rFonts w:ascii="Montserrat" w:hAnsi="Montserrat"/>
          <w:sz w:val="20"/>
          <w:szCs w:val="20"/>
        </w:rPr>
        <w:t xml:space="preserve">Durante la prestación del SERVICIO, el </w:t>
      </w:r>
      <w:r w:rsidRPr="00F81A60">
        <w:rPr>
          <w:rFonts w:ascii="Montserrat" w:hAnsi="Montserrat"/>
          <w:b/>
          <w:sz w:val="20"/>
          <w:szCs w:val="20"/>
        </w:rPr>
        <w:t>PROVEEDOR</w:t>
      </w:r>
      <w:r>
        <w:rPr>
          <w:rFonts w:ascii="Montserrat" w:hAnsi="Montserrat"/>
          <w:sz w:val="20"/>
          <w:szCs w:val="20"/>
        </w:rPr>
        <w:t xml:space="preserve"> deberá observar las siguientes</w:t>
      </w:r>
      <w:r w:rsidR="00614B30" w:rsidRPr="00412140">
        <w:rPr>
          <w:rFonts w:ascii="Montserrat" w:hAnsi="Montserrat"/>
          <w:sz w:val="20"/>
          <w:szCs w:val="20"/>
        </w:rPr>
        <w:t xml:space="preserve"> normas oficiales mexicanas / estándares / normas internacionales:</w:t>
      </w:r>
    </w:p>
    <w:p w14:paraId="17C312CB" w14:textId="77777777" w:rsidR="00614B30" w:rsidRDefault="00614B30" w:rsidP="00537391">
      <w:pPr>
        <w:pStyle w:val="Prrafodelista"/>
        <w:spacing w:after="0" w:line="240" w:lineRule="auto"/>
        <w:ind w:left="426"/>
        <w:jc w:val="both"/>
        <w:rPr>
          <w:rFonts w:ascii="Montserrat" w:hAnsi="Montserrat" w:cs="Arial"/>
          <w:sz w:val="18"/>
          <w:szCs w:val="18"/>
        </w:rPr>
      </w:pPr>
    </w:p>
    <w:tbl>
      <w:tblPr>
        <w:tblW w:w="4914" w:type="pct"/>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ook w:val="04A0" w:firstRow="1" w:lastRow="0" w:firstColumn="1" w:lastColumn="0" w:noHBand="0" w:noVBand="1"/>
      </w:tblPr>
      <w:tblGrid>
        <w:gridCol w:w="2991"/>
        <w:gridCol w:w="6790"/>
      </w:tblGrid>
      <w:tr w:rsidR="001C233B" w:rsidRPr="005C45EC" w14:paraId="04EEF7EA" w14:textId="77777777" w:rsidTr="00F81A60">
        <w:trPr>
          <w:cantSplit/>
          <w:trHeight w:val="57"/>
          <w:tblHeader/>
          <w:jc w:val="center"/>
        </w:trPr>
        <w:tc>
          <w:tcPr>
            <w:tcW w:w="1529" w:type="pct"/>
            <w:shd w:val="clear" w:color="auto" w:fill="D9D9D9"/>
            <w:vAlign w:val="center"/>
          </w:tcPr>
          <w:p w14:paraId="31B4B74F" w14:textId="77777777" w:rsidR="001C233B" w:rsidRPr="005C45EC" w:rsidRDefault="001C233B" w:rsidP="00537391">
            <w:pPr>
              <w:jc w:val="center"/>
              <w:rPr>
                <w:rFonts w:ascii="Montserrat" w:hAnsi="Montserrat" w:cstheme="minorHAnsi"/>
                <w:b/>
                <w:sz w:val="18"/>
                <w:szCs w:val="18"/>
              </w:rPr>
            </w:pPr>
            <w:r w:rsidRPr="005C45EC">
              <w:rPr>
                <w:rFonts w:ascii="Montserrat" w:hAnsi="Montserrat" w:cstheme="minorHAnsi"/>
                <w:b/>
                <w:sz w:val="18"/>
                <w:szCs w:val="18"/>
              </w:rPr>
              <w:t>Norma Número</w:t>
            </w:r>
          </w:p>
        </w:tc>
        <w:tc>
          <w:tcPr>
            <w:tcW w:w="3471" w:type="pct"/>
            <w:shd w:val="clear" w:color="auto" w:fill="D9D9D9"/>
            <w:vAlign w:val="center"/>
          </w:tcPr>
          <w:p w14:paraId="7CE92910" w14:textId="77777777" w:rsidR="001C233B" w:rsidRPr="005C45EC" w:rsidRDefault="001C233B" w:rsidP="00537391">
            <w:pPr>
              <w:jc w:val="center"/>
              <w:rPr>
                <w:rFonts w:ascii="Montserrat" w:hAnsi="Montserrat" w:cstheme="minorHAnsi"/>
                <w:b/>
                <w:sz w:val="18"/>
                <w:szCs w:val="18"/>
              </w:rPr>
            </w:pPr>
            <w:r w:rsidRPr="005C45EC">
              <w:rPr>
                <w:rFonts w:ascii="Montserrat" w:hAnsi="Montserrat" w:cstheme="minorHAnsi"/>
                <w:b/>
                <w:sz w:val="18"/>
                <w:szCs w:val="18"/>
              </w:rPr>
              <w:t>Denominación</w:t>
            </w:r>
          </w:p>
        </w:tc>
      </w:tr>
      <w:tr w:rsidR="009F2C01" w:rsidRPr="005C45EC" w14:paraId="46806D5C" w14:textId="77777777" w:rsidTr="00332495">
        <w:trPr>
          <w:cantSplit/>
          <w:trHeight w:val="57"/>
          <w:tblHeader/>
          <w:jc w:val="center"/>
        </w:trPr>
        <w:tc>
          <w:tcPr>
            <w:tcW w:w="1529" w:type="pct"/>
            <w:shd w:val="clear" w:color="auto" w:fill="D9D9D9"/>
            <w:vAlign w:val="center"/>
          </w:tcPr>
          <w:p w14:paraId="39B956FA" w14:textId="4D8F1A5C" w:rsidR="009F2C01" w:rsidRPr="00332495" w:rsidRDefault="009F2C01" w:rsidP="00537391">
            <w:pPr>
              <w:jc w:val="center"/>
              <w:rPr>
                <w:rFonts w:ascii="Montserrat" w:hAnsi="Montserrat"/>
                <w:b/>
                <w:sz w:val="18"/>
              </w:rPr>
            </w:pPr>
            <w:r w:rsidRPr="00332495">
              <w:rPr>
                <w:rFonts w:ascii="Montserrat" w:hAnsi="Montserrat"/>
                <w:b/>
                <w:sz w:val="18"/>
              </w:rPr>
              <w:t>NOM-043-SSA2-2012</w:t>
            </w:r>
          </w:p>
        </w:tc>
        <w:tc>
          <w:tcPr>
            <w:tcW w:w="3471" w:type="pct"/>
            <w:shd w:val="clear" w:color="auto" w:fill="D9D9D9"/>
            <w:vAlign w:val="center"/>
          </w:tcPr>
          <w:p w14:paraId="164A969B" w14:textId="5DCDEA0E" w:rsidR="009F2C01" w:rsidRPr="00FF0770" w:rsidRDefault="009F2C01" w:rsidP="00537391">
            <w:pPr>
              <w:jc w:val="center"/>
              <w:rPr>
                <w:rFonts w:ascii="Montserrat" w:hAnsi="Montserrat" w:cstheme="minorHAnsi"/>
                <w:bCs/>
                <w:sz w:val="18"/>
                <w:szCs w:val="18"/>
              </w:rPr>
            </w:pPr>
            <w:r w:rsidRPr="00FF0770">
              <w:rPr>
                <w:rFonts w:ascii="Montserrat" w:hAnsi="Montserrat" w:cstheme="minorHAnsi"/>
                <w:bCs/>
                <w:sz w:val="18"/>
                <w:szCs w:val="18"/>
              </w:rPr>
              <w:t>SERVICIOS BÁSICOS DE SALUD. PROMOCIÓN Y EDUCACIÓN PARA LA SALUD EN MATERIA ALIMENTARIA. CRITERIOS PARA BRINDAR ORIENTACIÓN</w:t>
            </w:r>
          </w:p>
        </w:tc>
      </w:tr>
      <w:tr w:rsidR="001C233B" w:rsidRPr="005C45EC" w14:paraId="119E7AFF" w14:textId="77777777" w:rsidTr="00F81A60">
        <w:trPr>
          <w:cantSplit/>
          <w:trHeight w:val="57"/>
          <w:jc w:val="center"/>
        </w:trPr>
        <w:tc>
          <w:tcPr>
            <w:tcW w:w="1529" w:type="pct"/>
            <w:shd w:val="clear" w:color="auto" w:fill="auto"/>
            <w:vAlign w:val="center"/>
          </w:tcPr>
          <w:p w14:paraId="5EA96E79" w14:textId="5859B0C8" w:rsidR="001C233B" w:rsidRPr="001C233B" w:rsidRDefault="001C233B" w:rsidP="00537391">
            <w:pPr>
              <w:jc w:val="center"/>
              <w:rPr>
                <w:rFonts w:ascii="Montserrat" w:hAnsi="Montserrat" w:cstheme="minorHAnsi"/>
                <w:b/>
                <w:bCs/>
                <w:sz w:val="18"/>
                <w:szCs w:val="18"/>
                <w:lang w:val="en-US"/>
              </w:rPr>
            </w:pPr>
            <w:r w:rsidRPr="001C233B">
              <w:rPr>
                <w:rFonts w:ascii="Montserrat" w:hAnsi="Montserrat" w:cstheme="minorHAnsi"/>
                <w:b/>
                <w:bCs/>
                <w:sz w:val="18"/>
                <w:szCs w:val="18"/>
                <w:lang w:val="en-US"/>
              </w:rPr>
              <w:t>NOM-251-SSA1-2009</w:t>
            </w:r>
          </w:p>
        </w:tc>
        <w:tc>
          <w:tcPr>
            <w:tcW w:w="3471" w:type="pct"/>
            <w:shd w:val="clear" w:color="auto" w:fill="auto"/>
            <w:vAlign w:val="center"/>
          </w:tcPr>
          <w:p w14:paraId="25000714" w14:textId="4D1B5338" w:rsidR="001C233B" w:rsidRPr="00AC088D" w:rsidRDefault="001C233B" w:rsidP="00537391">
            <w:pPr>
              <w:jc w:val="center"/>
              <w:rPr>
                <w:rFonts w:ascii="Montserrat" w:hAnsi="Montserrat" w:cstheme="minorHAnsi"/>
                <w:sz w:val="18"/>
                <w:szCs w:val="18"/>
              </w:rPr>
            </w:pPr>
            <w:r w:rsidRPr="001C233B">
              <w:rPr>
                <w:rFonts w:ascii="Montserrat" w:hAnsi="Montserrat" w:cstheme="minorHAnsi"/>
                <w:sz w:val="18"/>
                <w:szCs w:val="18"/>
              </w:rPr>
              <w:t>PR</w:t>
            </w:r>
            <w:r w:rsidR="00890509">
              <w:rPr>
                <w:rFonts w:ascii="Montserrat" w:hAnsi="Montserrat" w:cstheme="minorHAnsi"/>
                <w:sz w:val="18"/>
                <w:szCs w:val="18"/>
              </w:rPr>
              <w:t>Á</w:t>
            </w:r>
            <w:r w:rsidRPr="001C233B">
              <w:rPr>
                <w:rFonts w:ascii="Montserrat" w:hAnsi="Montserrat" w:cstheme="minorHAnsi"/>
                <w:sz w:val="18"/>
                <w:szCs w:val="18"/>
              </w:rPr>
              <w:t>CTICAS DE HIGIENE PARA EL PROCESO DE ALIMENTOS, BEBIDAS O SUPLEMENTOS ALIMENTICIOS</w:t>
            </w:r>
          </w:p>
        </w:tc>
      </w:tr>
      <w:tr w:rsidR="001C233B" w:rsidRPr="005C45EC" w14:paraId="7333DA67" w14:textId="77777777" w:rsidTr="00F81A60">
        <w:trPr>
          <w:cantSplit/>
          <w:trHeight w:val="57"/>
          <w:jc w:val="center"/>
        </w:trPr>
        <w:tc>
          <w:tcPr>
            <w:tcW w:w="1529" w:type="pct"/>
            <w:shd w:val="clear" w:color="auto" w:fill="auto"/>
            <w:vAlign w:val="center"/>
          </w:tcPr>
          <w:p w14:paraId="590D90A0" w14:textId="1EA71EBF" w:rsidR="001C233B" w:rsidRPr="001C233B" w:rsidRDefault="001C233B" w:rsidP="00537391">
            <w:pPr>
              <w:jc w:val="center"/>
              <w:rPr>
                <w:rFonts w:ascii="Montserrat" w:hAnsi="Montserrat" w:cstheme="minorHAnsi"/>
                <w:b/>
                <w:bCs/>
                <w:sz w:val="18"/>
                <w:szCs w:val="18"/>
                <w:lang w:val="en-US"/>
              </w:rPr>
            </w:pPr>
            <w:r w:rsidRPr="001C233B">
              <w:rPr>
                <w:rFonts w:ascii="Montserrat" w:hAnsi="Montserrat" w:cstheme="minorHAnsi"/>
                <w:b/>
                <w:bCs/>
                <w:sz w:val="18"/>
                <w:szCs w:val="18"/>
                <w:lang w:val="en-US"/>
              </w:rPr>
              <w:t>NOM-001-SCT-2-2000</w:t>
            </w:r>
          </w:p>
        </w:tc>
        <w:tc>
          <w:tcPr>
            <w:tcW w:w="3471" w:type="pct"/>
            <w:shd w:val="clear" w:color="auto" w:fill="auto"/>
            <w:vAlign w:val="center"/>
          </w:tcPr>
          <w:p w14:paraId="78723BA3" w14:textId="51BE38DD" w:rsidR="001C233B" w:rsidRPr="005135B4" w:rsidRDefault="001C233B" w:rsidP="00537391">
            <w:pPr>
              <w:jc w:val="center"/>
              <w:rPr>
                <w:rFonts w:ascii="Montserrat" w:hAnsi="Montserrat" w:cstheme="minorHAnsi"/>
                <w:sz w:val="18"/>
                <w:szCs w:val="18"/>
                <w:lang w:val="es-MX"/>
              </w:rPr>
            </w:pPr>
            <w:r w:rsidRPr="005135B4">
              <w:rPr>
                <w:rFonts w:ascii="Montserrat" w:hAnsi="Montserrat" w:cstheme="minorHAnsi"/>
                <w:sz w:val="18"/>
                <w:szCs w:val="18"/>
                <w:lang w:val="es-MX"/>
              </w:rPr>
              <w:t>PLACAS METÁLICAS, CALCOMANÍAS DE IDENTIFICACIÓN Y TARJETAS DE CIRCULACIÓN EMPLEADAS EN AUTOMÓVILES, AUTOBUSES, CAMIONES, MIDIBUSES, MOTOCICLETAS Y REMOLQUES MATRICULADOS EN LA REPÚBLICA MEXICANA, LICENCIA FEDERAL DE CONDUCTOR Y CALCOMANÍA DE VERIFICACIÓN FÍSICOMECÁNICA</w:t>
            </w:r>
          </w:p>
        </w:tc>
      </w:tr>
      <w:tr w:rsidR="001C233B" w:rsidRPr="005C45EC" w14:paraId="03965A50" w14:textId="77777777" w:rsidTr="00FF0770">
        <w:trPr>
          <w:cantSplit/>
          <w:trHeight w:val="57"/>
          <w:jc w:val="center"/>
        </w:trPr>
        <w:tc>
          <w:tcPr>
            <w:tcW w:w="1529" w:type="pct"/>
            <w:shd w:val="clear" w:color="auto" w:fill="auto"/>
            <w:vAlign w:val="center"/>
          </w:tcPr>
          <w:p w14:paraId="3324BB54" w14:textId="4D187D0B" w:rsidR="001C233B" w:rsidRPr="001C233B" w:rsidRDefault="001C233B" w:rsidP="00537391">
            <w:pPr>
              <w:jc w:val="center"/>
              <w:rPr>
                <w:rFonts w:ascii="Montserrat" w:hAnsi="Montserrat" w:cstheme="minorHAnsi"/>
                <w:b/>
                <w:bCs/>
                <w:sz w:val="18"/>
                <w:szCs w:val="18"/>
                <w:lang w:val="en-US"/>
              </w:rPr>
            </w:pPr>
            <w:r w:rsidRPr="001C233B">
              <w:rPr>
                <w:rFonts w:ascii="Montserrat" w:hAnsi="Montserrat" w:cstheme="minorHAnsi"/>
                <w:b/>
                <w:bCs/>
                <w:sz w:val="18"/>
                <w:szCs w:val="18"/>
                <w:lang w:val="en-US"/>
              </w:rPr>
              <w:t>NOM-010-TUR-2001</w:t>
            </w:r>
          </w:p>
        </w:tc>
        <w:tc>
          <w:tcPr>
            <w:tcW w:w="3471" w:type="pct"/>
            <w:shd w:val="clear" w:color="auto" w:fill="auto"/>
            <w:vAlign w:val="center"/>
          </w:tcPr>
          <w:p w14:paraId="2333637A" w14:textId="4AF53F6F" w:rsidR="001C233B" w:rsidRPr="005135B4" w:rsidRDefault="001C233B" w:rsidP="00537391">
            <w:pPr>
              <w:jc w:val="center"/>
              <w:rPr>
                <w:rFonts w:ascii="Montserrat" w:hAnsi="Montserrat" w:cstheme="minorHAnsi"/>
                <w:sz w:val="18"/>
                <w:szCs w:val="18"/>
                <w:lang w:val="es-MX"/>
              </w:rPr>
            </w:pPr>
            <w:r w:rsidRPr="005135B4">
              <w:rPr>
                <w:rFonts w:ascii="Montserrat" w:hAnsi="Montserrat" w:cstheme="minorHAnsi"/>
                <w:sz w:val="18"/>
                <w:szCs w:val="18"/>
                <w:lang w:val="es-MX"/>
              </w:rPr>
              <w:t>REQUISITOS QUE DEBEN CONTENER LOS CONTRATOS QUE CELEBREN LOS PRESTADORES DE SERVICIOS TURISTICOS CON LOS USUARIOS-TURISTAS</w:t>
            </w:r>
          </w:p>
        </w:tc>
      </w:tr>
      <w:tr w:rsidR="009F2C01" w:rsidRPr="005C45EC" w14:paraId="2592825A" w14:textId="77777777" w:rsidTr="00F81A60">
        <w:trPr>
          <w:cantSplit/>
          <w:trHeight w:val="57"/>
          <w:jc w:val="center"/>
        </w:trPr>
        <w:tc>
          <w:tcPr>
            <w:tcW w:w="1529" w:type="pct"/>
            <w:tcBorders>
              <w:bottom w:val="single" w:sz="4" w:space="0" w:color="auto"/>
            </w:tcBorders>
            <w:shd w:val="clear" w:color="auto" w:fill="auto"/>
            <w:vAlign w:val="center"/>
          </w:tcPr>
          <w:p w14:paraId="4415FEE3" w14:textId="25A7F298" w:rsidR="009F2C01" w:rsidRPr="001C233B" w:rsidRDefault="009F2C01" w:rsidP="00537391">
            <w:pPr>
              <w:jc w:val="center"/>
              <w:rPr>
                <w:rFonts w:ascii="Montserrat" w:hAnsi="Montserrat" w:cstheme="minorHAnsi"/>
                <w:b/>
                <w:bCs/>
                <w:sz w:val="18"/>
                <w:szCs w:val="18"/>
                <w:lang w:val="en-US"/>
              </w:rPr>
            </w:pPr>
            <w:r>
              <w:rPr>
                <w:rFonts w:ascii="Montserrat" w:hAnsi="Montserrat" w:cstheme="minorHAnsi"/>
                <w:b/>
                <w:bCs/>
                <w:sz w:val="18"/>
                <w:szCs w:val="18"/>
                <w:lang w:val="en-US"/>
              </w:rPr>
              <w:lastRenderedPageBreak/>
              <w:t>NOM-07-TUR-2022</w:t>
            </w:r>
          </w:p>
        </w:tc>
        <w:tc>
          <w:tcPr>
            <w:tcW w:w="3471" w:type="pct"/>
            <w:tcBorders>
              <w:bottom w:val="single" w:sz="4" w:space="0" w:color="auto"/>
            </w:tcBorders>
            <w:shd w:val="clear" w:color="auto" w:fill="auto"/>
            <w:vAlign w:val="center"/>
          </w:tcPr>
          <w:p w14:paraId="1AE02FB2" w14:textId="087A8D05" w:rsidR="009F2C01" w:rsidRPr="005135B4" w:rsidRDefault="009F2C01" w:rsidP="00537391">
            <w:pPr>
              <w:jc w:val="center"/>
              <w:rPr>
                <w:rFonts w:ascii="Montserrat" w:hAnsi="Montserrat" w:cstheme="minorHAnsi"/>
                <w:sz w:val="18"/>
                <w:szCs w:val="18"/>
                <w:lang w:val="es-MX"/>
              </w:rPr>
            </w:pPr>
            <w:r>
              <w:rPr>
                <w:rFonts w:ascii="Montserrat" w:hAnsi="Montserrat" w:cstheme="minorHAnsi"/>
                <w:sz w:val="18"/>
                <w:szCs w:val="18"/>
                <w:lang w:val="es-MX"/>
              </w:rPr>
              <w:t>DE LOS ELEMENTOS NORMATIVOS DEL SEGURO DE RESPONSABILIDAD CIVIL QUE DEBEN CONTRATAR LOS PRESTADORES DE SERVICIOS TURÍSTICOS DE HOSPEDAJE PARA LA PROTECCIÓN Y SEGURIDAD DE LOS TURISTAS Y USUARIOS</w:t>
            </w:r>
          </w:p>
        </w:tc>
      </w:tr>
    </w:tbl>
    <w:p w14:paraId="7CBC091A" w14:textId="77777777" w:rsidR="00DD41C7" w:rsidRDefault="00DD41C7" w:rsidP="00537391">
      <w:pPr>
        <w:jc w:val="both"/>
        <w:rPr>
          <w:rFonts w:ascii="Montserrat" w:hAnsi="Montserrat" w:cs="Arial"/>
          <w:sz w:val="22"/>
          <w:szCs w:val="22"/>
          <w:highlight w:val="yellow"/>
        </w:rPr>
      </w:pPr>
    </w:p>
    <w:p w14:paraId="73F1EA4D" w14:textId="77777777" w:rsidR="00B33856" w:rsidRDefault="00B33856" w:rsidP="00537391">
      <w:pPr>
        <w:jc w:val="both"/>
        <w:rPr>
          <w:rFonts w:ascii="Montserrat" w:hAnsi="Montserrat" w:cs="Arial"/>
          <w:sz w:val="22"/>
          <w:szCs w:val="22"/>
          <w:highlight w:val="yellow"/>
        </w:rPr>
      </w:pPr>
    </w:p>
    <w:p w14:paraId="6B467495" w14:textId="77777777" w:rsidR="00127422" w:rsidRPr="00614A75" w:rsidRDefault="00127422" w:rsidP="00127422">
      <w:pPr>
        <w:pStyle w:val="Sinespaciado"/>
        <w:numPr>
          <w:ilvl w:val="0"/>
          <w:numId w:val="1"/>
        </w:numPr>
        <w:rPr>
          <w:rFonts w:ascii="Montserrat" w:hAnsi="Montserrat"/>
          <w:b/>
          <w:sz w:val="20"/>
          <w:szCs w:val="20"/>
        </w:rPr>
      </w:pPr>
      <w:r w:rsidRPr="00F81A60">
        <w:rPr>
          <w:rFonts w:ascii="Montserrat" w:hAnsi="Montserrat"/>
          <w:b/>
          <w:sz w:val="20"/>
          <w:szCs w:val="20"/>
        </w:rPr>
        <w:t>ADMINISTRADOR DEL CONTRATO</w:t>
      </w:r>
    </w:p>
    <w:p w14:paraId="08F36574" w14:textId="77777777" w:rsidR="00127422" w:rsidRPr="00412140" w:rsidRDefault="00127422" w:rsidP="00127422">
      <w:pPr>
        <w:contextualSpacing/>
        <w:jc w:val="both"/>
        <w:rPr>
          <w:rFonts w:ascii="Montserrat" w:hAnsi="Montserrat" w:cs="Montserrat"/>
          <w:bCs/>
          <w:sz w:val="20"/>
          <w:szCs w:val="20"/>
        </w:rPr>
      </w:pPr>
    </w:p>
    <w:p w14:paraId="3FA93A36" w14:textId="15944D9A" w:rsidR="00335D81" w:rsidRDefault="00127422" w:rsidP="00127422">
      <w:pPr>
        <w:jc w:val="both"/>
        <w:rPr>
          <w:ins w:id="23" w:author="Alvaro Vargas González" w:date="2024-08-20T17:14:00Z" w16du:dateUtc="2024-08-20T23:14:00Z"/>
          <w:rFonts w:ascii="Montserrat" w:eastAsia="Times New Roman" w:hAnsi="Montserrat" w:cs="Montserrat"/>
          <w:bCs/>
          <w:color w:val="000000"/>
          <w:sz w:val="20"/>
          <w:szCs w:val="20"/>
        </w:rPr>
      </w:pPr>
      <w:r w:rsidRPr="00614A75">
        <w:rPr>
          <w:rFonts w:ascii="Montserrat" w:hAnsi="Montserrat" w:cs="Arial"/>
          <w:sz w:val="20"/>
          <w:szCs w:val="20"/>
        </w:rPr>
        <w:t xml:space="preserve">De conformidad con el </w:t>
      </w:r>
      <w:r w:rsidRPr="00614A75">
        <w:rPr>
          <w:rFonts w:ascii="Montserrat" w:hAnsi="Montserrat"/>
          <w:sz w:val="20"/>
          <w:szCs w:val="20"/>
        </w:rPr>
        <w:t>artículo</w:t>
      </w:r>
      <w:r w:rsidRPr="00614A75">
        <w:rPr>
          <w:rFonts w:ascii="Montserrat" w:hAnsi="Montserrat" w:cs="Arial"/>
          <w:sz w:val="20"/>
          <w:szCs w:val="20"/>
        </w:rPr>
        <w:t xml:space="preserve"> 84 penúltimo párrafo del Reglamento de la LAASSP, </w:t>
      </w:r>
      <w:r w:rsidR="00F8486C">
        <w:rPr>
          <w:rFonts w:ascii="Montserrat" w:eastAsiaTheme="minorEastAsia" w:hAnsi="Montserrat"/>
          <w:sz w:val="20"/>
          <w:szCs w:val="20"/>
        </w:rPr>
        <w:t>los</w:t>
      </w:r>
      <w:r w:rsidRPr="00332495">
        <w:rPr>
          <w:rFonts w:ascii="Montserrat" w:hAnsi="Montserrat"/>
          <w:b/>
          <w:sz w:val="20"/>
        </w:rPr>
        <w:t xml:space="preserve"> </w:t>
      </w:r>
      <w:r>
        <w:rPr>
          <w:rFonts w:ascii="Montserrat" w:eastAsiaTheme="minorEastAsia" w:hAnsi="Montserrat"/>
          <w:b/>
          <w:bCs/>
          <w:sz w:val="20"/>
          <w:szCs w:val="20"/>
        </w:rPr>
        <w:t>C.</w:t>
      </w:r>
      <w:r w:rsidR="00F8486C">
        <w:rPr>
          <w:rFonts w:ascii="Montserrat" w:eastAsiaTheme="minorEastAsia" w:hAnsi="Montserrat"/>
          <w:b/>
          <w:bCs/>
          <w:sz w:val="20"/>
          <w:szCs w:val="20"/>
        </w:rPr>
        <w:t>C.</w:t>
      </w:r>
      <w:r w:rsidRPr="00614A75">
        <w:rPr>
          <w:rFonts w:ascii="Montserrat" w:hAnsi="Montserrat"/>
          <w:b/>
          <w:sz w:val="20"/>
          <w:szCs w:val="20"/>
        </w:rPr>
        <w:t xml:space="preserve"> </w:t>
      </w:r>
      <w:r w:rsidR="00335D81">
        <w:rPr>
          <w:rFonts w:ascii="Montserrat" w:hAnsi="Montserrat"/>
          <w:b/>
          <w:sz w:val="20"/>
          <w:szCs w:val="20"/>
        </w:rPr>
        <w:t>Jos</w:t>
      </w:r>
      <w:r w:rsidR="0069000D">
        <w:rPr>
          <w:rFonts w:ascii="Montserrat" w:hAnsi="Montserrat"/>
          <w:b/>
          <w:sz w:val="20"/>
          <w:szCs w:val="20"/>
        </w:rPr>
        <w:t>é</w:t>
      </w:r>
      <w:ins w:id="24" w:author="Alvaro Vargas González" w:date="2024-08-20T17:10:00Z" w16du:dateUtc="2024-08-20T23:10:00Z">
        <w:r w:rsidR="00335D81">
          <w:rPr>
            <w:rFonts w:ascii="Montserrat" w:hAnsi="Montserrat"/>
            <w:b/>
            <w:sz w:val="20"/>
            <w:szCs w:val="20"/>
          </w:rPr>
          <w:t xml:space="preserve"> </w:t>
        </w:r>
      </w:ins>
      <w:r w:rsidRPr="00614A75">
        <w:rPr>
          <w:rFonts w:ascii="Montserrat" w:hAnsi="Montserrat"/>
          <w:b/>
          <w:sz w:val="20"/>
          <w:szCs w:val="20"/>
        </w:rPr>
        <w:t>Antonio Briseño Espinosa</w:t>
      </w:r>
      <w:r w:rsidR="00F8486C">
        <w:rPr>
          <w:rFonts w:ascii="Montserrat" w:eastAsiaTheme="minorEastAsia" w:hAnsi="Montserrat"/>
          <w:b/>
          <w:bCs/>
          <w:sz w:val="20"/>
          <w:szCs w:val="20"/>
        </w:rPr>
        <w:t xml:space="preserve"> y </w:t>
      </w:r>
      <w:r w:rsidR="00D71CBD">
        <w:rPr>
          <w:rFonts w:ascii="Montserrat" w:hAnsi="Montserrat"/>
          <w:b/>
          <w:sz w:val="20"/>
          <w:szCs w:val="20"/>
        </w:rPr>
        <w:t>Fernando Trejo Sánchez</w:t>
      </w:r>
      <w:r>
        <w:rPr>
          <w:rFonts w:ascii="Montserrat" w:hAnsi="Montserrat"/>
          <w:b/>
          <w:i/>
          <w:iCs/>
          <w:sz w:val="20"/>
          <w:szCs w:val="20"/>
        </w:rPr>
        <w:t xml:space="preserve">, </w:t>
      </w:r>
      <w:r w:rsidRPr="00614A75">
        <w:rPr>
          <w:rFonts w:ascii="Montserrat" w:eastAsiaTheme="minorEastAsia" w:hAnsi="Montserrat"/>
          <w:b/>
          <w:bCs/>
          <w:sz w:val="20"/>
          <w:szCs w:val="20"/>
        </w:rPr>
        <w:t>Titular</w:t>
      </w:r>
      <w:r w:rsidR="00F8486C">
        <w:rPr>
          <w:rFonts w:ascii="Montserrat" w:eastAsiaTheme="minorEastAsia" w:hAnsi="Montserrat"/>
          <w:b/>
          <w:bCs/>
          <w:sz w:val="20"/>
          <w:szCs w:val="20"/>
        </w:rPr>
        <w:t>es</w:t>
      </w:r>
      <w:r w:rsidRPr="00614A75">
        <w:rPr>
          <w:rFonts w:ascii="Montserrat" w:eastAsiaTheme="minorEastAsia" w:hAnsi="Montserrat"/>
          <w:b/>
          <w:bCs/>
          <w:sz w:val="20"/>
          <w:szCs w:val="20"/>
        </w:rPr>
        <w:t xml:space="preserve"> de División </w:t>
      </w:r>
      <w:r w:rsidR="00D71CBD">
        <w:rPr>
          <w:rFonts w:ascii="Montserrat" w:eastAsiaTheme="minorEastAsia" w:hAnsi="Montserrat"/>
          <w:b/>
          <w:bCs/>
          <w:sz w:val="20"/>
          <w:szCs w:val="20"/>
        </w:rPr>
        <w:t>adscrit</w:t>
      </w:r>
      <w:r w:rsidR="00F8486C">
        <w:rPr>
          <w:rFonts w:ascii="Montserrat" w:eastAsiaTheme="minorEastAsia" w:hAnsi="Montserrat"/>
          <w:b/>
          <w:bCs/>
          <w:sz w:val="20"/>
          <w:szCs w:val="20"/>
        </w:rPr>
        <w:t>os</w:t>
      </w:r>
      <w:r w:rsidR="00D71CBD">
        <w:rPr>
          <w:rFonts w:ascii="Montserrat" w:eastAsiaTheme="minorEastAsia" w:hAnsi="Montserrat"/>
          <w:b/>
          <w:bCs/>
          <w:sz w:val="20"/>
          <w:szCs w:val="20"/>
        </w:rPr>
        <w:t xml:space="preserve"> a la Coordinación </w:t>
      </w:r>
      <w:r w:rsidRPr="00614A75">
        <w:rPr>
          <w:rFonts w:ascii="Montserrat" w:eastAsiaTheme="minorEastAsia" w:hAnsi="Montserrat"/>
          <w:b/>
          <w:bCs/>
          <w:sz w:val="20"/>
          <w:szCs w:val="20"/>
        </w:rPr>
        <w:t>de Servicios Generales</w:t>
      </w:r>
      <w:r w:rsidRPr="00614A75">
        <w:rPr>
          <w:rFonts w:ascii="Montserrat" w:eastAsiaTheme="minorEastAsia" w:hAnsi="Montserrat"/>
          <w:sz w:val="20"/>
          <w:szCs w:val="20"/>
        </w:rPr>
        <w:t xml:space="preserve">, </w:t>
      </w:r>
      <w:r>
        <w:rPr>
          <w:rFonts w:ascii="Montserrat" w:eastAsiaTheme="minorEastAsia" w:hAnsi="Montserrat"/>
          <w:sz w:val="20"/>
          <w:szCs w:val="20"/>
        </w:rPr>
        <w:t>o quien</w:t>
      </w:r>
      <w:r w:rsidR="00F8486C">
        <w:rPr>
          <w:rFonts w:ascii="Montserrat" w:eastAsiaTheme="minorEastAsia" w:hAnsi="Montserrat"/>
          <w:sz w:val="20"/>
          <w:szCs w:val="20"/>
        </w:rPr>
        <w:t>es</w:t>
      </w:r>
      <w:r>
        <w:rPr>
          <w:rFonts w:ascii="Montserrat" w:eastAsiaTheme="minorEastAsia" w:hAnsi="Montserrat"/>
          <w:sz w:val="20"/>
          <w:szCs w:val="20"/>
        </w:rPr>
        <w:t xml:space="preserve"> lo</w:t>
      </w:r>
      <w:r w:rsidR="00185952">
        <w:rPr>
          <w:rFonts w:ascii="Montserrat" w:eastAsiaTheme="minorEastAsia" w:hAnsi="Montserrat"/>
          <w:sz w:val="20"/>
          <w:szCs w:val="20"/>
        </w:rPr>
        <w:t>s suplan o</w:t>
      </w:r>
      <w:r>
        <w:rPr>
          <w:rFonts w:ascii="Montserrat" w:eastAsiaTheme="minorEastAsia" w:hAnsi="Montserrat"/>
          <w:sz w:val="20"/>
          <w:szCs w:val="20"/>
        </w:rPr>
        <w:t xml:space="preserve"> sustituya</w:t>
      </w:r>
      <w:r w:rsidR="00F8486C">
        <w:rPr>
          <w:rFonts w:ascii="Montserrat" w:eastAsiaTheme="minorEastAsia" w:hAnsi="Montserrat"/>
          <w:sz w:val="20"/>
          <w:szCs w:val="20"/>
        </w:rPr>
        <w:t>n</w:t>
      </w:r>
      <w:r>
        <w:rPr>
          <w:rFonts w:ascii="Montserrat" w:eastAsiaTheme="minorEastAsia" w:hAnsi="Montserrat"/>
          <w:sz w:val="20"/>
          <w:szCs w:val="20"/>
        </w:rPr>
        <w:t xml:space="preserve"> en el cargo será</w:t>
      </w:r>
      <w:r w:rsidR="00F8486C">
        <w:rPr>
          <w:rFonts w:ascii="Montserrat" w:eastAsiaTheme="minorEastAsia" w:hAnsi="Montserrat"/>
          <w:sz w:val="20"/>
          <w:szCs w:val="20"/>
        </w:rPr>
        <w:t>n</w:t>
      </w:r>
      <w:r>
        <w:rPr>
          <w:rFonts w:ascii="Montserrat" w:eastAsiaTheme="minorEastAsia" w:hAnsi="Montserrat"/>
          <w:sz w:val="20"/>
          <w:szCs w:val="20"/>
        </w:rPr>
        <w:t xml:space="preserve"> </w:t>
      </w:r>
      <w:r w:rsidR="00F8486C">
        <w:rPr>
          <w:rFonts w:ascii="Montserrat" w:eastAsiaTheme="minorEastAsia" w:hAnsi="Montserrat"/>
          <w:sz w:val="20"/>
          <w:szCs w:val="20"/>
        </w:rPr>
        <w:t>los</w:t>
      </w:r>
      <w:r>
        <w:rPr>
          <w:rFonts w:ascii="Montserrat" w:eastAsiaTheme="minorEastAsia" w:hAnsi="Montserrat"/>
          <w:sz w:val="20"/>
          <w:szCs w:val="20"/>
        </w:rPr>
        <w:t xml:space="preserve"> </w:t>
      </w:r>
      <w:r w:rsidRPr="00F81A60">
        <w:rPr>
          <w:rFonts w:ascii="Montserrat" w:eastAsia="Times New Roman" w:hAnsi="Montserrat" w:cs="Montserrat"/>
          <w:b/>
          <w:color w:val="000000"/>
          <w:sz w:val="20"/>
          <w:szCs w:val="20"/>
        </w:rPr>
        <w:t>ADMINISTRADOR</w:t>
      </w:r>
      <w:r w:rsidR="00F8486C">
        <w:rPr>
          <w:rFonts w:ascii="Montserrat" w:eastAsia="Times New Roman" w:hAnsi="Montserrat" w:cs="Montserrat"/>
          <w:b/>
          <w:color w:val="000000"/>
          <w:sz w:val="20"/>
          <w:szCs w:val="20"/>
        </w:rPr>
        <w:t>ES</w:t>
      </w:r>
      <w:r w:rsidRPr="00F81A60">
        <w:rPr>
          <w:rFonts w:ascii="Montserrat" w:eastAsia="Times New Roman" w:hAnsi="Montserrat" w:cs="Montserrat"/>
          <w:b/>
          <w:color w:val="000000"/>
          <w:sz w:val="20"/>
          <w:szCs w:val="20"/>
        </w:rPr>
        <w:t xml:space="preserve"> DEL CONTRATO</w:t>
      </w:r>
      <w:r>
        <w:rPr>
          <w:rFonts w:ascii="Montserrat" w:eastAsia="Times New Roman" w:hAnsi="Montserrat" w:cs="Montserrat"/>
          <w:bCs/>
          <w:color w:val="000000"/>
          <w:sz w:val="20"/>
          <w:szCs w:val="20"/>
        </w:rPr>
        <w:t>, y se auxiliará</w:t>
      </w:r>
      <w:r w:rsidR="00F8486C">
        <w:rPr>
          <w:rFonts w:ascii="Montserrat" w:eastAsia="Times New Roman" w:hAnsi="Montserrat" w:cs="Montserrat"/>
          <w:bCs/>
          <w:color w:val="000000"/>
          <w:sz w:val="20"/>
          <w:szCs w:val="20"/>
        </w:rPr>
        <w:t>n</w:t>
      </w:r>
      <w:r>
        <w:rPr>
          <w:rFonts w:ascii="Montserrat" w:eastAsia="Times New Roman" w:hAnsi="Montserrat" w:cs="Montserrat"/>
          <w:bCs/>
          <w:color w:val="000000"/>
          <w:sz w:val="20"/>
          <w:szCs w:val="20"/>
        </w:rPr>
        <w:t xml:space="preserve"> </w:t>
      </w:r>
      <w:r w:rsidR="00A05935" w:rsidRPr="00A05935">
        <w:rPr>
          <w:rFonts w:ascii="Montserrat" w:eastAsia="Times New Roman" w:hAnsi="Montserrat" w:cs="Montserrat"/>
          <w:bCs/>
          <w:color w:val="000000"/>
          <w:sz w:val="20"/>
          <w:szCs w:val="20"/>
        </w:rPr>
        <w:t>d</w:t>
      </w:r>
      <w:r w:rsidRPr="00A05935">
        <w:rPr>
          <w:rFonts w:ascii="Montserrat" w:eastAsia="Times New Roman" w:hAnsi="Montserrat" w:cs="Montserrat"/>
          <w:bCs/>
          <w:color w:val="000000"/>
          <w:sz w:val="20"/>
          <w:szCs w:val="20"/>
        </w:rPr>
        <w:t>e</w:t>
      </w:r>
      <w:r w:rsidR="00F8486C">
        <w:rPr>
          <w:rFonts w:ascii="Montserrat" w:eastAsia="Times New Roman" w:hAnsi="Montserrat" w:cs="Montserrat"/>
          <w:bCs/>
          <w:color w:val="000000"/>
          <w:sz w:val="20"/>
          <w:szCs w:val="20"/>
        </w:rPr>
        <w:t xml:space="preserve"> </w:t>
      </w:r>
      <w:r w:rsidRPr="00A05935">
        <w:rPr>
          <w:rFonts w:ascii="Montserrat" w:eastAsia="Times New Roman" w:hAnsi="Montserrat" w:cs="Montserrat"/>
          <w:bCs/>
          <w:color w:val="000000"/>
          <w:sz w:val="20"/>
          <w:szCs w:val="20"/>
        </w:rPr>
        <w:t>l</w:t>
      </w:r>
      <w:r w:rsidR="00F8486C">
        <w:rPr>
          <w:rFonts w:ascii="Montserrat" w:eastAsia="Times New Roman" w:hAnsi="Montserrat" w:cs="Montserrat"/>
          <w:bCs/>
          <w:color w:val="000000"/>
          <w:sz w:val="20"/>
          <w:szCs w:val="20"/>
        </w:rPr>
        <w:t>os</w:t>
      </w:r>
      <w:r w:rsidR="006411F8" w:rsidRPr="006411F8">
        <w:rPr>
          <w:rFonts w:ascii="Montserrat" w:eastAsia="Times New Roman" w:hAnsi="Montserrat" w:cs="Montserrat"/>
          <w:bCs/>
          <w:color w:val="000000"/>
          <w:sz w:val="20"/>
          <w:szCs w:val="20"/>
        </w:rPr>
        <w:t xml:space="preserve"> </w:t>
      </w:r>
      <w:r w:rsidR="006411F8" w:rsidRPr="00185952">
        <w:rPr>
          <w:rFonts w:ascii="Montserrat" w:hAnsi="Montserrat"/>
          <w:b/>
          <w:bCs/>
          <w:color w:val="000000"/>
          <w:sz w:val="20"/>
        </w:rPr>
        <w:t>C.</w:t>
      </w:r>
      <w:r w:rsidR="00F8486C">
        <w:rPr>
          <w:rFonts w:ascii="Montserrat" w:eastAsia="Times New Roman" w:hAnsi="Montserrat" w:cs="Montserrat"/>
          <w:b/>
          <w:color w:val="000000"/>
          <w:sz w:val="20"/>
          <w:szCs w:val="20"/>
        </w:rPr>
        <w:t>C</w:t>
      </w:r>
      <w:r w:rsidR="00A05935" w:rsidRPr="00D71CBD">
        <w:rPr>
          <w:rFonts w:ascii="Montserrat" w:eastAsia="Times New Roman" w:hAnsi="Montserrat" w:cs="Montserrat"/>
          <w:b/>
          <w:color w:val="000000"/>
          <w:sz w:val="20"/>
          <w:szCs w:val="20"/>
        </w:rPr>
        <w:t>.</w:t>
      </w:r>
      <w:r w:rsidR="006411F8">
        <w:rPr>
          <w:rFonts w:ascii="Montserrat" w:eastAsia="Times New Roman" w:hAnsi="Montserrat" w:cs="Montserrat"/>
          <w:bCs/>
          <w:color w:val="000000"/>
          <w:sz w:val="20"/>
          <w:szCs w:val="20"/>
        </w:rPr>
        <w:t xml:space="preserve"> </w:t>
      </w:r>
      <w:r w:rsidR="006411F8" w:rsidRPr="00185952">
        <w:rPr>
          <w:rFonts w:ascii="Montserrat" w:hAnsi="Montserrat"/>
          <w:b/>
          <w:bCs/>
          <w:color w:val="000000"/>
          <w:sz w:val="20"/>
        </w:rPr>
        <w:t>Álvaro Vargas González</w:t>
      </w:r>
      <w:r w:rsidR="001C7CA2" w:rsidRPr="00185952">
        <w:rPr>
          <w:rFonts w:ascii="Montserrat" w:eastAsia="Times New Roman" w:hAnsi="Montserrat" w:cs="Montserrat"/>
          <w:b/>
          <w:bCs/>
          <w:color w:val="000000"/>
          <w:sz w:val="20"/>
          <w:szCs w:val="20"/>
        </w:rPr>
        <w:t xml:space="preserve"> </w:t>
      </w:r>
      <w:r w:rsidR="001C7CA2">
        <w:rPr>
          <w:rFonts w:ascii="Montserrat" w:eastAsia="Times New Roman" w:hAnsi="Montserrat" w:cs="Montserrat"/>
          <w:b/>
          <w:color w:val="000000"/>
          <w:sz w:val="20"/>
          <w:szCs w:val="20"/>
        </w:rPr>
        <w:t xml:space="preserve">y Alejandro Rodríguez </w:t>
      </w:r>
      <w:r w:rsidR="00312763">
        <w:rPr>
          <w:rFonts w:ascii="Montserrat" w:eastAsia="Times New Roman" w:hAnsi="Montserrat" w:cs="Montserrat"/>
          <w:b/>
          <w:color w:val="000000"/>
          <w:sz w:val="20"/>
          <w:szCs w:val="20"/>
        </w:rPr>
        <w:t>Torres</w:t>
      </w:r>
      <w:r w:rsidR="00A05935" w:rsidRPr="00086315">
        <w:rPr>
          <w:rFonts w:ascii="Montserrat" w:eastAsia="Times New Roman" w:hAnsi="Montserrat" w:cs="Montserrat"/>
          <w:b/>
          <w:color w:val="000000"/>
          <w:sz w:val="20"/>
          <w:szCs w:val="20"/>
        </w:rPr>
        <w:t xml:space="preserve">, </w:t>
      </w:r>
      <w:r w:rsidR="00335D81">
        <w:rPr>
          <w:rFonts w:ascii="Montserrat" w:eastAsia="Times New Roman" w:hAnsi="Montserrat" w:cs="Montserrat"/>
          <w:b/>
          <w:color w:val="000000"/>
          <w:sz w:val="20"/>
          <w:szCs w:val="20"/>
        </w:rPr>
        <w:t>Jefes de Área Administrativa</w:t>
      </w:r>
      <w:r w:rsidR="00940893" w:rsidRPr="004D17FE">
        <w:rPr>
          <w:rFonts w:ascii="Montserrat" w:eastAsia="Times New Roman" w:hAnsi="Montserrat" w:cs="Montserrat"/>
          <w:bCs/>
          <w:color w:val="000000"/>
          <w:sz w:val="20"/>
          <w:szCs w:val="20"/>
        </w:rPr>
        <w:t>,</w:t>
      </w:r>
      <w:r w:rsidR="00940893">
        <w:rPr>
          <w:rFonts w:ascii="Montserrat" w:eastAsia="Times New Roman" w:hAnsi="Montserrat" w:cs="Montserrat"/>
          <w:bCs/>
          <w:color w:val="000000"/>
          <w:sz w:val="20"/>
          <w:szCs w:val="20"/>
        </w:rPr>
        <w:t xml:space="preserve"> </w:t>
      </w:r>
      <w:r w:rsidRPr="00A05935">
        <w:rPr>
          <w:rFonts w:ascii="Montserrat" w:eastAsia="Times New Roman" w:hAnsi="Montserrat" w:cs="Montserrat"/>
          <w:bCs/>
          <w:color w:val="000000"/>
          <w:sz w:val="20"/>
          <w:szCs w:val="20"/>
        </w:rPr>
        <w:t>o quien</w:t>
      </w:r>
      <w:r w:rsidR="00335D81">
        <w:rPr>
          <w:rFonts w:ascii="Montserrat" w:eastAsia="Times New Roman" w:hAnsi="Montserrat" w:cs="Montserrat"/>
          <w:bCs/>
          <w:color w:val="000000"/>
          <w:sz w:val="20"/>
          <w:szCs w:val="20"/>
        </w:rPr>
        <w:t>es</w:t>
      </w:r>
      <w:r w:rsidRPr="00A05935">
        <w:rPr>
          <w:rFonts w:ascii="Montserrat" w:eastAsia="Times New Roman" w:hAnsi="Montserrat" w:cs="Montserrat"/>
          <w:bCs/>
          <w:color w:val="000000"/>
          <w:sz w:val="20"/>
          <w:szCs w:val="20"/>
        </w:rPr>
        <w:t xml:space="preserve"> lo</w:t>
      </w:r>
      <w:r w:rsidR="00335D81">
        <w:rPr>
          <w:rFonts w:ascii="Montserrat" w:eastAsia="Times New Roman" w:hAnsi="Montserrat" w:cs="Montserrat"/>
          <w:bCs/>
          <w:color w:val="000000"/>
          <w:sz w:val="20"/>
          <w:szCs w:val="20"/>
        </w:rPr>
        <w:t>s</w:t>
      </w:r>
      <w:r w:rsidRPr="00A05935">
        <w:rPr>
          <w:rFonts w:ascii="Montserrat" w:eastAsia="Times New Roman" w:hAnsi="Montserrat" w:cs="Montserrat"/>
          <w:bCs/>
          <w:color w:val="000000"/>
          <w:sz w:val="20"/>
          <w:szCs w:val="20"/>
        </w:rPr>
        <w:t xml:space="preserve"> supla</w:t>
      </w:r>
      <w:r w:rsidR="00335D81">
        <w:rPr>
          <w:rFonts w:ascii="Montserrat" w:eastAsia="Times New Roman" w:hAnsi="Montserrat" w:cs="Montserrat"/>
          <w:bCs/>
          <w:color w:val="000000"/>
          <w:sz w:val="20"/>
          <w:szCs w:val="20"/>
        </w:rPr>
        <w:t>n o sustituyan</w:t>
      </w:r>
      <w:r w:rsidRPr="00A05935">
        <w:rPr>
          <w:rFonts w:ascii="Montserrat" w:eastAsia="Times New Roman" w:hAnsi="Montserrat" w:cs="Montserrat"/>
          <w:bCs/>
          <w:color w:val="000000"/>
          <w:sz w:val="20"/>
          <w:szCs w:val="20"/>
        </w:rPr>
        <w:t xml:space="preserve"> en el cargo</w:t>
      </w:r>
      <w:r w:rsidR="006411F8" w:rsidRPr="00332495">
        <w:rPr>
          <w:rFonts w:ascii="Montserrat" w:hAnsi="Montserrat"/>
          <w:sz w:val="20"/>
        </w:rPr>
        <w:t xml:space="preserve">, quienes fungirán como </w:t>
      </w:r>
      <w:r w:rsidR="006411F8" w:rsidRPr="006411F8">
        <w:rPr>
          <w:rFonts w:ascii="Montserrat" w:eastAsia="Times New Roman" w:hAnsi="Montserrat" w:cs="Montserrat"/>
          <w:b/>
          <w:bCs/>
          <w:color w:val="000000"/>
          <w:sz w:val="20"/>
          <w:szCs w:val="20"/>
        </w:rPr>
        <w:t>SUPERVISORES DEL CONTRATO</w:t>
      </w:r>
      <w:r w:rsidR="00335D81">
        <w:rPr>
          <w:rFonts w:ascii="Montserrat" w:eastAsia="Times New Roman" w:hAnsi="Montserrat" w:cs="Montserrat"/>
          <w:b/>
          <w:bCs/>
          <w:color w:val="000000"/>
          <w:sz w:val="20"/>
          <w:szCs w:val="20"/>
        </w:rPr>
        <w:t xml:space="preserve"> </w:t>
      </w:r>
      <w:r w:rsidR="00335D81">
        <w:rPr>
          <w:rFonts w:ascii="Montserrat" w:eastAsia="Times New Roman" w:hAnsi="Montserrat" w:cs="Montserrat"/>
          <w:color w:val="000000"/>
          <w:sz w:val="20"/>
          <w:szCs w:val="20"/>
        </w:rPr>
        <w:t>a nivel Central</w:t>
      </w:r>
      <w:r w:rsidR="000749A9" w:rsidRPr="00332495">
        <w:rPr>
          <w:rFonts w:ascii="Montserrat" w:hAnsi="Montserrat"/>
          <w:bCs/>
          <w:color w:val="000000"/>
          <w:sz w:val="20"/>
        </w:rPr>
        <w:t>,</w:t>
      </w:r>
      <w:r w:rsidR="000749A9" w:rsidRPr="00332495">
        <w:rPr>
          <w:rFonts w:ascii="Montserrat" w:hAnsi="Montserrat"/>
          <w:b/>
          <w:color w:val="000000"/>
          <w:sz w:val="20"/>
        </w:rPr>
        <w:t xml:space="preserve"> </w:t>
      </w:r>
      <w:r>
        <w:rPr>
          <w:rFonts w:ascii="Montserrat" w:hAnsi="Montserrat"/>
          <w:sz w:val="20"/>
          <w:szCs w:val="20"/>
        </w:rPr>
        <w:t>y</w:t>
      </w:r>
      <w:r w:rsidR="000749A9" w:rsidRPr="00332495">
        <w:rPr>
          <w:rFonts w:ascii="Montserrat" w:hAnsi="Montserrat"/>
          <w:color w:val="000000"/>
          <w:sz w:val="20"/>
        </w:rPr>
        <w:t xml:space="preserve"> a su vez</w:t>
      </w:r>
      <w:r>
        <w:rPr>
          <w:rFonts w:ascii="Montserrat" w:hAnsi="Montserrat"/>
          <w:sz w:val="20"/>
          <w:szCs w:val="20"/>
        </w:rPr>
        <w:t xml:space="preserve">, </w:t>
      </w:r>
      <w:r w:rsidR="00335D81">
        <w:rPr>
          <w:rFonts w:ascii="Montserrat" w:eastAsia="Times New Roman" w:hAnsi="Montserrat" w:cs="Montserrat"/>
          <w:bCs/>
          <w:color w:val="000000"/>
          <w:sz w:val="20"/>
          <w:szCs w:val="20"/>
        </w:rPr>
        <w:t>por</w:t>
      </w:r>
      <w:r w:rsidR="00335D81" w:rsidRPr="006411F8">
        <w:rPr>
          <w:rFonts w:ascii="Montserrat" w:eastAsia="Times New Roman" w:hAnsi="Montserrat" w:cs="Montserrat"/>
          <w:bCs/>
          <w:color w:val="000000"/>
          <w:sz w:val="20"/>
          <w:szCs w:val="20"/>
        </w:rPr>
        <w:t xml:space="preserve"> los </w:t>
      </w:r>
      <w:r w:rsidR="00335D81" w:rsidRPr="004C17C0">
        <w:rPr>
          <w:rFonts w:ascii="Montserrat" w:eastAsia="Times New Roman" w:hAnsi="Montserrat" w:cs="Montserrat"/>
          <w:b/>
          <w:color w:val="000000"/>
          <w:sz w:val="20"/>
          <w:szCs w:val="20"/>
        </w:rPr>
        <w:t>COORDINADORES ESTATALES</w:t>
      </w:r>
      <w:r w:rsidR="00335D81">
        <w:rPr>
          <w:rFonts w:ascii="Montserrat" w:eastAsia="Times New Roman" w:hAnsi="Montserrat" w:cs="Montserrat"/>
          <w:bCs/>
          <w:color w:val="000000"/>
          <w:sz w:val="20"/>
          <w:szCs w:val="20"/>
        </w:rPr>
        <w:t xml:space="preserve"> del </w:t>
      </w:r>
      <w:r w:rsidR="00335D81" w:rsidRPr="0056439F">
        <w:rPr>
          <w:rFonts w:ascii="Montserrat" w:hAnsi="Montserrat"/>
          <w:b/>
          <w:bCs/>
          <w:sz w:val="20"/>
          <w:szCs w:val="20"/>
        </w:rPr>
        <w:t>IMSS-Bienestar</w:t>
      </w:r>
      <w:r w:rsidR="00335D81" w:rsidRPr="000749A9">
        <w:rPr>
          <w:rFonts w:ascii="Montserrat" w:hAnsi="Montserrat"/>
          <w:sz w:val="20"/>
          <w:szCs w:val="20"/>
        </w:rPr>
        <w:t xml:space="preserve">, quienes fungirán como </w:t>
      </w:r>
      <w:r w:rsidR="00335D81" w:rsidRPr="006411F8">
        <w:rPr>
          <w:rFonts w:ascii="Montserrat" w:eastAsia="Times New Roman" w:hAnsi="Montserrat" w:cs="Montserrat"/>
          <w:b/>
          <w:bCs/>
          <w:color w:val="000000"/>
          <w:sz w:val="20"/>
          <w:szCs w:val="20"/>
        </w:rPr>
        <w:t>SUPERVISORES DEL CONTRATO</w:t>
      </w:r>
      <w:r w:rsidR="00335D81">
        <w:rPr>
          <w:rFonts w:ascii="Montserrat" w:eastAsia="Times New Roman" w:hAnsi="Montserrat" w:cs="Montserrat"/>
          <w:b/>
          <w:bCs/>
          <w:color w:val="000000"/>
          <w:sz w:val="20"/>
          <w:szCs w:val="20"/>
        </w:rPr>
        <w:t xml:space="preserve"> </w:t>
      </w:r>
      <w:r w:rsidR="00335D81" w:rsidRPr="00332495">
        <w:rPr>
          <w:rFonts w:ascii="Montserrat" w:eastAsia="Times New Roman" w:hAnsi="Montserrat" w:cs="Montserrat"/>
          <w:color w:val="000000"/>
          <w:sz w:val="20"/>
          <w:szCs w:val="20"/>
        </w:rPr>
        <w:t>a nivel Estatal</w:t>
      </w:r>
      <w:r w:rsidR="00335D81">
        <w:rPr>
          <w:rFonts w:ascii="Montserrat" w:eastAsia="Times New Roman" w:hAnsi="Montserrat" w:cs="Montserrat"/>
          <w:b/>
          <w:bCs/>
          <w:color w:val="000000"/>
          <w:sz w:val="20"/>
          <w:szCs w:val="20"/>
        </w:rPr>
        <w:t xml:space="preserve">, </w:t>
      </w:r>
      <w:r w:rsidR="00335D81">
        <w:rPr>
          <w:rFonts w:ascii="Montserrat" w:eastAsia="Times New Roman" w:hAnsi="Montserrat" w:cs="Montserrat"/>
          <w:color w:val="000000"/>
          <w:sz w:val="20"/>
          <w:szCs w:val="20"/>
        </w:rPr>
        <w:t>auxiliados por las personas responsables</w:t>
      </w:r>
      <w:r w:rsidR="00335D81" w:rsidRPr="006411F8">
        <w:rPr>
          <w:rFonts w:ascii="Montserrat" w:eastAsia="Times New Roman" w:hAnsi="Montserrat" w:cs="Montserrat"/>
          <w:bCs/>
          <w:color w:val="000000"/>
          <w:sz w:val="20"/>
          <w:szCs w:val="20"/>
        </w:rPr>
        <w:t xml:space="preserve"> del seguimiento al </w:t>
      </w:r>
      <w:r w:rsidR="00335D81" w:rsidRPr="006411F8">
        <w:rPr>
          <w:rFonts w:ascii="Montserrat" w:eastAsia="Times New Roman" w:hAnsi="Montserrat" w:cs="Montserrat"/>
          <w:b/>
          <w:bCs/>
          <w:color w:val="000000"/>
          <w:sz w:val="20"/>
          <w:szCs w:val="20"/>
        </w:rPr>
        <w:t>SERVICIO</w:t>
      </w:r>
      <w:r w:rsidR="00335D81" w:rsidRPr="006411F8" w:rsidDel="006411F8">
        <w:rPr>
          <w:rFonts w:ascii="Montserrat" w:eastAsia="Times New Roman" w:hAnsi="Montserrat" w:cs="Montserrat"/>
          <w:bCs/>
          <w:color w:val="000000"/>
          <w:sz w:val="20"/>
          <w:szCs w:val="20"/>
        </w:rPr>
        <w:t xml:space="preserve"> </w:t>
      </w:r>
      <w:r w:rsidR="00335D81">
        <w:rPr>
          <w:rFonts w:ascii="Montserrat" w:eastAsia="Times New Roman" w:hAnsi="Montserrat" w:cs="Montserrat"/>
          <w:bCs/>
          <w:color w:val="000000"/>
          <w:sz w:val="20"/>
          <w:szCs w:val="20"/>
        </w:rPr>
        <w:t>en</w:t>
      </w:r>
      <w:r w:rsidR="00335D81" w:rsidRPr="006411F8">
        <w:rPr>
          <w:rFonts w:ascii="Montserrat" w:eastAsia="Times New Roman" w:hAnsi="Montserrat" w:cs="Montserrat"/>
          <w:bCs/>
          <w:color w:val="000000"/>
          <w:sz w:val="20"/>
          <w:szCs w:val="20"/>
        </w:rPr>
        <w:t xml:space="preserve"> cada Hospital y/o Unidad Médica</w:t>
      </w:r>
      <w:r w:rsidRPr="00614A75">
        <w:rPr>
          <w:rFonts w:ascii="Montserrat" w:eastAsia="Times New Roman" w:hAnsi="Montserrat" w:cs="Montserrat"/>
          <w:bCs/>
          <w:color w:val="000000"/>
          <w:sz w:val="20"/>
          <w:szCs w:val="20"/>
        </w:rPr>
        <w:t>, recayendo en cada una de ellas la función de verificar el cumplimiento de l</w:t>
      </w:r>
      <w:r w:rsidR="00335D81">
        <w:rPr>
          <w:rFonts w:ascii="Montserrat" w:eastAsia="Times New Roman" w:hAnsi="Montserrat" w:cs="Montserrat"/>
          <w:bCs/>
          <w:color w:val="000000"/>
          <w:sz w:val="20"/>
          <w:szCs w:val="20"/>
        </w:rPr>
        <w:t>as</w:t>
      </w:r>
      <w:r w:rsidRPr="00614A75">
        <w:rPr>
          <w:rFonts w:ascii="Montserrat" w:eastAsia="Times New Roman" w:hAnsi="Montserrat" w:cs="Montserrat"/>
          <w:bCs/>
          <w:color w:val="000000"/>
          <w:sz w:val="20"/>
          <w:szCs w:val="20"/>
        </w:rPr>
        <w:t xml:space="preserve"> obligaciones establecidas en </w:t>
      </w:r>
      <w:r>
        <w:rPr>
          <w:rFonts w:ascii="Montserrat" w:eastAsia="Times New Roman" w:hAnsi="Montserrat" w:cs="Montserrat"/>
          <w:bCs/>
          <w:color w:val="000000"/>
          <w:sz w:val="20"/>
          <w:szCs w:val="20"/>
        </w:rPr>
        <w:t>los</w:t>
      </w:r>
      <w:r w:rsidRPr="00614A75">
        <w:rPr>
          <w:rFonts w:ascii="Montserrat" w:eastAsia="Times New Roman" w:hAnsi="Montserrat" w:cs="Montserrat"/>
          <w:bCs/>
          <w:color w:val="000000"/>
          <w:sz w:val="20"/>
          <w:szCs w:val="20"/>
        </w:rPr>
        <w:t xml:space="preserve"> instrumentos jurídicos</w:t>
      </w:r>
      <w:r>
        <w:rPr>
          <w:rFonts w:ascii="Montserrat" w:eastAsia="Times New Roman" w:hAnsi="Montserrat" w:cs="Montserrat"/>
          <w:bCs/>
          <w:color w:val="000000"/>
          <w:sz w:val="20"/>
          <w:szCs w:val="20"/>
        </w:rPr>
        <w:t xml:space="preserve"> respectivos.</w:t>
      </w:r>
      <w:r w:rsidRPr="00614A75">
        <w:rPr>
          <w:rFonts w:ascii="Montserrat" w:eastAsia="Times New Roman" w:hAnsi="Montserrat" w:cs="Montserrat"/>
          <w:bCs/>
          <w:color w:val="000000"/>
          <w:sz w:val="20"/>
          <w:szCs w:val="20"/>
        </w:rPr>
        <w:t xml:space="preserve"> </w:t>
      </w:r>
    </w:p>
    <w:p w14:paraId="31D57B17" w14:textId="77777777" w:rsidR="00335D81" w:rsidRDefault="00335D81" w:rsidP="00127422">
      <w:pPr>
        <w:jc w:val="both"/>
        <w:rPr>
          <w:ins w:id="25" w:author="Alvaro Vargas González" w:date="2024-08-20T17:14:00Z" w16du:dateUtc="2024-08-20T23:14:00Z"/>
          <w:rFonts w:ascii="Montserrat" w:eastAsia="Times New Roman" w:hAnsi="Montserrat" w:cs="Montserrat"/>
          <w:bCs/>
          <w:color w:val="000000"/>
          <w:sz w:val="20"/>
          <w:szCs w:val="20"/>
        </w:rPr>
      </w:pPr>
    </w:p>
    <w:p w14:paraId="7C87C736" w14:textId="56621C5E" w:rsidR="00127422" w:rsidRPr="00614A75" w:rsidRDefault="00127422" w:rsidP="00127422">
      <w:pPr>
        <w:jc w:val="both"/>
        <w:rPr>
          <w:rFonts w:ascii="Montserrat" w:hAnsi="Montserrat"/>
          <w:b/>
          <w:i/>
          <w:iCs/>
          <w:sz w:val="20"/>
          <w:szCs w:val="20"/>
        </w:rPr>
      </w:pPr>
      <w:r>
        <w:rPr>
          <w:rFonts w:ascii="Montserrat" w:eastAsia="Times New Roman" w:hAnsi="Montserrat" w:cs="Montserrat"/>
          <w:bCs/>
          <w:color w:val="000000"/>
          <w:sz w:val="20"/>
          <w:szCs w:val="20"/>
        </w:rPr>
        <w:t>L</w:t>
      </w:r>
      <w:r w:rsidRPr="00614A75">
        <w:rPr>
          <w:rFonts w:ascii="Montserrat" w:eastAsia="Times New Roman" w:hAnsi="Montserrat" w:cs="Montserrat"/>
          <w:bCs/>
          <w:color w:val="000000"/>
          <w:sz w:val="20"/>
          <w:szCs w:val="20"/>
        </w:rPr>
        <w:t xml:space="preserve">a </w:t>
      </w:r>
      <w:r w:rsidR="00D966D3">
        <w:rPr>
          <w:rFonts w:ascii="Montserrat" w:hAnsi="Montserrat"/>
          <w:sz w:val="20"/>
          <w:szCs w:val="20"/>
        </w:rPr>
        <w:t>Coordinación</w:t>
      </w:r>
      <w:r w:rsidRPr="00614A75">
        <w:rPr>
          <w:rFonts w:ascii="Montserrat" w:hAnsi="Montserrat"/>
          <w:sz w:val="20"/>
          <w:szCs w:val="20"/>
        </w:rPr>
        <w:t xml:space="preserve"> de Servicios Generales </w:t>
      </w:r>
      <w:r w:rsidRPr="00614A75">
        <w:rPr>
          <w:rFonts w:ascii="Montserrat" w:eastAsia="Times New Roman" w:hAnsi="Montserrat" w:cs="Montserrat"/>
          <w:bCs/>
          <w:color w:val="000000"/>
          <w:sz w:val="20"/>
          <w:szCs w:val="20"/>
        </w:rPr>
        <w:t xml:space="preserve">en su calidad de área </w:t>
      </w:r>
      <w:r>
        <w:rPr>
          <w:rFonts w:ascii="Montserrat" w:eastAsia="Times New Roman" w:hAnsi="Montserrat" w:cs="Montserrat"/>
          <w:bCs/>
          <w:color w:val="000000"/>
          <w:sz w:val="20"/>
          <w:szCs w:val="20"/>
        </w:rPr>
        <w:t>requirente</w:t>
      </w:r>
      <w:r w:rsidR="000749A9">
        <w:rPr>
          <w:rFonts w:ascii="Montserrat" w:eastAsia="Times New Roman" w:hAnsi="Montserrat" w:cs="Montserrat"/>
          <w:bCs/>
          <w:color w:val="000000"/>
          <w:sz w:val="20"/>
          <w:szCs w:val="20"/>
        </w:rPr>
        <w:t xml:space="preserve"> </w:t>
      </w:r>
      <w:r>
        <w:rPr>
          <w:rFonts w:ascii="Montserrat" w:eastAsia="Times New Roman" w:hAnsi="Montserrat" w:cs="Montserrat"/>
          <w:bCs/>
          <w:color w:val="000000"/>
          <w:sz w:val="20"/>
          <w:szCs w:val="20"/>
        </w:rPr>
        <w:t xml:space="preserve">y </w:t>
      </w:r>
      <w:r w:rsidR="00D966D3">
        <w:rPr>
          <w:rFonts w:ascii="Montserrat" w:eastAsia="Times New Roman" w:hAnsi="Montserrat" w:cs="Montserrat"/>
          <w:bCs/>
          <w:color w:val="000000"/>
          <w:sz w:val="20"/>
          <w:szCs w:val="20"/>
        </w:rPr>
        <w:t xml:space="preserve">los </w:t>
      </w:r>
      <w:r w:rsidRPr="00F81A60">
        <w:rPr>
          <w:rFonts w:ascii="Montserrat" w:eastAsia="Times New Roman" w:hAnsi="Montserrat" w:cs="Montserrat"/>
          <w:b/>
          <w:color w:val="000000"/>
          <w:sz w:val="20"/>
          <w:szCs w:val="20"/>
        </w:rPr>
        <w:t>ADMINISTRADOR</w:t>
      </w:r>
      <w:r w:rsidR="00D966D3">
        <w:rPr>
          <w:rFonts w:ascii="Montserrat" w:eastAsia="Times New Roman" w:hAnsi="Montserrat" w:cs="Montserrat"/>
          <w:b/>
          <w:color w:val="000000"/>
          <w:sz w:val="20"/>
          <w:szCs w:val="20"/>
        </w:rPr>
        <w:t>ES</w:t>
      </w:r>
      <w:r w:rsidR="00B4058C" w:rsidRPr="00B4058C">
        <w:rPr>
          <w:rFonts w:ascii="Montserrat" w:eastAsia="Times New Roman" w:hAnsi="Montserrat" w:cs="Montserrat"/>
          <w:b/>
          <w:color w:val="000000"/>
          <w:sz w:val="20"/>
          <w:szCs w:val="20"/>
        </w:rPr>
        <w:t xml:space="preserve"> DEL </w:t>
      </w:r>
      <w:r w:rsidRPr="00F81A60">
        <w:rPr>
          <w:rFonts w:ascii="Montserrat" w:eastAsia="Times New Roman" w:hAnsi="Montserrat" w:cs="Montserrat"/>
          <w:b/>
          <w:color w:val="000000"/>
          <w:sz w:val="20"/>
          <w:szCs w:val="20"/>
        </w:rPr>
        <w:t>CONTRATO</w:t>
      </w:r>
      <w:r w:rsidR="00B4058C" w:rsidRPr="00332495">
        <w:rPr>
          <w:rFonts w:ascii="Montserrat" w:hAnsi="Montserrat"/>
          <w:color w:val="000000"/>
          <w:sz w:val="20"/>
        </w:rPr>
        <w:t>,</w:t>
      </w:r>
      <w:r w:rsidR="00B4058C">
        <w:rPr>
          <w:rFonts w:ascii="Montserrat" w:eastAsia="Times New Roman" w:hAnsi="Montserrat" w:cs="Montserrat"/>
          <w:bCs/>
          <w:color w:val="000000"/>
          <w:sz w:val="20"/>
          <w:szCs w:val="20"/>
        </w:rPr>
        <w:t xml:space="preserve"> así como </w:t>
      </w:r>
      <w:r w:rsidR="000749A9" w:rsidRPr="00B4058C">
        <w:rPr>
          <w:rFonts w:ascii="Montserrat" w:eastAsia="Times New Roman" w:hAnsi="Montserrat" w:cs="Montserrat"/>
          <w:bCs/>
          <w:color w:val="000000"/>
          <w:sz w:val="20"/>
          <w:szCs w:val="20"/>
        </w:rPr>
        <w:t>la</w:t>
      </w:r>
      <w:r w:rsidR="000749A9">
        <w:rPr>
          <w:rFonts w:ascii="Montserrat" w:eastAsia="Times New Roman" w:hAnsi="Montserrat" w:cs="Montserrat"/>
          <w:bCs/>
          <w:color w:val="000000"/>
          <w:sz w:val="20"/>
          <w:szCs w:val="20"/>
        </w:rPr>
        <w:t xml:space="preserve"> </w:t>
      </w:r>
      <w:r w:rsidR="000749A9" w:rsidRPr="000749A9">
        <w:rPr>
          <w:rFonts w:ascii="Montserrat" w:eastAsia="Times New Roman" w:hAnsi="Montserrat" w:cs="Montserrat"/>
          <w:bCs/>
          <w:color w:val="000000"/>
          <w:sz w:val="20"/>
          <w:szCs w:val="20"/>
        </w:rPr>
        <w:t xml:space="preserve">Coordinación de Unidades de Segundo Nivel de la Unidad de Atención a la Salud </w:t>
      </w:r>
      <w:r w:rsidR="000749A9">
        <w:rPr>
          <w:rFonts w:ascii="Montserrat" w:eastAsia="Times New Roman" w:hAnsi="Montserrat" w:cs="Montserrat"/>
          <w:bCs/>
          <w:color w:val="000000"/>
          <w:sz w:val="20"/>
          <w:szCs w:val="20"/>
        </w:rPr>
        <w:t xml:space="preserve">en su carácter de </w:t>
      </w:r>
      <w:r w:rsidR="000749A9" w:rsidRPr="000749A9">
        <w:rPr>
          <w:rFonts w:ascii="Montserrat" w:eastAsia="Times New Roman" w:hAnsi="Montserrat" w:cs="Montserrat"/>
          <w:b/>
          <w:bCs/>
          <w:color w:val="000000"/>
          <w:sz w:val="20"/>
          <w:szCs w:val="20"/>
        </w:rPr>
        <w:t>ÁREA TÉCNICA</w:t>
      </w:r>
      <w:r w:rsidRPr="00614A75">
        <w:rPr>
          <w:rFonts w:ascii="Montserrat" w:eastAsia="Times New Roman" w:hAnsi="Montserrat" w:cs="Montserrat"/>
          <w:bCs/>
          <w:color w:val="000000"/>
          <w:sz w:val="20"/>
          <w:szCs w:val="20"/>
        </w:rPr>
        <w:t xml:space="preserve"> será</w:t>
      </w:r>
      <w:r w:rsidR="000749A9">
        <w:rPr>
          <w:rFonts w:ascii="Montserrat" w:eastAsia="Times New Roman" w:hAnsi="Montserrat" w:cs="Montserrat"/>
          <w:bCs/>
          <w:color w:val="000000"/>
          <w:sz w:val="20"/>
          <w:szCs w:val="20"/>
        </w:rPr>
        <w:t>n</w:t>
      </w:r>
      <w:r w:rsidRPr="00614A75">
        <w:rPr>
          <w:rFonts w:ascii="Montserrat" w:eastAsia="Times New Roman" w:hAnsi="Montserrat" w:cs="Montserrat"/>
          <w:bCs/>
          <w:color w:val="000000"/>
          <w:sz w:val="20"/>
          <w:szCs w:val="20"/>
        </w:rPr>
        <w:t xml:space="preserve"> quien</w:t>
      </w:r>
      <w:r w:rsidR="000749A9">
        <w:rPr>
          <w:rFonts w:ascii="Montserrat" w:eastAsia="Times New Roman" w:hAnsi="Montserrat" w:cs="Montserrat"/>
          <w:bCs/>
          <w:color w:val="000000"/>
          <w:sz w:val="20"/>
          <w:szCs w:val="20"/>
        </w:rPr>
        <w:t>es</w:t>
      </w:r>
      <w:r w:rsidRPr="00614A75">
        <w:rPr>
          <w:rFonts w:ascii="Montserrat" w:eastAsia="Times New Roman" w:hAnsi="Montserrat" w:cs="Montserrat"/>
          <w:bCs/>
          <w:color w:val="000000"/>
          <w:sz w:val="20"/>
          <w:szCs w:val="20"/>
        </w:rPr>
        <w:t xml:space="preserve"> firme</w:t>
      </w:r>
      <w:r w:rsidR="000749A9">
        <w:rPr>
          <w:rFonts w:ascii="Montserrat" w:eastAsia="Times New Roman" w:hAnsi="Montserrat" w:cs="Montserrat"/>
          <w:bCs/>
          <w:color w:val="000000"/>
          <w:sz w:val="20"/>
          <w:szCs w:val="20"/>
        </w:rPr>
        <w:t>n</w:t>
      </w:r>
      <w:r w:rsidRPr="00614A75">
        <w:rPr>
          <w:rFonts w:ascii="Montserrat" w:eastAsia="Times New Roman" w:hAnsi="Montserrat" w:cs="Montserrat"/>
          <w:bCs/>
          <w:color w:val="000000"/>
          <w:sz w:val="20"/>
          <w:szCs w:val="20"/>
        </w:rPr>
        <w:t xml:space="preserve"> el </w:t>
      </w:r>
      <w:r w:rsidR="00D966D3">
        <w:rPr>
          <w:rFonts w:ascii="Montserrat" w:eastAsia="Times New Roman" w:hAnsi="Montserrat" w:cs="Montserrat"/>
          <w:bCs/>
          <w:color w:val="000000"/>
          <w:sz w:val="20"/>
          <w:szCs w:val="20"/>
        </w:rPr>
        <w:t>(os)</w:t>
      </w:r>
      <w:r w:rsidRPr="00614A75">
        <w:rPr>
          <w:rFonts w:ascii="Montserrat" w:eastAsia="Times New Roman" w:hAnsi="Montserrat" w:cs="Montserrat"/>
          <w:bCs/>
          <w:color w:val="000000"/>
          <w:sz w:val="20"/>
          <w:szCs w:val="20"/>
        </w:rPr>
        <w:t xml:space="preserve"> contrato </w:t>
      </w:r>
      <w:r w:rsidR="0037376E">
        <w:rPr>
          <w:rFonts w:ascii="Montserrat" w:eastAsia="Times New Roman" w:hAnsi="Montserrat" w:cs="Montserrat"/>
          <w:bCs/>
          <w:color w:val="000000"/>
          <w:sz w:val="20"/>
          <w:szCs w:val="20"/>
        </w:rPr>
        <w:t>(s)</w:t>
      </w:r>
      <w:r w:rsidRPr="00614A75">
        <w:rPr>
          <w:rFonts w:ascii="Montserrat" w:eastAsia="Times New Roman" w:hAnsi="Montserrat" w:cs="Montserrat"/>
          <w:bCs/>
          <w:color w:val="000000"/>
          <w:sz w:val="20"/>
          <w:szCs w:val="20"/>
        </w:rPr>
        <w:t xml:space="preserve"> respectivo</w:t>
      </w:r>
      <w:r w:rsidR="0037376E">
        <w:rPr>
          <w:rFonts w:ascii="Montserrat" w:eastAsia="Times New Roman" w:hAnsi="Montserrat" w:cs="Montserrat"/>
          <w:bCs/>
          <w:color w:val="000000"/>
          <w:sz w:val="20"/>
          <w:szCs w:val="20"/>
        </w:rPr>
        <w:t xml:space="preserve"> (s)</w:t>
      </w:r>
      <w:r w:rsidRPr="00614A75">
        <w:rPr>
          <w:rFonts w:ascii="Montserrat" w:eastAsia="Times New Roman" w:hAnsi="Montserrat" w:cs="Montserrat"/>
          <w:bCs/>
          <w:color w:val="000000"/>
          <w:sz w:val="20"/>
          <w:szCs w:val="20"/>
        </w:rPr>
        <w:t>.</w:t>
      </w:r>
    </w:p>
    <w:p w14:paraId="34825B68" w14:textId="77777777" w:rsidR="00335D81" w:rsidRPr="00332495" w:rsidRDefault="00335D81" w:rsidP="00332495">
      <w:pPr>
        <w:pStyle w:val="Sinespaciado"/>
        <w:rPr>
          <w:rFonts w:ascii="Montserrat" w:hAnsi="Montserrat"/>
          <w:b/>
          <w:sz w:val="20"/>
        </w:rPr>
      </w:pPr>
    </w:p>
    <w:tbl>
      <w:tblPr>
        <w:tblStyle w:val="Tablaconcuadrcula"/>
        <w:tblW w:w="0" w:type="auto"/>
        <w:tblLook w:val="04A0" w:firstRow="1" w:lastRow="0" w:firstColumn="1" w:lastColumn="0" w:noHBand="0" w:noVBand="1"/>
      </w:tblPr>
      <w:tblGrid>
        <w:gridCol w:w="1271"/>
        <w:gridCol w:w="2410"/>
        <w:gridCol w:w="3118"/>
        <w:gridCol w:w="3163"/>
      </w:tblGrid>
      <w:tr w:rsidR="00E35C6F" w14:paraId="5F8FC7C5" w14:textId="77777777" w:rsidTr="0084603F">
        <w:tc>
          <w:tcPr>
            <w:tcW w:w="1271" w:type="dxa"/>
          </w:tcPr>
          <w:p w14:paraId="0530F438" w14:textId="77777777" w:rsidR="00E35C6F" w:rsidRDefault="00E35C6F" w:rsidP="0084603F">
            <w:pPr>
              <w:pStyle w:val="Sinespaciado"/>
              <w:jc w:val="center"/>
              <w:rPr>
                <w:rFonts w:ascii="Montserrat" w:hAnsi="Montserrat"/>
                <w:b/>
                <w:sz w:val="20"/>
                <w:szCs w:val="20"/>
              </w:rPr>
            </w:pPr>
            <w:r>
              <w:rPr>
                <w:rFonts w:ascii="Montserrat" w:hAnsi="Montserrat"/>
                <w:b/>
                <w:sz w:val="20"/>
                <w:szCs w:val="20"/>
              </w:rPr>
              <w:t>Partida</w:t>
            </w:r>
          </w:p>
        </w:tc>
        <w:tc>
          <w:tcPr>
            <w:tcW w:w="2410" w:type="dxa"/>
          </w:tcPr>
          <w:p w14:paraId="4215CDF4" w14:textId="77777777" w:rsidR="00E35C6F" w:rsidRDefault="00E35C6F" w:rsidP="0084603F">
            <w:pPr>
              <w:pStyle w:val="Sinespaciado"/>
              <w:jc w:val="center"/>
              <w:rPr>
                <w:rFonts w:ascii="Montserrat" w:hAnsi="Montserrat"/>
                <w:b/>
                <w:sz w:val="20"/>
                <w:szCs w:val="20"/>
              </w:rPr>
            </w:pPr>
            <w:r>
              <w:rPr>
                <w:rFonts w:ascii="Montserrat" w:hAnsi="Montserrat"/>
                <w:b/>
                <w:sz w:val="20"/>
                <w:szCs w:val="20"/>
              </w:rPr>
              <w:t>Entidad</w:t>
            </w:r>
          </w:p>
        </w:tc>
        <w:tc>
          <w:tcPr>
            <w:tcW w:w="3118" w:type="dxa"/>
          </w:tcPr>
          <w:p w14:paraId="598AD9AA" w14:textId="77777777" w:rsidR="00E35C6F" w:rsidRDefault="00E35C6F" w:rsidP="0084603F">
            <w:pPr>
              <w:pStyle w:val="Sinespaciado"/>
              <w:jc w:val="center"/>
              <w:rPr>
                <w:rFonts w:ascii="Montserrat" w:hAnsi="Montserrat"/>
                <w:b/>
                <w:sz w:val="20"/>
                <w:szCs w:val="20"/>
              </w:rPr>
            </w:pPr>
            <w:r>
              <w:rPr>
                <w:rFonts w:ascii="Montserrat" w:hAnsi="Montserrat"/>
                <w:b/>
                <w:sz w:val="20"/>
                <w:szCs w:val="20"/>
              </w:rPr>
              <w:t>Administrador del Contrato</w:t>
            </w:r>
          </w:p>
        </w:tc>
        <w:tc>
          <w:tcPr>
            <w:tcW w:w="3163" w:type="dxa"/>
          </w:tcPr>
          <w:p w14:paraId="3ECD284C" w14:textId="77777777" w:rsidR="00E35C6F" w:rsidRDefault="00E35C6F" w:rsidP="0084603F">
            <w:pPr>
              <w:pStyle w:val="Sinespaciado"/>
              <w:jc w:val="center"/>
              <w:rPr>
                <w:rFonts w:ascii="Montserrat" w:hAnsi="Montserrat"/>
                <w:b/>
                <w:sz w:val="20"/>
                <w:szCs w:val="20"/>
              </w:rPr>
            </w:pPr>
            <w:r>
              <w:rPr>
                <w:rFonts w:ascii="Montserrat" w:hAnsi="Montserrat"/>
                <w:b/>
                <w:sz w:val="20"/>
                <w:szCs w:val="20"/>
              </w:rPr>
              <w:t>Supervisor del Contrato</w:t>
            </w:r>
          </w:p>
        </w:tc>
      </w:tr>
      <w:tr w:rsidR="0084603F" w14:paraId="60512E33" w14:textId="77777777" w:rsidTr="0084603F">
        <w:tc>
          <w:tcPr>
            <w:tcW w:w="1271" w:type="dxa"/>
          </w:tcPr>
          <w:p w14:paraId="29EFBA71" w14:textId="77777777" w:rsidR="0084603F" w:rsidRPr="00E35C6F" w:rsidRDefault="0084603F" w:rsidP="0084603F">
            <w:pPr>
              <w:pStyle w:val="Sinespaciado"/>
              <w:jc w:val="center"/>
              <w:rPr>
                <w:rFonts w:ascii="Montserrat" w:hAnsi="Montserrat"/>
                <w:bCs/>
                <w:sz w:val="20"/>
                <w:szCs w:val="20"/>
              </w:rPr>
            </w:pPr>
            <w:r>
              <w:rPr>
                <w:rFonts w:ascii="Montserrat" w:hAnsi="Montserrat"/>
                <w:bCs/>
                <w:sz w:val="20"/>
                <w:szCs w:val="20"/>
              </w:rPr>
              <w:t>1</w:t>
            </w:r>
          </w:p>
        </w:tc>
        <w:tc>
          <w:tcPr>
            <w:tcW w:w="2410" w:type="dxa"/>
          </w:tcPr>
          <w:p w14:paraId="6CD04DC6" w14:textId="77777777" w:rsidR="0084603F" w:rsidRPr="00E35C6F" w:rsidRDefault="0084603F" w:rsidP="00127422">
            <w:pPr>
              <w:pStyle w:val="Sinespaciado"/>
              <w:rPr>
                <w:rFonts w:ascii="Montserrat" w:hAnsi="Montserrat"/>
                <w:sz w:val="20"/>
                <w:szCs w:val="20"/>
              </w:rPr>
            </w:pPr>
            <w:r w:rsidRPr="00E35C6F">
              <w:rPr>
                <w:rFonts w:ascii="Montserrat" w:eastAsia="Times New Roman" w:hAnsi="Montserrat" w:cs="Times New Roman"/>
                <w:color w:val="000000"/>
                <w:sz w:val="20"/>
                <w:szCs w:val="20"/>
                <w:lang w:eastAsia="en-US"/>
              </w:rPr>
              <w:t>Baja California</w:t>
            </w:r>
          </w:p>
        </w:tc>
        <w:tc>
          <w:tcPr>
            <w:tcW w:w="3118" w:type="dxa"/>
            <w:vMerge w:val="restart"/>
          </w:tcPr>
          <w:p w14:paraId="0E44A523" w14:textId="77777777" w:rsidR="0084603F" w:rsidRDefault="0084603F" w:rsidP="00127422">
            <w:pPr>
              <w:pStyle w:val="Sinespaciado"/>
              <w:rPr>
                <w:rFonts w:ascii="Montserrat" w:hAnsi="Montserrat"/>
                <w:bCs/>
                <w:sz w:val="20"/>
                <w:szCs w:val="20"/>
              </w:rPr>
            </w:pPr>
          </w:p>
          <w:p w14:paraId="7A7FDB18" w14:textId="77777777" w:rsidR="0084603F" w:rsidRDefault="0084603F" w:rsidP="00127422">
            <w:pPr>
              <w:pStyle w:val="Sinespaciado"/>
              <w:rPr>
                <w:rFonts w:ascii="Montserrat" w:hAnsi="Montserrat"/>
                <w:bCs/>
                <w:sz w:val="20"/>
                <w:szCs w:val="20"/>
              </w:rPr>
            </w:pPr>
          </w:p>
          <w:p w14:paraId="16052E71" w14:textId="77777777" w:rsidR="0084603F" w:rsidRDefault="0084603F" w:rsidP="00127422">
            <w:pPr>
              <w:pStyle w:val="Sinespaciado"/>
              <w:rPr>
                <w:rFonts w:ascii="Montserrat" w:hAnsi="Montserrat"/>
                <w:bCs/>
                <w:sz w:val="20"/>
                <w:szCs w:val="20"/>
              </w:rPr>
            </w:pPr>
          </w:p>
          <w:p w14:paraId="5FD36F4E" w14:textId="77777777" w:rsidR="0084603F" w:rsidRDefault="0084603F" w:rsidP="00127422">
            <w:pPr>
              <w:pStyle w:val="Sinespaciado"/>
              <w:rPr>
                <w:rFonts w:ascii="Montserrat" w:hAnsi="Montserrat"/>
                <w:bCs/>
                <w:sz w:val="20"/>
                <w:szCs w:val="20"/>
              </w:rPr>
            </w:pPr>
          </w:p>
          <w:p w14:paraId="4D61DD66" w14:textId="77777777" w:rsidR="0084603F" w:rsidRDefault="0084603F" w:rsidP="00127422">
            <w:pPr>
              <w:pStyle w:val="Sinespaciado"/>
              <w:rPr>
                <w:rFonts w:ascii="Montserrat" w:hAnsi="Montserrat"/>
                <w:bCs/>
                <w:sz w:val="20"/>
                <w:szCs w:val="20"/>
              </w:rPr>
            </w:pPr>
          </w:p>
          <w:p w14:paraId="3E7778A2" w14:textId="77777777" w:rsidR="0084603F" w:rsidRDefault="0084603F" w:rsidP="00127422">
            <w:pPr>
              <w:pStyle w:val="Sinespaciado"/>
              <w:rPr>
                <w:rFonts w:ascii="Montserrat" w:hAnsi="Montserrat"/>
                <w:bCs/>
                <w:sz w:val="20"/>
                <w:szCs w:val="20"/>
              </w:rPr>
            </w:pPr>
          </w:p>
          <w:p w14:paraId="085BABE2" w14:textId="77777777" w:rsidR="0084603F" w:rsidRPr="0084603F" w:rsidRDefault="0084603F" w:rsidP="00127422">
            <w:pPr>
              <w:pStyle w:val="Sinespaciado"/>
              <w:rPr>
                <w:rFonts w:ascii="Montserrat" w:hAnsi="Montserrat"/>
                <w:bCs/>
                <w:sz w:val="20"/>
                <w:szCs w:val="20"/>
              </w:rPr>
            </w:pPr>
            <w:r w:rsidRPr="0084603F">
              <w:rPr>
                <w:rFonts w:ascii="Montserrat" w:hAnsi="Montserrat"/>
                <w:bCs/>
                <w:sz w:val="20"/>
                <w:szCs w:val="20"/>
              </w:rPr>
              <w:t>Fernando Trejo Sánchez</w:t>
            </w:r>
          </w:p>
        </w:tc>
        <w:tc>
          <w:tcPr>
            <w:tcW w:w="3163" w:type="dxa"/>
            <w:vMerge w:val="restart"/>
          </w:tcPr>
          <w:p w14:paraId="3FDDA616" w14:textId="77777777" w:rsidR="0084603F" w:rsidRDefault="0084603F" w:rsidP="00127422">
            <w:pPr>
              <w:pStyle w:val="Sinespaciado"/>
              <w:rPr>
                <w:rFonts w:ascii="Montserrat" w:hAnsi="Montserrat"/>
                <w:bCs/>
                <w:sz w:val="20"/>
                <w:szCs w:val="20"/>
              </w:rPr>
            </w:pPr>
          </w:p>
          <w:p w14:paraId="3539818B" w14:textId="77777777" w:rsidR="0084603F" w:rsidRDefault="0084603F" w:rsidP="00127422">
            <w:pPr>
              <w:pStyle w:val="Sinespaciado"/>
              <w:rPr>
                <w:rFonts w:ascii="Montserrat" w:hAnsi="Montserrat"/>
                <w:bCs/>
                <w:sz w:val="20"/>
                <w:szCs w:val="20"/>
              </w:rPr>
            </w:pPr>
          </w:p>
          <w:p w14:paraId="7A2B8C62" w14:textId="77777777" w:rsidR="0084603F" w:rsidRDefault="0084603F" w:rsidP="00127422">
            <w:pPr>
              <w:pStyle w:val="Sinespaciado"/>
              <w:rPr>
                <w:rFonts w:ascii="Montserrat" w:hAnsi="Montserrat"/>
                <w:bCs/>
                <w:sz w:val="20"/>
                <w:szCs w:val="20"/>
              </w:rPr>
            </w:pPr>
          </w:p>
          <w:p w14:paraId="73B5721A" w14:textId="77777777" w:rsidR="0084603F" w:rsidRDefault="0084603F" w:rsidP="00127422">
            <w:pPr>
              <w:pStyle w:val="Sinespaciado"/>
              <w:rPr>
                <w:rFonts w:ascii="Montserrat" w:hAnsi="Montserrat"/>
                <w:bCs/>
                <w:sz w:val="20"/>
                <w:szCs w:val="20"/>
              </w:rPr>
            </w:pPr>
          </w:p>
          <w:p w14:paraId="12E73BDF" w14:textId="77777777" w:rsidR="0084603F" w:rsidRDefault="0084603F" w:rsidP="00127422">
            <w:pPr>
              <w:pStyle w:val="Sinespaciado"/>
              <w:rPr>
                <w:rFonts w:ascii="Montserrat" w:hAnsi="Montserrat"/>
                <w:bCs/>
                <w:sz w:val="20"/>
                <w:szCs w:val="20"/>
              </w:rPr>
            </w:pPr>
          </w:p>
          <w:p w14:paraId="4BF08731" w14:textId="77777777" w:rsidR="0084603F" w:rsidRDefault="0084603F" w:rsidP="00127422">
            <w:pPr>
              <w:pStyle w:val="Sinespaciado"/>
              <w:rPr>
                <w:rFonts w:ascii="Montserrat" w:hAnsi="Montserrat"/>
                <w:bCs/>
                <w:sz w:val="20"/>
                <w:szCs w:val="20"/>
              </w:rPr>
            </w:pPr>
          </w:p>
          <w:p w14:paraId="657F50F2" w14:textId="77777777" w:rsidR="0084603F" w:rsidRPr="0084603F" w:rsidRDefault="0084603F" w:rsidP="00127422">
            <w:pPr>
              <w:pStyle w:val="Sinespaciado"/>
              <w:rPr>
                <w:rFonts w:ascii="Montserrat" w:hAnsi="Montserrat"/>
                <w:bCs/>
                <w:sz w:val="20"/>
                <w:szCs w:val="20"/>
              </w:rPr>
            </w:pPr>
            <w:r w:rsidRPr="0084603F">
              <w:rPr>
                <w:rFonts w:ascii="Montserrat" w:hAnsi="Montserrat"/>
                <w:bCs/>
                <w:sz w:val="20"/>
                <w:szCs w:val="20"/>
              </w:rPr>
              <w:t>Alejandro Rodríguez Torres</w:t>
            </w:r>
          </w:p>
        </w:tc>
      </w:tr>
      <w:tr w:rsidR="0084603F" w14:paraId="72B09E31" w14:textId="77777777" w:rsidTr="0084603F">
        <w:tc>
          <w:tcPr>
            <w:tcW w:w="1271" w:type="dxa"/>
          </w:tcPr>
          <w:p w14:paraId="25665603" w14:textId="77777777" w:rsidR="0084603F" w:rsidRPr="00E35C6F" w:rsidRDefault="0084603F" w:rsidP="0084603F">
            <w:pPr>
              <w:pStyle w:val="Sinespaciado"/>
              <w:jc w:val="center"/>
              <w:rPr>
                <w:rFonts w:ascii="Montserrat" w:hAnsi="Montserrat"/>
                <w:bCs/>
                <w:sz w:val="20"/>
                <w:szCs w:val="20"/>
              </w:rPr>
            </w:pPr>
            <w:r>
              <w:rPr>
                <w:rFonts w:ascii="Montserrat" w:hAnsi="Montserrat"/>
                <w:bCs/>
                <w:sz w:val="20"/>
                <w:szCs w:val="20"/>
              </w:rPr>
              <w:t>2</w:t>
            </w:r>
          </w:p>
        </w:tc>
        <w:tc>
          <w:tcPr>
            <w:tcW w:w="2410" w:type="dxa"/>
          </w:tcPr>
          <w:p w14:paraId="61FE71C0" w14:textId="77777777" w:rsidR="0084603F" w:rsidRPr="00E35C6F" w:rsidRDefault="0084603F" w:rsidP="00127422">
            <w:pPr>
              <w:pStyle w:val="Sinespaciado"/>
              <w:rPr>
                <w:rFonts w:ascii="Montserrat" w:hAnsi="Montserrat"/>
                <w:sz w:val="20"/>
                <w:szCs w:val="20"/>
              </w:rPr>
            </w:pPr>
            <w:r w:rsidRPr="00E35C6F">
              <w:rPr>
                <w:rFonts w:ascii="Montserrat" w:eastAsia="Times New Roman" w:hAnsi="Montserrat" w:cs="Times New Roman"/>
                <w:color w:val="000000"/>
                <w:sz w:val="20"/>
                <w:szCs w:val="20"/>
                <w:lang w:eastAsia="en-US"/>
              </w:rPr>
              <w:t>Baja California Sur</w:t>
            </w:r>
          </w:p>
        </w:tc>
        <w:tc>
          <w:tcPr>
            <w:tcW w:w="3118" w:type="dxa"/>
            <w:vMerge/>
          </w:tcPr>
          <w:p w14:paraId="795EC995" w14:textId="77777777" w:rsidR="0084603F" w:rsidRDefault="0084603F" w:rsidP="00127422">
            <w:pPr>
              <w:pStyle w:val="Sinespaciado"/>
              <w:rPr>
                <w:rFonts w:ascii="Montserrat" w:hAnsi="Montserrat"/>
                <w:b/>
                <w:sz w:val="20"/>
                <w:szCs w:val="20"/>
              </w:rPr>
            </w:pPr>
          </w:p>
        </w:tc>
        <w:tc>
          <w:tcPr>
            <w:tcW w:w="3163" w:type="dxa"/>
            <w:vMerge/>
          </w:tcPr>
          <w:p w14:paraId="44685C7A" w14:textId="77777777" w:rsidR="0084603F" w:rsidRDefault="0084603F" w:rsidP="00127422">
            <w:pPr>
              <w:pStyle w:val="Sinespaciado"/>
              <w:rPr>
                <w:rFonts w:ascii="Montserrat" w:hAnsi="Montserrat"/>
                <w:b/>
                <w:sz w:val="20"/>
                <w:szCs w:val="20"/>
              </w:rPr>
            </w:pPr>
          </w:p>
        </w:tc>
      </w:tr>
      <w:tr w:rsidR="0084603F" w14:paraId="2FD604D5" w14:textId="77777777" w:rsidTr="0084603F">
        <w:tc>
          <w:tcPr>
            <w:tcW w:w="1271" w:type="dxa"/>
          </w:tcPr>
          <w:p w14:paraId="7CB1B0E3" w14:textId="77777777" w:rsidR="0084603F" w:rsidRDefault="0084603F" w:rsidP="0084603F">
            <w:pPr>
              <w:pStyle w:val="Sinespaciado"/>
              <w:jc w:val="center"/>
              <w:rPr>
                <w:rFonts w:ascii="Montserrat" w:hAnsi="Montserrat"/>
                <w:bCs/>
                <w:sz w:val="20"/>
                <w:szCs w:val="20"/>
              </w:rPr>
            </w:pPr>
            <w:r>
              <w:rPr>
                <w:rFonts w:ascii="Montserrat" w:hAnsi="Montserrat"/>
                <w:bCs/>
                <w:sz w:val="20"/>
                <w:szCs w:val="20"/>
              </w:rPr>
              <w:t>3</w:t>
            </w:r>
          </w:p>
        </w:tc>
        <w:tc>
          <w:tcPr>
            <w:tcW w:w="2410" w:type="dxa"/>
          </w:tcPr>
          <w:p w14:paraId="47DBF4AB" w14:textId="77777777" w:rsidR="0084603F" w:rsidRPr="00E35C6F" w:rsidRDefault="0084603F" w:rsidP="00127422">
            <w:pPr>
              <w:pStyle w:val="Sinespaciado"/>
              <w:rPr>
                <w:rFonts w:ascii="Montserrat" w:hAnsi="Montserrat"/>
                <w:sz w:val="20"/>
                <w:szCs w:val="20"/>
              </w:rPr>
            </w:pPr>
            <w:r w:rsidRPr="00E35C6F">
              <w:rPr>
                <w:rFonts w:ascii="Montserrat" w:eastAsia="Times New Roman" w:hAnsi="Montserrat" w:cs="Times New Roman"/>
                <w:color w:val="000000"/>
                <w:sz w:val="20"/>
                <w:szCs w:val="20"/>
                <w:lang w:eastAsia="en-US"/>
              </w:rPr>
              <w:t>Campeche</w:t>
            </w:r>
          </w:p>
        </w:tc>
        <w:tc>
          <w:tcPr>
            <w:tcW w:w="3118" w:type="dxa"/>
            <w:vMerge/>
          </w:tcPr>
          <w:p w14:paraId="5C4615DE" w14:textId="77777777" w:rsidR="0084603F" w:rsidRDefault="0084603F" w:rsidP="00127422">
            <w:pPr>
              <w:pStyle w:val="Sinespaciado"/>
              <w:rPr>
                <w:rFonts w:ascii="Montserrat" w:hAnsi="Montserrat"/>
                <w:b/>
                <w:sz w:val="20"/>
                <w:szCs w:val="20"/>
              </w:rPr>
            </w:pPr>
          </w:p>
        </w:tc>
        <w:tc>
          <w:tcPr>
            <w:tcW w:w="3163" w:type="dxa"/>
            <w:vMerge/>
          </w:tcPr>
          <w:p w14:paraId="07C1C603" w14:textId="77777777" w:rsidR="0084603F" w:rsidRDefault="0084603F" w:rsidP="00127422">
            <w:pPr>
              <w:pStyle w:val="Sinespaciado"/>
              <w:rPr>
                <w:rFonts w:ascii="Montserrat" w:hAnsi="Montserrat"/>
                <w:b/>
                <w:sz w:val="20"/>
                <w:szCs w:val="20"/>
              </w:rPr>
            </w:pPr>
          </w:p>
        </w:tc>
      </w:tr>
      <w:tr w:rsidR="0084603F" w14:paraId="455298E4" w14:textId="77777777" w:rsidTr="0084603F">
        <w:tc>
          <w:tcPr>
            <w:tcW w:w="1271" w:type="dxa"/>
          </w:tcPr>
          <w:p w14:paraId="40842B82" w14:textId="77777777" w:rsidR="0084603F" w:rsidRDefault="0084603F" w:rsidP="0084603F">
            <w:pPr>
              <w:pStyle w:val="Sinespaciado"/>
              <w:jc w:val="center"/>
              <w:rPr>
                <w:rFonts w:ascii="Montserrat" w:hAnsi="Montserrat"/>
                <w:bCs/>
                <w:sz w:val="20"/>
                <w:szCs w:val="20"/>
              </w:rPr>
            </w:pPr>
            <w:r>
              <w:rPr>
                <w:rFonts w:ascii="Montserrat" w:hAnsi="Montserrat"/>
                <w:bCs/>
                <w:sz w:val="20"/>
                <w:szCs w:val="20"/>
              </w:rPr>
              <w:t>4</w:t>
            </w:r>
          </w:p>
        </w:tc>
        <w:tc>
          <w:tcPr>
            <w:tcW w:w="2410" w:type="dxa"/>
          </w:tcPr>
          <w:p w14:paraId="2985E2AF" w14:textId="77777777" w:rsidR="0084603F" w:rsidRPr="00E35C6F" w:rsidRDefault="0084603F" w:rsidP="00127422">
            <w:pPr>
              <w:pStyle w:val="Sinespaciado"/>
              <w:rPr>
                <w:rFonts w:ascii="Montserrat" w:hAnsi="Montserrat"/>
                <w:sz w:val="20"/>
                <w:szCs w:val="20"/>
              </w:rPr>
            </w:pPr>
            <w:r w:rsidRPr="00E35C6F">
              <w:rPr>
                <w:rFonts w:ascii="Montserrat" w:eastAsia="Times New Roman" w:hAnsi="Montserrat" w:cs="Times New Roman"/>
                <w:color w:val="000000"/>
                <w:sz w:val="20"/>
                <w:szCs w:val="20"/>
                <w:lang w:eastAsia="en-US"/>
              </w:rPr>
              <w:t>Chiapas</w:t>
            </w:r>
          </w:p>
        </w:tc>
        <w:tc>
          <w:tcPr>
            <w:tcW w:w="3118" w:type="dxa"/>
            <w:vMerge/>
          </w:tcPr>
          <w:p w14:paraId="10561FDB" w14:textId="77777777" w:rsidR="0084603F" w:rsidRDefault="0084603F" w:rsidP="00127422">
            <w:pPr>
              <w:pStyle w:val="Sinespaciado"/>
              <w:rPr>
                <w:rFonts w:ascii="Montserrat" w:hAnsi="Montserrat"/>
                <w:b/>
                <w:sz w:val="20"/>
                <w:szCs w:val="20"/>
              </w:rPr>
            </w:pPr>
          </w:p>
        </w:tc>
        <w:tc>
          <w:tcPr>
            <w:tcW w:w="3163" w:type="dxa"/>
            <w:vMerge/>
          </w:tcPr>
          <w:p w14:paraId="5310C496" w14:textId="77777777" w:rsidR="0084603F" w:rsidRDefault="0084603F" w:rsidP="00127422">
            <w:pPr>
              <w:pStyle w:val="Sinespaciado"/>
              <w:rPr>
                <w:rFonts w:ascii="Montserrat" w:hAnsi="Montserrat"/>
                <w:b/>
                <w:sz w:val="20"/>
                <w:szCs w:val="20"/>
              </w:rPr>
            </w:pPr>
          </w:p>
        </w:tc>
      </w:tr>
      <w:tr w:rsidR="0084603F" w14:paraId="65F05A04" w14:textId="77777777" w:rsidTr="0084603F">
        <w:tc>
          <w:tcPr>
            <w:tcW w:w="1271" w:type="dxa"/>
          </w:tcPr>
          <w:p w14:paraId="0CC039F9" w14:textId="77777777" w:rsidR="0084603F" w:rsidRDefault="0084603F" w:rsidP="0084603F">
            <w:pPr>
              <w:pStyle w:val="Sinespaciado"/>
              <w:jc w:val="center"/>
              <w:rPr>
                <w:rFonts w:ascii="Montserrat" w:hAnsi="Montserrat"/>
                <w:bCs/>
                <w:sz w:val="20"/>
                <w:szCs w:val="20"/>
              </w:rPr>
            </w:pPr>
            <w:r>
              <w:rPr>
                <w:rFonts w:ascii="Montserrat" w:hAnsi="Montserrat"/>
                <w:bCs/>
                <w:sz w:val="20"/>
                <w:szCs w:val="20"/>
              </w:rPr>
              <w:t>5</w:t>
            </w:r>
          </w:p>
        </w:tc>
        <w:tc>
          <w:tcPr>
            <w:tcW w:w="2410" w:type="dxa"/>
          </w:tcPr>
          <w:p w14:paraId="457CC273" w14:textId="77777777" w:rsidR="0084603F" w:rsidRPr="00E35C6F" w:rsidRDefault="0084603F" w:rsidP="00127422">
            <w:pPr>
              <w:pStyle w:val="Sinespaciado"/>
              <w:rPr>
                <w:rFonts w:ascii="Montserrat" w:hAnsi="Montserrat"/>
                <w:sz w:val="20"/>
                <w:szCs w:val="20"/>
              </w:rPr>
            </w:pPr>
            <w:r w:rsidRPr="00E35C6F">
              <w:rPr>
                <w:rFonts w:ascii="Montserrat" w:eastAsia="Times New Roman" w:hAnsi="Montserrat" w:cs="Times New Roman"/>
                <w:color w:val="000000"/>
                <w:sz w:val="20"/>
                <w:szCs w:val="20"/>
                <w:lang w:eastAsia="en-US"/>
              </w:rPr>
              <w:t>Colima</w:t>
            </w:r>
          </w:p>
        </w:tc>
        <w:tc>
          <w:tcPr>
            <w:tcW w:w="3118" w:type="dxa"/>
            <w:vMerge/>
          </w:tcPr>
          <w:p w14:paraId="5E3C8A12" w14:textId="77777777" w:rsidR="0084603F" w:rsidRDefault="0084603F" w:rsidP="00127422">
            <w:pPr>
              <w:pStyle w:val="Sinespaciado"/>
              <w:rPr>
                <w:rFonts w:ascii="Montserrat" w:hAnsi="Montserrat"/>
                <w:b/>
                <w:sz w:val="20"/>
                <w:szCs w:val="20"/>
              </w:rPr>
            </w:pPr>
          </w:p>
        </w:tc>
        <w:tc>
          <w:tcPr>
            <w:tcW w:w="3163" w:type="dxa"/>
            <w:vMerge/>
          </w:tcPr>
          <w:p w14:paraId="5389BBA4" w14:textId="77777777" w:rsidR="0084603F" w:rsidRDefault="0084603F" w:rsidP="00127422">
            <w:pPr>
              <w:pStyle w:val="Sinespaciado"/>
              <w:rPr>
                <w:rFonts w:ascii="Montserrat" w:hAnsi="Montserrat"/>
                <w:b/>
                <w:sz w:val="20"/>
                <w:szCs w:val="20"/>
              </w:rPr>
            </w:pPr>
          </w:p>
        </w:tc>
      </w:tr>
      <w:tr w:rsidR="0084603F" w14:paraId="2FB1BB0F" w14:textId="77777777" w:rsidTr="0084603F">
        <w:tc>
          <w:tcPr>
            <w:tcW w:w="1271" w:type="dxa"/>
          </w:tcPr>
          <w:p w14:paraId="50BA4AAE" w14:textId="77777777" w:rsidR="0084603F" w:rsidRDefault="0084603F" w:rsidP="0084603F">
            <w:pPr>
              <w:pStyle w:val="Sinespaciado"/>
              <w:jc w:val="center"/>
              <w:rPr>
                <w:rFonts w:ascii="Montserrat" w:hAnsi="Montserrat"/>
                <w:bCs/>
                <w:sz w:val="20"/>
                <w:szCs w:val="20"/>
              </w:rPr>
            </w:pPr>
            <w:r>
              <w:rPr>
                <w:rFonts w:ascii="Montserrat" w:hAnsi="Montserrat"/>
                <w:bCs/>
                <w:sz w:val="20"/>
                <w:szCs w:val="20"/>
              </w:rPr>
              <w:t>6</w:t>
            </w:r>
          </w:p>
        </w:tc>
        <w:tc>
          <w:tcPr>
            <w:tcW w:w="2410" w:type="dxa"/>
          </w:tcPr>
          <w:p w14:paraId="15CFDF63" w14:textId="77777777" w:rsidR="0084603F" w:rsidRPr="00E35C6F" w:rsidRDefault="0084603F" w:rsidP="00127422">
            <w:pPr>
              <w:pStyle w:val="Sinespaciado"/>
              <w:rPr>
                <w:rFonts w:ascii="Montserrat" w:hAnsi="Montserrat"/>
                <w:sz w:val="20"/>
                <w:szCs w:val="20"/>
              </w:rPr>
            </w:pPr>
            <w:r w:rsidRPr="00E35C6F">
              <w:rPr>
                <w:rFonts w:ascii="Montserrat" w:eastAsia="Times New Roman" w:hAnsi="Montserrat" w:cs="Times New Roman"/>
                <w:color w:val="000000"/>
                <w:sz w:val="20"/>
                <w:szCs w:val="20"/>
                <w:lang w:eastAsia="en-US"/>
              </w:rPr>
              <w:t>Estado de México</w:t>
            </w:r>
          </w:p>
        </w:tc>
        <w:tc>
          <w:tcPr>
            <w:tcW w:w="3118" w:type="dxa"/>
            <w:vMerge/>
          </w:tcPr>
          <w:p w14:paraId="62B99B33" w14:textId="77777777" w:rsidR="0084603F" w:rsidRDefault="0084603F" w:rsidP="00127422">
            <w:pPr>
              <w:pStyle w:val="Sinespaciado"/>
              <w:rPr>
                <w:rFonts w:ascii="Montserrat" w:hAnsi="Montserrat"/>
                <w:b/>
                <w:sz w:val="20"/>
                <w:szCs w:val="20"/>
              </w:rPr>
            </w:pPr>
          </w:p>
        </w:tc>
        <w:tc>
          <w:tcPr>
            <w:tcW w:w="3163" w:type="dxa"/>
            <w:vMerge/>
          </w:tcPr>
          <w:p w14:paraId="0583E340" w14:textId="77777777" w:rsidR="0084603F" w:rsidRDefault="0084603F" w:rsidP="00127422">
            <w:pPr>
              <w:pStyle w:val="Sinespaciado"/>
              <w:rPr>
                <w:rFonts w:ascii="Montserrat" w:hAnsi="Montserrat"/>
                <w:b/>
                <w:sz w:val="20"/>
                <w:szCs w:val="20"/>
              </w:rPr>
            </w:pPr>
          </w:p>
        </w:tc>
      </w:tr>
      <w:tr w:rsidR="0084603F" w14:paraId="4A0FA387" w14:textId="77777777" w:rsidTr="0084603F">
        <w:tc>
          <w:tcPr>
            <w:tcW w:w="1271" w:type="dxa"/>
          </w:tcPr>
          <w:p w14:paraId="5061F9C0" w14:textId="77777777" w:rsidR="0084603F" w:rsidRDefault="0084603F" w:rsidP="0084603F">
            <w:pPr>
              <w:pStyle w:val="Sinespaciado"/>
              <w:jc w:val="center"/>
              <w:rPr>
                <w:rFonts w:ascii="Montserrat" w:hAnsi="Montserrat"/>
                <w:bCs/>
                <w:sz w:val="20"/>
                <w:szCs w:val="20"/>
              </w:rPr>
            </w:pPr>
            <w:r>
              <w:rPr>
                <w:rFonts w:ascii="Montserrat" w:hAnsi="Montserrat"/>
                <w:bCs/>
                <w:sz w:val="20"/>
                <w:szCs w:val="20"/>
              </w:rPr>
              <w:t>7</w:t>
            </w:r>
          </w:p>
        </w:tc>
        <w:tc>
          <w:tcPr>
            <w:tcW w:w="2410" w:type="dxa"/>
          </w:tcPr>
          <w:p w14:paraId="59B729A5" w14:textId="77777777" w:rsidR="0084603F" w:rsidRPr="00E35C6F" w:rsidRDefault="0084603F" w:rsidP="00127422">
            <w:pPr>
              <w:pStyle w:val="Sinespaciado"/>
              <w:rPr>
                <w:rFonts w:ascii="Montserrat" w:hAnsi="Montserrat"/>
                <w:sz w:val="20"/>
                <w:szCs w:val="20"/>
              </w:rPr>
            </w:pPr>
            <w:r w:rsidRPr="00E35C6F">
              <w:rPr>
                <w:rFonts w:ascii="Montserrat" w:eastAsia="Times New Roman" w:hAnsi="Montserrat" w:cs="Times New Roman"/>
                <w:color w:val="000000"/>
                <w:sz w:val="20"/>
                <w:szCs w:val="20"/>
                <w:lang w:eastAsia="en-US"/>
              </w:rPr>
              <w:t>Guerrero</w:t>
            </w:r>
          </w:p>
        </w:tc>
        <w:tc>
          <w:tcPr>
            <w:tcW w:w="3118" w:type="dxa"/>
            <w:vMerge/>
          </w:tcPr>
          <w:p w14:paraId="62C5722F" w14:textId="77777777" w:rsidR="0084603F" w:rsidRDefault="0084603F" w:rsidP="00127422">
            <w:pPr>
              <w:pStyle w:val="Sinespaciado"/>
              <w:rPr>
                <w:rFonts w:ascii="Montserrat" w:hAnsi="Montserrat"/>
                <w:b/>
                <w:sz w:val="20"/>
                <w:szCs w:val="20"/>
              </w:rPr>
            </w:pPr>
          </w:p>
        </w:tc>
        <w:tc>
          <w:tcPr>
            <w:tcW w:w="3163" w:type="dxa"/>
            <w:vMerge/>
          </w:tcPr>
          <w:p w14:paraId="4BBA6DB5" w14:textId="77777777" w:rsidR="0084603F" w:rsidRDefault="0084603F" w:rsidP="00127422">
            <w:pPr>
              <w:pStyle w:val="Sinespaciado"/>
              <w:rPr>
                <w:rFonts w:ascii="Montserrat" w:hAnsi="Montserrat"/>
                <w:b/>
                <w:sz w:val="20"/>
                <w:szCs w:val="20"/>
              </w:rPr>
            </w:pPr>
          </w:p>
        </w:tc>
      </w:tr>
      <w:tr w:rsidR="0084603F" w14:paraId="03055C95" w14:textId="77777777" w:rsidTr="0084603F">
        <w:tc>
          <w:tcPr>
            <w:tcW w:w="1271" w:type="dxa"/>
          </w:tcPr>
          <w:p w14:paraId="550145A9" w14:textId="77777777" w:rsidR="0084603F" w:rsidRDefault="0084603F" w:rsidP="0084603F">
            <w:pPr>
              <w:pStyle w:val="Sinespaciado"/>
              <w:jc w:val="center"/>
              <w:rPr>
                <w:rFonts w:ascii="Montserrat" w:hAnsi="Montserrat"/>
                <w:bCs/>
                <w:sz w:val="20"/>
                <w:szCs w:val="20"/>
              </w:rPr>
            </w:pPr>
            <w:r>
              <w:rPr>
                <w:rFonts w:ascii="Montserrat" w:hAnsi="Montserrat"/>
                <w:bCs/>
                <w:sz w:val="20"/>
                <w:szCs w:val="20"/>
              </w:rPr>
              <w:t>8</w:t>
            </w:r>
          </w:p>
        </w:tc>
        <w:tc>
          <w:tcPr>
            <w:tcW w:w="2410" w:type="dxa"/>
          </w:tcPr>
          <w:p w14:paraId="2CDA5982" w14:textId="77777777" w:rsidR="0084603F" w:rsidRPr="00E35C6F" w:rsidRDefault="0084603F" w:rsidP="00127422">
            <w:pPr>
              <w:pStyle w:val="Sinespaciado"/>
              <w:rPr>
                <w:rFonts w:ascii="Montserrat" w:hAnsi="Montserrat"/>
                <w:sz w:val="20"/>
                <w:szCs w:val="20"/>
              </w:rPr>
            </w:pPr>
            <w:r w:rsidRPr="00E35C6F">
              <w:rPr>
                <w:rFonts w:ascii="Montserrat" w:eastAsia="Times New Roman" w:hAnsi="Montserrat" w:cs="Times New Roman"/>
                <w:color w:val="000000"/>
                <w:sz w:val="20"/>
                <w:szCs w:val="20"/>
                <w:lang w:eastAsia="en-US"/>
              </w:rPr>
              <w:t>Hidalgo</w:t>
            </w:r>
          </w:p>
        </w:tc>
        <w:tc>
          <w:tcPr>
            <w:tcW w:w="3118" w:type="dxa"/>
            <w:vMerge/>
          </w:tcPr>
          <w:p w14:paraId="4FA8A665" w14:textId="77777777" w:rsidR="0084603F" w:rsidRDefault="0084603F" w:rsidP="00127422">
            <w:pPr>
              <w:pStyle w:val="Sinespaciado"/>
              <w:rPr>
                <w:rFonts w:ascii="Montserrat" w:hAnsi="Montserrat"/>
                <w:b/>
                <w:sz w:val="20"/>
                <w:szCs w:val="20"/>
              </w:rPr>
            </w:pPr>
          </w:p>
        </w:tc>
        <w:tc>
          <w:tcPr>
            <w:tcW w:w="3163" w:type="dxa"/>
            <w:vMerge/>
          </w:tcPr>
          <w:p w14:paraId="14044630" w14:textId="77777777" w:rsidR="0084603F" w:rsidRDefault="0084603F" w:rsidP="00127422">
            <w:pPr>
              <w:pStyle w:val="Sinespaciado"/>
              <w:rPr>
                <w:rFonts w:ascii="Montserrat" w:hAnsi="Montserrat"/>
                <w:b/>
                <w:sz w:val="20"/>
                <w:szCs w:val="20"/>
              </w:rPr>
            </w:pPr>
          </w:p>
        </w:tc>
      </w:tr>
      <w:tr w:rsidR="0084603F" w14:paraId="7F78ACE4" w14:textId="77777777" w:rsidTr="0084603F">
        <w:tc>
          <w:tcPr>
            <w:tcW w:w="1271" w:type="dxa"/>
          </w:tcPr>
          <w:p w14:paraId="7FBD7BFE" w14:textId="77777777" w:rsidR="0084603F" w:rsidRDefault="0084603F" w:rsidP="0084603F">
            <w:pPr>
              <w:pStyle w:val="Sinespaciado"/>
              <w:jc w:val="center"/>
              <w:rPr>
                <w:rFonts w:ascii="Montserrat" w:hAnsi="Montserrat"/>
                <w:bCs/>
                <w:sz w:val="20"/>
                <w:szCs w:val="20"/>
              </w:rPr>
            </w:pPr>
            <w:r>
              <w:rPr>
                <w:rFonts w:ascii="Montserrat" w:hAnsi="Montserrat"/>
                <w:bCs/>
                <w:sz w:val="20"/>
                <w:szCs w:val="20"/>
              </w:rPr>
              <w:t>9</w:t>
            </w:r>
          </w:p>
        </w:tc>
        <w:tc>
          <w:tcPr>
            <w:tcW w:w="2410" w:type="dxa"/>
          </w:tcPr>
          <w:p w14:paraId="234AC480" w14:textId="77777777" w:rsidR="0084603F" w:rsidRPr="00E35C6F" w:rsidRDefault="0084603F" w:rsidP="00127422">
            <w:pPr>
              <w:pStyle w:val="Sinespaciado"/>
              <w:rPr>
                <w:rFonts w:ascii="Montserrat" w:hAnsi="Montserrat"/>
                <w:sz w:val="20"/>
                <w:szCs w:val="20"/>
              </w:rPr>
            </w:pPr>
            <w:r w:rsidRPr="00E35C6F">
              <w:rPr>
                <w:rFonts w:ascii="Montserrat" w:eastAsia="Times New Roman" w:hAnsi="Montserrat" w:cs="Times New Roman"/>
                <w:color w:val="000000"/>
                <w:sz w:val="20"/>
                <w:szCs w:val="20"/>
                <w:lang w:eastAsia="en-US"/>
              </w:rPr>
              <w:t>Michoacán</w:t>
            </w:r>
          </w:p>
        </w:tc>
        <w:tc>
          <w:tcPr>
            <w:tcW w:w="3118" w:type="dxa"/>
            <w:vMerge/>
          </w:tcPr>
          <w:p w14:paraId="06612B69" w14:textId="77777777" w:rsidR="0084603F" w:rsidRDefault="0084603F" w:rsidP="00127422">
            <w:pPr>
              <w:pStyle w:val="Sinespaciado"/>
              <w:rPr>
                <w:rFonts w:ascii="Montserrat" w:hAnsi="Montserrat"/>
                <w:b/>
                <w:sz w:val="20"/>
                <w:szCs w:val="20"/>
              </w:rPr>
            </w:pPr>
          </w:p>
        </w:tc>
        <w:tc>
          <w:tcPr>
            <w:tcW w:w="3163" w:type="dxa"/>
            <w:vMerge/>
          </w:tcPr>
          <w:p w14:paraId="58CB0481" w14:textId="77777777" w:rsidR="0084603F" w:rsidRDefault="0084603F" w:rsidP="00127422">
            <w:pPr>
              <w:pStyle w:val="Sinespaciado"/>
              <w:rPr>
                <w:rFonts w:ascii="Montserrat" w:hAnsi="Montserrat"/>
                <w:b/>
                <w:sz w:val="20"/>
                <w:szCs w:val="20"/>
              </w:rPr>
            </w:pPr>
          </w:p>
        </w:tc>
      </w:tr>
      <w:tr w:rsidR="0084603F" w14:paraId="3ED0B112" w14:textId="77777777" w:rsidTr="0084603F">
        <w:tc>
          <w:tcPr>
            <w:tcW w:w="1271" w:type="dxa"/>
          </w:tcPr>
          <w:p w14:paraId="538D9379" w14:textId="77777777" w:rsidR="0084603F" w:rsidRDefault="0084603F" w:rsidP="0084603F">
            <w:pPr>
              <w:pStyle w:val="Sinespaciado"/>
              <w:jc w:val="center"/>
              <w:rPr>
                <w:rFonts w:ascii="Montserrat" w:hAnsi="Montserrat"/>
                <w:bCs/>
                <w:sz w:val="20"/>
                <w:szCs w:val="20"/>
              </w:rPr>
            </w:pPr>
            <w:r>
              <w:rPr>
                <w:rFonts w:ascii="Montserrat" w:hAnsi="Montserrat"/>
                <w:bCs/>
                <w:sz w:val="20"/>
                <w:szCs w:val="20"/>
              </w:rPr>
              <w:t>10</w:t>
            </w:r>
          </w:p>
        </w:tc>
        <w:tc>
          <w:tcPr>
            <w:tcW w:w="2410" w:type="dxa"/>
          </w:tcPr>
          <w:p w14:paraId="795F717B" w14:textId="77777777" w:rsidR="0084603F" w:rsidRPr="00E35C6F" w:rsidRDefault="0084603F" w:rsidP="00127422">
            <w:pPr>
              <w:pStyle w:val="Sinespaciado"/>
              <w:rPr>
                <w:rFonts w:ascii="Montserrat" w:hAnsi="Montserrat"/>
                <w:sz w:val="20"/>
                <w:szCs w:val="20"/>
              </w:rPr>
            </w:pPr>
            <w:r w:rsidRPr="00E35C6F">
              <w:rPr>
                <w:rFonts w:ascii="Montserrat" w:eastAsia="Times New Roman" w:hAnsi="Montserrat" w:cs="Times New Roman"/>
                <w:color w:val="000000"/>
                <w:sz w:val="20"/>
                <w:szCs w:val="20"/>
                <w:lang w:eastAsia="en-US"/>
              </w:rPr>
              <w:t>Morelos</w:t>
            </w:r>
          </w:p>
        </w:tc>
        <w:tc>
          <w:tcPr>
            <w:tcW w:w="3118" w:type="dxa"/>
            <w:vMerge/>
          </w:tcPr>
          <w:p w14:paraId="5D91646F" w14:textId="77777777" w:rsidR="0084603F" w:rsidRDefault="0084603F" w:rsidP="00127422">
            <w:pPr>
              <w:pStyle w:val="Sinespaciado"/>
              <w:rPr>
                <w:rFonts w:ascii="Montserrat" w:hAnsi="Montserrat"/>
                <w:b/>
                <w:sz w:val="20"/>
                <w:szCs w:val="20"/>
              </w:rPr>
            </w:pPr>
          </w:p>
        </w:tc>
        <w:tc>
          <w:tcPr>
            <w:tcW w:w="3163" w:type="dxa"/>
            <w:vMerge/>
          </w:tcPr>
          <w:p w14:paraId="2DC6CDC4" w14:textId="77777777" w:rsidR="0084603F" w:rsidRDefault="0084603F" w:rsidP="00127422">
            <w:pPr>
              <w:pStyle w:val="Sinespaciado"/>
              <w:rPr>
                <w:rFonts w:ascii="Montserrat" w:hAnsi="Montserrat"/>
                <w:b/>
                <w:sz w:val="20"/>
                <w:szCs w:val="20"/>
              </w:rPr>
            </w:pPr>
          </w:p>
        </w:tc>
      </w:tr>
      <w:tr w:rsidR="0084603F" w14:paraId="68997767" w14:textId="77777777" w:rsidTr="0084603F">
        <w:tc>
          <w:tcPr>
            <w:tcW w:w="1271" w:type="dxa"/>
          </w:tcPr>
          <w:p w14:paraId="6725C359" w14:textId="77777777" w:rsidR="0084603F" w:rsidRDefault="0084603F" w:rsidP="0084603F">
            <w:pPr>
              <w:pStyle w:val="Sinespaciado"/>
              <w:jc w:val="center"/>
              <w:rPr>
                <w:rFonts w:ascii="Montserrat" w:hAnsi="Montserrat"/>
                <w:bCs/>
                <w:sz w:val="20"/>
                <w:szCs w:val="20"/>
              </w:rPr>
            </w:pPr>
            <w:r>
              <w:rPr>
                <w:rFonts w:ascii="Montserrat" w:hAnsi="Montserrat"/>
                <w:bCs/>
                <w:sz w:val="20"/>
                <w:szCs w:val="20"/>
              </w:rPr>
              <w:t>11</w:t>
            </w:r>
          </w:p>
        </w:tc>
        <w:tc>
          <w:tcPr>
            <w:tcW w:w="2410" w:type="dxa"/>
          </w:tcPr>
          <w:p w14:paraId="2EC415EF" w14:textId="77777777" w:rsidR="0084603F" w:rsidRPr="00E35C6F" w:rsidRDefault="0084603F" w:rsidP="00127422">
            <w:pPr>
              <w:pStyle w:val="Sinespaciado"/>
              <w:rPr>
                <w:rFonts w:ascii="Montserrat" w:hAnsi="Montserrat"/>
                <w:sz w:val="20"/>
                <w:szCs w:val="20"/>
              </w:rPr>
            </w:pPr>
            <w:r w:rsidRPr="00E35C6F">
              <w:rPr>
                <w:rFonts w:ascii="Montserrat" w:eastAsia="Times New Roman" w:hAnsi="Montserrat" w:cs="Times New Roman"/>
                <w:color w:val="000000"/>
                <w:sz w:val="20"/>
                <w:szCs w:val="20"/>
                <w:lang w:eastAsia="en-US"/>
              </w:rPr>
              <w:t>Nayarit</w:t>
            </w:r>
          </w:p>
        </w:tc>
        <w:tc>
          <w:tcPr>
            <w:tcW w:w="3118" w:type="dxa"/>
            <w:vMerge/>
          </w:tcPr>
          <w:p w14:paraId="338A3B2E" w14:textId="77777777" w:rsidR="0084603F" w:rsidRDefault="0084603F" w:rsidP="00127422">
            <w:pPr>
              <w:pStyle w:val="Sinespaciado"/>
              <w:rPr>
                <w:rFonts w:ascii="Montserrat" w:hAnsi="Montserrat"/>
                <w:b/>
                <w:sz w:val="20"/>
                <w:szCs w:val="20"/>
              </w:rPr>
            </w:pPr>
          </w:p>
        </w:tc>
        <w:tc>
          <w:tcPr>
            <w:tcW w:w="3163" w:type="dxa"/>
            <w:vMerge/>
          </w:tcPr>
          <w:p w14:paraId="590D26E1" w14:textId="77777777" w:rsidR="0084603F" w:rsidRDefault="0084603F" w:rsidP="00127422">
            <w:pPr>
              <w:pStyle w:val="Sinespaciado"/>
              <w:rPr>
                <w:rFonts w:ascii="Montserrat" w:hAnsi="Montserrat"/>
                <w:b/>
                <w:sz w:val="20"/>
                <w:szCs w:val="20"/>
              </w:rPr>
            </w:pPr>
          </w:p>
        </w:tc>
      </w:tr>
      <w:tr w:rsidR="0084603F" w14:paraId="4F293D45" w14:textId="77777777" w:rsidTr="0084603F">
        <w:tc>
          <w:tcPr>
            <w:tcW w:w="1271" w:type="dxa"/>
          </w:tcPr>
          <w:p w14:paraId="6286994F" w14:textId="77777777" w:rsidR="0084603F" w:rsidRDefault="0084603F" w:rsidP="0084603F">
            <w:pPr>
              <w:pStyle w:val="Sinespaciado"/>
              <w:jc w:val="center"/>
              <w:rPr>
                <w:rFonts w:ascii="Montserrat" w:hAnsi="Montserrat"/>
                <w:bCs/>
                <w:sz w:val="20"/>
                <w:szCs w:val="20"/>
              </w:rPr>
            </w:pPr>
            <w:r>
              <w:rPr>
                <w:rFonts w:ascii="Montserrat" w:hAnsi="Montserrat"/>
                <w:bCs/>
                <w:sz w:val="20"/>
                <w:szCs w:val="20"/>
              </w:rPr>
              <w:t>12</w:t>
            </w:r>
          </w:p>
        </w:tc>
        <w:tc>
          <w:tcPr>
            <w:tcW w:w="2410" w:type="dxa"/>
          </w:tcPr>
          <w:p w14:paraId="60B4654E" w14:textId="77777777" w:rsidR="0084603F" w:rsidRPr="00E35C6F" w:rsidRDefault="0084603F" w:rsidP="00127422">
            <w:pPr>
              <w:pStyle w:val="Sinespaciado"/>
              <w:rPr>
                <w:rFonts w:ascii="Montserrat" w:hAnsi="Montserrat"/>
                <w:sz w:val="20"/>
                <w:szCs w:val="20"/>
              </w:rPr>
            </w:pPr>
            <w:r w:rsidRPr="00E35C6F">
              <w:rPr>
                <w:rFonts w:ascii="Montserrat" w:eastAsia="Times New Roman" w:hAnsi="Montserrat" w:cs="Times New Roman"/>
                <w:color w:val="000000"/>
                <w:sz w:val="20"/>
                <w:szCs w:val="20"/>
                <w:lang w:eastAsia="en-US"/>
              </w:rPr>
              <w:t>Oaxaca</w:t>
            </w:r>
          </w:p>
        </w:tc>
        <w:tc>
          <w:tcPr>
            <w:tcW w:w="3118" w:type="dxa"/>
            <w:vMerge/>
          </w:tcPr>
          <w:p w14:paraId="039F59F9" w14:textId="77777777" w:rsidR="0084603F" w:rsidRDefault="0084603F" w:rsidP="00127422">
            <w:pPr>
              <w:pStyle w:val="Sinespaciado"/>
              <w:rPr>
                <w:rFonts w:ascii="Montserrat" w:hAnsi="Montserrat"/>
                <w:b/>
                <w:sz w:val="20"/>
                <w:szCs w:val="20"/>
              </w:rPr>
            </w:pPr>
          </w:p>
        </w:tc>
        <w:tc>
          <w:tcPr>
            <w:tcW w:w="3163" w:type="dxa"/>
            <w:vMerge/>
          </w:tcPr>
          <w:p w14:paraId="134B69DF" w14:textId="77777777" w:rsidR="0084603F" w:rsidRDefault="0084603F" w:rsidP="00127422">
            <w:pPr>
              <w:pStyle w:val="Sinespaciado"/>
              <w:rPr>
                <w:rFonts w:ascii="Montserrat" w:hAnsi="Montserrat"/>
                <w:b/>
                <w:sz w:val="20"/>
                <w:szCs w:val="20"/>
              </w:rPr>
            </w:pPr>
          </w:p>
        </w:tc>
      </w:tr>
      <w:tr w:rsidR="0084603F" w14:paraId="67CD6F16" w14:textId="77777777" w:rsidTr="0084603F">
        <w:tc>
          <w:tcPr>
            <w:tcW w:w="1271" w:type="dxa"/>
          </w:tcPr>
          <w:p w14:paraId="7C204ED0" w14:textId="77777777" w:rsidR="0084603F" w:rsidRDefault="0084603F" w:rsidP="0084603F">
            <w:pPr>
              <w:pStyle w:val="Sinespaciado"/>
              <w:jc w:val="center"/>
              <w:rPr>
                <w:rFonts w:ascii="Montserrat" w:hAnsi="Montserrat"/>
                <w:bCs/>
                <w:sz w:val="20"/>
                <w:szCs w:val="20"/>
              </w:rPr>
            </w:pPr>
            <w:r>
              <w:rPr>
                <w:rFonts w:ascii="Montserrat" w:hAnsi="Montserrat"/>
                <w:bCs/>
                <w:sz w:val="20"/>
                <w:szCs w:val="20"/>
              </w:rPr>
              <w:t>13</w:t>
            </w:r>
          </w:p>
        </w:tc>
        <w:tc>
          <w:tcPr>
            <w:tcW w:w="2410" w:type="dxa"/>
          </w:tcPr>
          <w:p w14:paraId="7E7C7E17" w14:textId="77777777" w:rsidR="0084603F" w:rsidRPr="00E35C6F" w:rsidRDefault="0084603F" w:rsidP="00127422">
            <w:pPr>
              <w:pStyle w:val="Sinespaciado"/>
              <w:rPr>
                <w:rFonts w:ascii="Montserrat" w:hAnsi="Montserrat"/>
                <w:sz w:val="20"/>
                <w:szCs w:val="20"/>
              </w:rPr>
            </w:pPr>
            <w:r w:rsidRPr="00E35C6F">
              <w:rPr>
                <w:rFonts w:ascii="Montserrat" w:hAnsi="Montserrat"/>
                <w:sz w:val="20"/>
                <w:szCs w:val="20"/>
              </w:rPr>
              <w:t>Puebla</w:t>
            </w:r>
          </w:p>
        </w:tc>
        <w:tc>
          <w:tcPr>
            <w:tcW w:w="3118" w:type="dxa"/>
            <w:vMerge w:val="restart"/>
          </w:tcPr>
          <w:p w14:paraId="08FE345E" w14:textId="77777777" w:rsidR="0084603F" w:rsidRDefault="0084603F" w:rsidP="00127422">
            <w:pPr>
              <w:pStyle w:val="Sinespaciado"/>
              <w:rPr>
                <w:rFonts w:ascii="Montserrat" w:hAnsi="Montserrat"/>
                <w:bCs/>
                <w:sz w:val="20"/>
                <w:szCs w:val="20"/>
              </w:rPr>
            </w:pPr>
          </w:p>
          <w:p w14:paraId="1B2B9EF1" w14:textId="77777777" w:rsidR="0084603F" w:rsidRDefault="0084603F" w:rsidP="00127422">
            <w:pPr>
              <w:pStyle w:val="Sinespaciado"/>
              <w:rPr>
                <w:rFonts w:ascii="Montserrat" w:hAnsi="Montserrat"/>
                <w:bCs/>
                <w:sz w:val="20"/>
                <w:szCs w:val="20"/>
              </w:rPr>
            </w:pPr>
          </w:p>
          <w:p w14:paraId="737D3E24" w14:textId="77777777" w:rsidR="0084603F" w:rsidRDefault="0084603F" w:rsidP="00127422">
            <w:pPr>
              <w:pStyle w:val="Sinespaciado"/>
              <w:rPr>
                <w:rFonts w:ascii="Montserrat" w:hAnsi="Montserrat"/>
                <w:bCs/>
                <w:sz w:val="20"/>
                <w:szCs w:val="20"/>
              </w:rPr>
            </w:pPr>
          </w:p>
          <w:p w14:paraId="26C5ECEE" w14:textId="77777777" w:rsidR="0084603F" w:rsidRDefault="0084603F" w:rsidP="00127422">
            <w:pPr>
              <w:pStyle w:val="Sinespaciado"/>
              <w:rPr>
                <w:rFonts w:ascii="Montserrat" w:hAnsi="Montserrat"/>
                <w:bCs/>
                <w:sz w:val="20"/>
                <w:szCs w:val="20"/>
              </w:rPr>
            </w:pPr>
          </w:p>
          <w:p w14:paraId="52B669DF" w14:textId="77777777" w:rsidR="0084603F" w:rsidRPr="0084603F" w:rsidRDefault="0084603F" w:rsidP="00127422">
            <w:pPr>
              <w:pStyle w:val="Sinespaciado"/>
              <w:rPr>
                <w:rFonts w:ascii="Montserrat" w:hAnsi="Montserrat"/>
                <w:bCs/>
                <w:sz w:val="20"/>
                <w:szCs w:val="20"/>
              </w:rPr>
            </w:pPr>
            <w:r w:rsidRPr="0084603F">
              <w:rPr>
                <w:rFonts w:ascii="Montserrat" w:hAnsi="Montserrat"/>
                <w:bCs/>
                <w:sz w:val="20"/>
                <w:szCs w:val="20"/>
              </w:rPr>
              <w:t>Antonio Briseño Espinosa</w:t>
            </w:r>
          </w:p>
        </w:tc>
        <w:tc>
          <w:tcPr>
            <w:tcW w:w="3163" w:type="dxa"/>
            <w:vMerge w:val="restart"/>
          </w:tcPr>
          <w:p w14:paraId="3B08625C" w14:textId="77777777" w:rsidR="0084603F" w:rsidRDefault="0084603F" w:rsidP="00127422">
            <w:pPr>
              <w:pStyle w:val="Sinespaciado"/>
              <w:rPr>
                <w:rFonts w:ascii="Montserrat" w:eastAsia="Times New Roman" w:hAnsi="Montserrat" w:cs="Montserrat"/>
                <w:bCs/>
                <w:color w:val="000000"/>
                <w:sz w:val="20"/>
                <w:szCs w:val="20"/>
              </w:rPr>
            </w:pPr>
          </w:p>
          <w:p w14:paraId="4BB22ECD" w14:textId="77777777" w:rsidR="0084603F" w:rsidRDefault="0084603F" w:rsidP="00127422">
            <w:pPr>
              <w:pStyle w:val="Sinespaciado"/>
              <w:rPr>
                <w:rFonts w:ascii="Montserrat" w:eastAsia="Times New Roman" w:hAnsi="Montserrat" w:cs="Montserrat"/>
                <w:bCs/>
                <w:color w:val="000000"/>
                <w:sz w:val="20"/>
                <w:szCs w:val="20"/>
              </w:rPr>
            </w:pPr>
          </w:p>
          <w:p w14:paraId="0DBA3DFA" w14:textId="77777777" w:rsidR="0084603F" w:rsidRDefault="0084603F" w:rsidP="00127422">
            <w:pPr>
              <w:pStyle w:val="Sinespaciado"/>
              <w:rPr>
                <w:rFonts w:ascii="Montserrat" w:eastAsia="Times New Roman" w:hAnsi="Montserrat" w:cs="Montserrat"/>
                <w:bCs/>
                <w:color w:val="000000"/>
                <w:sz w:val="20"/>
                <w:szCs w:val="20"/>
              </w:rPr>
            </w:pPr>
          </w:p>
          <w:p w14:paraId="3CE84895" w14:textId="77777777" w:rsidR="0084603F" w:rsidRDefault="0084603F" w:rsidP="00127422">
            <w:pPr>
              <w:pStyle w:val="Sinespaciado"/>
              <w:rPr>
                <w:rFonts w:ascii="Montserrat" w:eastAsia="Times New Roman" w:hAnsi="Montserrat" w:cs="Montserrat"/>
                <w:bCs/>
                <w:color w:val="000000"/>
                <w:sz w:val="20"/>
                <w:szCs w:val="20"/>
              </w:rPr>
            </w:pPr>
          </w:p>
          <w:p w14:paraId="361BE92F" w14:textId="77777777" w:rsidR="0084603F" w:rsidRPr="0084603F" w:rsidRDefault="0084603F" w:rsidP="00127422">
            <w:pPr>
              <w:pStyle w:val="Sinespaciado"/>
              <w:rPr>
                <w:rFonts w:ascii="Montserrat" w:hAnsi="Montserrat"/>
                <w:bCs/>
                <w:sz w:val="20"/>
                <w:szCs w:val="20"/>
              </w:rPr>
            </w:pPr>
            <w:r w:rsidRPr="0084603F">
              <w:rPr>
                <w:rFonts w:ascii="Montserrat" w:eastAsia="Times New Roman" w:hAnsi="Montserrat" w:cs="Montserrat"/>
                <w:bCs/>
                <w:color w:val="000000"/>
                <w:sz w:val="20"/>
                <w:szCs w:val="20"/>
              </w:rPr>
              <w:t>Álvaro Vargas González</w:t>
            </w:r>
          </w:p>
        </w:tc>
      </w:tr>
      <w:tr w:rsidR="0084603F" w14:paraId="4FF6EA35" w14:textId="77777777" w:rsidTr="0084603F">
        <w:tc>
          <w:tcPr>
            <w:tcW w:w="1271" w:type="dxa"/>
          </w:tcPr>
          <w:p w14:paraId="4F2B95FA" w14:textId="77777777" w:rsidR="0084603F" w:rsidRDefault="0084603F" w:rsidP="0084603F">
            <w:pPr>
              <w:pStyle w:val="Sinespaciado"/>
              <w:jc w:val="center"/>
              <w:rPr>
                <w:rFonts w:ascii="Montserrat" w:hAnsi="Montserrat"/>
                <w:bCs/>
                <w:sz w:val="20"/>
                <w:szCs w:val="20"/>
              </w:rPr>
            </w:pPr>
            <w:r>
              <w:rPr>
                <w:rFonts w:ascii="Montserrat" w:hAnsi="Montserrat"/>
                <w:bCs/>
                <w:sz w:val="20"/>
                <w:szCs w:val="20"/>
              </w:rPr>
              <w:t>14</w:t>
            </w:r>
          </w:p>
        </w:tc>
        <w:tc>
          <w:tcPr>
            <w:tcW w:w="2410" w:type="dxa"/>
          </w:tcPr>
          <w:p w14:paraId="562582BE" w14:textId="77777777" w:rsidR="0084603F" w:rsidRPr="00E35C6F" w:rsidRDefault="0084603F" w:rsidP="00127422">
            <w:pPr>
              <w:pStyle w:val="Sinespaciado"/>
              <w:rPr>
                <w:rFonts w:ascii="Montserrat" w:hAnsi="Montserrat"/>
                <w:sz w:val="20"/>
                <w:szCs w:val="20"/>
              </w:rPr>
            </w:pPr>
            <w:r w:rsidRPr="00E35C6F">
              <w:rPr>
                <w:rFonts w:ascii="Montserrat" w:eastAsia="Times New Roman" w:hAnsi="Montserrat" w:cs="Times New Roman"/>
                <w:color w:val="000000"/>
                <w:sz w:val="20"/>
                <w:szCs w:val="20"/>
                <w:lang w:eastAsia="en-US"/>
              </w:rPr>
              <w:t>Quintana Roo</w:t>
            </w:r>
          </w:p>
        </w:tc>
        <w:tc>
          <w:tcPr>
            <w:tcW w:w="3118" w:type="dxa"/>
            <w:vMerge/>
          </w:tcPr>
          <w:p w14:paraId="78159494" w14:textId="77777777" w:rsidR="0084603F" w:rsidRDefault="0084603F" w:rsidP="00127422">
            <w:pPr>
              <w:pStyle w:val="Sinespaciado"/>
              <w:rPr>
                <w:rFonts w:ascii="Montserrat" w:hAnsi="Montserrat"/>
                <w:b/>
                <w:sz w:val="20"/>
                <w:szCs w:val="20"/>
              </w:rPr>
            </w:pPr>
          </w:p>
        </w:tc>
        <w:tc>
          <w:tcPr>
            <w:tcW w:w="3163" w:type="dxa"/>
            <w:vMerge/>
          </w:tcPr>
          <w:p w14:paraId="6EF1DEA2" w14:textId="77777777" w:rsidR="0084603F" w:rsidRDefault="0084603F" w:rsidP="00127422">
            <w:pPr>
              <w:pStyle w:val="Sinespaciado"/>
              <w:rPr>
                <w:rFonts w:ascii="Montserrat" w:hAnsi="Montserrat"/>
                <w:b/>
                <w:sz w:val="20"/>
                <w:szCs w:val="20"/>
              </w:rPr>
            </w:pPr>
          </w:p>
        </w:tc>
      </w:tr>
      <w:tr w:rsidR="0084603F" w14:paraId="30029BE4" w14:textId="77777777" w:rsidTr="0084603F">
        <w:tc>
          <w:tcPr>
            <w:tcW w:w="1271" w:type="dxa"/>
          </w:tcPr>
          <w:p w14:paraId="4E83C8BF" w14:textId="77777777" w:rsidR="0084603F" w:rsidRDefault="0084603F" w:rsidP="0084603F">
            <w:pPr>
              <w:pStyle w:val="Sinespaciado"/>
              <w:jc w:val="center"/>
              <w:rPr>
                <w:rFonts w:ascii="Montserrat" w:hAnsi="Montserrat"/>
                <w:bCs/>
                <w:sz w:val="20"/>
                <w:szCs w:val="20"/>
              </w:rPr>
            </w:pPr>
            <w:r>
              <w:rPr>
                <w:rFonts w:ascii="Montserrat" w:hAnsi="Montserrat"/>
                <w:bCs/>
                <w:sz w:val="20"/>
                <w:szCs w:val="20"/>
              </w:rPr>
              <w:t>15</w:t>
            </w:r>
          </w:p>
        </w:tc>
        <w:tc>
          <w:tcPr>
            <w:tcW w:w="2410" w:type="dxa"/>
          </w:tcPr>
          <w:p w14:paraId="30B92AE5" w14:textId="77777777" w:rsidR="0084603F" w:rsidRPr="00E35C6F" w:rsidRDefault="0084603F" w:rsidP="00127422">
            <w:pPr>
              <w:pStyle w:val="Sinespaciado"/>
              <w:rPr>
                <w:rFonts w:ascii="Montserrat" w:hAnsi="Montserrat"/>
                <w:sz w:val="20"/>
                <w:szCs w:val="20"/>
              </w:rPr>
            </w:pPr>
            <w:r w:rsidRPr="00E35C6F">
              <w:rPr>
                <w:rFonts w:ascii="Montserrat" w:eastAsia="Times New Roman" w:hAnsi="Montserrat" w:cs="Times New Roman"/>
                <w:color w:val="000000"/>
                <w:sz w:val="20"/>
                <w:szCs w:val="20"/>
                <w:lang w:eastAsia="en-US"/>
              </w:rPr>
              <w:t>San Luis Potosí</w:t>
            </w:r>
          </w:p>
        </w:tc>
        <w:tc>
          <w:tcPr>
            <w:tcW w:w="3118" w:type="dxa"/>
            <w:vMerge/>
          </w:tcPr>
          <w:p w14:paraId="4AAF4F0F" w14:textId="77777777" w:rsidR="0084603F" w:rsidRDefault="0084603F" w:rsidP="00127422">
            <w:pPr>
              <w:pStyle w:val="Sinespaciado"/>
              <w:rPr>
                <w:rFonts w:ascii="Montserrat" w:hAnsi="Montserrat"/>
                <w:b/>
                <w:sz w:val="20"/>
                <w:szCs w:val="20"/>
              </w:rPr>
            </w:pPr>
          </w:p>
        </w:tc>
        <w:tc>
          <w:tcPr>
            <w:tcW w:w="3163" w:type="dxa"/>
            <w:vMerge/>
          </w:tcPr>
          <w:p w14:paraId="4278D14F" w14:textId="77777777" w:rsidR="0084603F" w:rsidRDefault="0084603F" w:rsidP="00127422">
            <w:pPr>
              <w:pStyle w:val="Sinespaciado"/>
              <w:rPr>
                <w:rFonts w:ascii="Montserrat" w:hAnsi="Montserrat"/>
                <w:b/>
                <w:sz w:val="20"/>
                <w:szCs w:val="20"/>
              </w:rPr>
            </w:pPr>
          </w:p>
        </w:tc>
      </w:tr>
      <w:tr w:rsidR="0084603F" w14:paraId="0EC1CFB7" w14:textId="77777777" w:rsidTr="0084603F">
        <w:tc>
          <w:tcPr>
            <w:tcW w:w="1271" w:type="dxa"/>
          </w:tcPr>
          <w:p w14:paraId="6F234BA6" w14:textId="77777777" w:rsidR="0084603F" w:rsidRDefault="0084603F" w:rsidP="0084603F">
            <w:pPr>
              <w:pStyle w:val="Sinespaciado"/>
              <w:jc w:val="center"/>
              <w:rPr>
                <w:rFonts w:ascii="Montserrat" w:hAnsi="Montserrat"/>
                <w:bCs/>
                <w:sz w:val="20"/>
                <w:szCs w:val="20"/>
              </w:rPr>
            </w:pPr>
            <w:r>
              <w:rPr>
                <w:rFonts w:ascii="Montserrat" w:hAnsi="Montserrat"/>
                <w:bCs/>
                <w:sz w:val="20"/>
                <w:szCs w:val="20"/>
              </w:rPr>
              <w:t>16</w:t>
            </w:r>
          </w:p>
        </w:tc>
        <w:tc>
          <w:tcPr>
            <w:tcW w:w="2410" w:type="dxa"/>
          </w:tcPr>
          <w:p w14:paraId="381A06A2" w14:textId="77777777" w:rsidR="0084603F" w:rsidRPr="00E35C6F" w:rsidRDefault="0084603F" w:rsidP="00127422">
            <w:pPr>
              <w:pStyle w:val="Sinespaciado"/>
              <w:rPr>
                <w:rFonts w:ascii="Montserrat" w:hAnsi="Montserrat"/>
                <w:sz w:val="20"/>
                <w:szCs w:val="20"/>
              </w:rPr>
            </w:pPr>
            <w:r w:rsidRPr="00E35C6F">
              <w:rPr>
                <w:rFonts w:ascii="Montserrat" w:eastAsia="Times New Roman" w:hAnsi="Montserrat" w:cs="Times New Roman"/>
                <w:color w:val="000000"/>
                <w:sz w:val="20"/>
                <w:szCs w:val="20"/>
                <w:lang w:eastAsia="en-US"/>
              </w:rPr>
              <w:t>Sinaloa</w:t>
            </w:r>
          </w:p>
        </w:tc>
        <w:tc>
          <w:tcPr>
            <w:tcW w:w="3118" w:type="dxa"/>
            <w:vMerge/>
          </w:tcPr>
          <w:p w14:paraId="597D3AE9" w14:textId="77777777" w:rsidR="0084603F" w:rsidRDefault="0084603F" w:rsidP="00127422">
            <w:pPr>
              <w:pStyle w:val="Sinespaciado"/>
              <w:rPr>
                <w:rFonts w:ascii="Montserrat" w:hAnsi="Montserrat"/>
                <w:b/>
                <w:sz w:val="20"/>
                <w:szCs w:val="20"/>
              </w:rPr>
            </w:pPr>
          </w:p>
        </w:tc>
        <w:tc>
          <w:tcPr>
            <w:tcW w:w="3163" w:type="dxa"/>
            <w:vMerge/>
          </w:tcPr>
          <w:p w14:paraId="3449D01E" w14:textId="77777777" w:rsidR="0084603F" w:rsidRDefault="0084603F" w:rsidP="00127422">
            <w:pPr>
              <w:pStyle w:val="Sinespaciado"/>
              <w:rPr>
                <w:rFonts w:ascii="Montserrat" w:hAnsi="Montserrat"/>
                <w:b/>
                <w:sz w:val="20"/>
                <w:szCs w:val="20"/>
              </w:rPr>
            </w:pPr>
          </w:p>
        </w:tc>
      </w:tr>
      <w:tr w:rsidR="0084603F" w14:paraId="25D5ED3B" w14:textId="77777777" w:rsidTr="0084603F">
        <w:tc>
          <w:tcPr>
            <w:tcW w:w="1271" w:type="dxa"/>
          </w:tcPr>
          <w:p w14:paraId="3C4A5787" w14:textId="77777777" w:rsidR="0084603F" w:rsidRDefault="0084603F" w:rsidP="0084603F">
            <w:pPr>
              <w:pStyle w:val="Sinespaciado"/>
              <w:jc w:val="center"/>
              <w:rPr>
                <w:rFonts w:ascii="Montserrat" w:hAnsi="Montserrat"/>
                <w:bCs/>
                <w:sz w:val="20"/>
                <w:szCs w:val="20"/>
              </w:rPr>
            </w:pPr>
            <w:r>
              <w:rPr>
                <w:rFonts w:ascii="Montserrat" w:hAnsi="Montserrat"/>
                <w:bCs/>
                <w:sz w:val="20"/>
                <w:szCs w:val="20"/>
              </w:rPr>
              <w:t>17</w:t>
            </w:r>
          </w:p>
        </w:tc>
        <w:tc>
          <w:tcPr>
            <w:tcW w:w="2410" w:type="dxa"/>
          </w:tcPr>
          <w:p w14:paraId="0B0CAACA" w14:textId="77777777" w:rsidR="0084603F" w:rsidRPr="00E35C6F" w:rsidRDefault="0084603F" w:rsidP="00127422">
            <w:pPr>
              <w:pStyle w:val="Sinespaciado"/>
              <w:rPr>
                <w:rFonts w:ascii="Montserrat" w:hAnsi="Montserrat"/>
                <w:sz w:val="20"/>
                <w:szCs w:val="20"/>
              </w:rPr>
            </w:pPr>
            <w:r w:rsidRPr="00E35C6F">
              <w:rPr>
                <w:rFonts w:ascii="Montserrat" w:eastAsia="Times New Roman" w:hAnsi="Montserrat" w:cs="Times New Roman"/>
                <w:color w:val="000000"/>
                <w:sz w:val="20"/>
                <w:szCs w:val="20"/>
                <w:lang w:eastAsia="en-US"/>
              </w:rPr>
              <w:t>Sonora</w:t>
            </w:r>
          </w:p>
        </w:tc>
        <w:tc>
          <w:tcPr>
            <w:tcW w:w="3118" w:type="dxa"/>
            <w:vMerge/>
          </w:tcPr>
          <w:p w14:paraId="0000CB92" w14:textId="77777777" w:rsidR="0084603F" w:rsidRDefault="0084603F" w:rsidP="00127422">
            <w:pPr>
              <w:pStyle w:val="Sinespaciado"/>
              <w:rPr>
                <w:rFonts w:ascii="Montserrat" w:hAnsi="Montserrat"/>
                <w:b/>
                <w:sz w:val="20"/>
                <w:szCs w:val="20"/>
              </w:rPr>
            </w:pPr>
          </w:p>
        </w:tc>
        <w:tc>
          <w:tcPr>
            <w:tcW w:w="3163" w:type="dxa"/>
            <w:vMerge/>
          </w:tcPr>
          <w:p w14:paraId="398E5EC1" w14:textId="77777777" w:rsidR="0084603F" w:rsidRDefault="0084603F" w:rsidP="00127422">
            <w:pPr>
              <w:pStyle w:val="Sinespaciado"/>
              <w:rPr>
                <w:rFonts w:ascii="Montserrat" w:hAnsi="Montserrat"/>
                <w:b/>
                <w:sz w:val="20"/>
                <w:szCs w:val="20"/>
              </w:rPr>
            </w:pPr>
          </w:p>
        </w:tc>
      </w:tr>
      <w:tr w:rsidR="0084603F" w14:paraId="63EBD333" w14:textId="77777777" w:rsidTr="0084603F">
        <w:tc>
          <w:tcPr>
            <w:tcW w:w="1271" w:type="dxa"/>
          </w:tcPr>
          <w:p w14:paraId="1AFAACE7" w14:textId="77777777" w:rsidR="0084603F" w:rsidRDefault="0084603F" w:rsidP="0084603F">
            <w:pPr>
              <w:pStyle w:val="Sinespaciado"/>
              <w:jc w:val="center"/>
              <w:rPr>
                <w:rFonts w:ascii="Montserrat" w:hAnsi="Montserrat"/>
                <w:bCs/>
                <w:sz w:val="20"/>
                <w:szCs w:val="20"/>
              </w:rPr>
            </w:pPr>
            <w:r>
              <w:rPr>
                <w:rFonts w:ascii="Montserrat" w:hAnsi="Montserrat"/>
                <w:bCs/>
                <w:sz w:val="20"/>
                <w:szCs w:val="20"/>
              </w:rPr>
              <w:t>18</w:t>
            </w:r>
          </w:p>
        </w:tc>
        <w:tc>
          <w:tcPr>
            <w:tcW w:w="2410" w:type="dxa"/>
          </w:tcPr>
          <w:p w14:paraId="1DC7E3CD" w14:textId="77777777" w:rsidR="0084603F" w:rsidRPr="00E35C6F" w:rsidRDefault="0084603F" w:rsidP="00127422">
            <w:pPr>
              <w:pStyle w:val="Sinespaciado"/>
              <w:rPr>
                <w:rFonts w:ascii="Montserrat" w:hAnsi="Montserrat"/>
                <w:sz w:val="20"/>
                <w:szCs w:val="20"/>
              </w:rPr>
            </w:pPr>
            <w:r w:rsidRPr="00E35C6F">
              <w:rPr>
                <w:rFonts w:ascii="Montserrat" w:eastAsia="Times New Roman" w:hAnsi="Montserrat" w:cs="Times New Roman"/>
                <w:color w:val="000000"/>
                <w:sz w:val="20"/>
                <w:szCs w:val="20"/>
                <w:lang w:eastAsia="en-US"/>
              </w:rPr>
              <w:t>Tabasco</w:t>
            </w:r>
          </w:p>
        </w:tc>
        <w:tc>
          <w:tcPr>
            <w:tcW w:w="3118" w:type="dxa"/>
            <w:vMerge/>
          </w:tcPr>
          <w:p w14:paraId="187AE6B3" w14:textId="77777777" w:rsidR="0084603F" w:rsidRDefault="0084603F" w:rsidP="00127422">
            <w:pPr>
              <w:pStyle w:val="Sinespaciado"/>
              <w:rPr>
                <w:rFonts w:ascii="Montserrat" w:hAnsi="Montserrat"/>
                <w:b/>
                <w:sz w:val="20"/>
                <w:szCs w:val="20"/>
              </w:rPr>
            </w:pPr>
          </w:p>
        </w:tc>
        <w:tc>
          <w:tcPr>
            <w:tcW w:w="3163" w:type="dxa"/>
            <w:vMerge/>
          </w:tcPr>
          <w:p w14:paraId="3DF10F7C" w14:textId="77777777" w:rsidR="0084603F" w:rsidRDefault="0084603F" w:rsidP="00127422">
            <w:pPr>
              <w:pStyle w:val="Sinespaciado"/>
              <w:rPr>
                <w:rFonts w:ascii="Montserrat" w:hAnsi="Montserrat"/>
                <w:b/>
                <w:sz w:val="20"/>
                <w:szCs w:val="20"/>
              </w:rPr>
            </w:pPr>
          </w:p>
        </w:tc>
      </w:tr>
      <w:tr w:rsidR="0084603F" w14:paraId="559D8E7E" w14:textId="77777777" w:rsidTr="0084603F">
        <w:tc>
          <w:tcPr>
            <w:tcW w:w="1271" w:type="dxa"/>
          </w:tcPr>
          <w:p w14:paraId="69122C7B" w14:textId="77777777" w:rsidR="0084603F" w:rsidRDefault="0084603F" w:rsidP="0084603F">
            <w:pPr>
              <w:pStyle w:val="Sinespaciado"/>
              <w:jc w:val="center"/>
              <w:rPr>
                <w:rFonts w:ascii="Montserrat" w:hAnsi="Montserrat"/>
                <w:bCs/>
                <w:sz w:val="20"/>
                <w:szCs w:val="20"/>
              </w:rPr>
            </w:pPr>
            <w:r>
              <w:rPr>
                <w:rFonts w:ascii="Montserrat" w:hAnsi="Montserrat"/>
                <w:bCs/>
                <w:sz w:val="20"/>
                <w:szCs w:val="20"/>
              </w:rPr>
              <w:t>19</w:t>
            </w:r>
          </w:p>
        </w:tc>
        <w:tc>
          <w:tcPr>
            <w:tcW w:w="2410" w:type="dxa"/>
          </w:tcPr>
          <w:p w14:paraId="79416C88" w14:textId="77777777" w:rsidR="0084603F" w:rsidRPr="00E35C6F" w:rsidRDefault="0084603F" w:rsidP="00127422">
            <w:pPr>
              <w:pStyle w:val="Sinespaciado"/>
              <w:rPr>
                <w:rFonts w:ascii="Montserrat" w:hAnsi="Montserrat"/>
                <w:sz w:val="20"/>
                <w:szCs w:val="20"/>
              </w:rPr>
            </w:pPr>
            <w:r w:rsidRPr="00E35C6F">
              <w:rPr>
                <w:rFonts w:ascii="Montserrat" w:eastAsia="Times New Roman" w:hAnsi="Montserrat" w:cs="Times New Roman"/>
                <w:color w:val="000000"/>
                <w:sz w:val="20"/>
                <w:szCs w:val="20"/>
                <w:lang w:eastAsia="en-US"/>
              </w:rPr>
              <w:t>Tamaulipas</w:t>
            </w:r>
          </w:p>
        </w:tc>
        <w:tc>
          <w:tcPr>
            <w:tcW w:w="3118" w:type="dxa"/>
            <w:vMerge/>
          </w:tcPr>
          <w:p w14:paraId="5DED954A" w14:textId="77777777" w:rsidR="0084603F" w:rsidRDefault="0084603F" w:rsidP="00127422">
            <w:pPr>
              <w:pStyle w:val="Sinespaciado"/>
              <w:rPr>
                <w:rFonts w:ascii="Montserrat" w:hAnsi="Montserrat"/>
                <w:b/>
                <w:sz w:val="20"/>
                <w:szCs w:val="20"/>
              </w:rPr>
            </w:pPr>
          </w:p>
        </w:tc>
        <w:tc>
          <w:tcPr>
            <w:tcW w:w="3163" w:type="dxa"/>
            <w:vMerge/>
          </w:tcPr>
          <w:p w14:paraId="7E8529B2" w14:textId="77777777" w:rsidR="0084603F" w:rsidRDefault="0084603F" w:rsidP="00127422">
            <w:pPr>
              <w:pStyle w:val="Sinespaciado"/>
              <w:rPr>
                <w:rFonts w:ascii="Montserrat" w:hAnsi="Montserrat"/>
                <w:b/>
                <w:sz w:val="20"/>
                <w:szCs w:val="20"/>
              </w:rPr>
            </w:pPr>
          </w:p>
        </w:tc>
      </w:tr>
      <w:tr w:rsidR="0084603F" w14:paraId="2D86F37A" w14:textId="77777777" w:rsidTr="0084603F">
        <w:tc>
          <w:tcPr>
            <w:tcW w:w="1271" w:type="dxa"/>
          </w:tcPr>
          <w:p w14:paraId="1870694B" w14:textId="77777777" w:rsidR="0084603F" w:rsidRDefault="0084603F" w:rsidP="0084603F">
            <w:pPr>
              <w:pStyle w:val="Sinespaciado"/>
              <w:jc w:val="center"/>
              <w:rPr>
                <w:rFonts w:ascii="Montserrat" w:hAnsi="Montserrat"/>
                <w:bCs/>
                <w:sz w:val="20"/>
                <w:szCs w:val="20"/>
              </w:rPr>
            </w:pPr>
            <w:r>
              <w:rPr>
                <w:rFonts w:ascii="Montserrat" w:hAnsi="Montserrat"/>
                <w:bCs/>
                <w:sz w:val="20"/>
                <w:szCs w:val="20"/>
              </w:rPr>
              <w:lastRenderedPageBreak/>
              <w:t>20</w:t>
            </w:r>
          </w:p>
        </w:tc>
        <w:tc>
          <w:tcPr>
            <w:tcW w:w="2410" w:type="dxa"/>
          </w:tcPr>
          <w:p w14:paraId="2B841CD7" w14:textId="77777777" w:rsidR="0084603F" w:rsidRPr="00E35C6F" w:rsidRDefault="0084603F" w:rsidP="00127422">
            <w:pPr>
              <w:pStyle w:val="Sinespaciado"/>
              <w:rPr>
                <w:rFonts w:ascii="Montserrat" w:eastAsia="Times New Roman" w:hAnsi="Montserrat" w:cs="Times New Roman"/>
                <w:color w:val="000000"/>
                <w:sz w:val="20"/>
                <w:szCs w:val="20"/>
                <w:lang w:eastAsia="en-US"/>
              </w:rPr>
            </w:pPr>
            <w:r w:rsidRPr="00E35C6F">
              <w:rPr>
                <w:rFonts w:ascii="Montserrat" w:eastAsia="Times New Roman" w:hAnsi="Montserrat" w:cs="Times New Roman"/>
                <w:color w:val="000000"/>
                <w:sz w:val="20"/>
                <w:szCs w:val="20"/>
                <w:lang w:eastAsia="en-US"/>
              </w:rPr>
              <w:t>Tlaxcala</w:t>
            </w:r>
          </w:p>
        </w:tc>
        <w:tc>
          <w:tcPr>
            <w:tcW w:w="3118" w:type="dxa"/>
            <w:vMerge/>
          </w:tcPr>
          <w:p w14:paraId="06533F99" w14:textId="77777777" w:rsidR="0084603F" w:rsidRDefault="0084603F" w:rsidP="00127422">
            <w:pPr>
              <w:pStyle w:val="Sinespaciado"/>
              <w:rPr>
                <w:rFonts w:ascii="Montserrat" w:hAnsi="Montserrat"/>
                <w:b/>
                <w:sz w:val="20"/>
                <w:szCs w:val="20"/>
              </w:rPr>
            </w:pPr>
          </w:p>
        </w:tc>
        <w:tc>
          <w:tcPr>
            <w:tcW w:w="3163" w:type="dxa"/>
            <w:vMerge/>
          </w:tcPr>
          <w:p w14:paraId="42BB7BBE" w14:textId="77777777" w:rsidR="0084603F" w:rsidRDefault="0084603F" w:rsidP="00127422">
            <w:pPr>
              <w:pStyle w:val="Sinespaciado"/>
              <w:rPr>
                <w:rFonts w:ascii="Montserrat" w:hAnsi="Montserrat"/>
                <w:b/>
                <w:sz w:val="20"/>
                <w:szCs w:val="20"/>
              </w:rPr>
            </w:pPr>
          </w:p>
        </w:tc>
      </w:tr>
      <w:tr w:rsidR="0084603F" w14:paraId="3D3ACC91" w14:textId="77777777" w:rsidTr="0084603F">
        <w:tc>
          <w:tcPr>
            <w:tcW w:w="1271" w:type="dxa"/>
          </w:tcPr>
          <w:p w14:paraId="2D3765CA" w14:textId="77777777" w:rsidR="0084603F" w:rsidRDefault="0084603F" w:rsidP="0084603F">
            <w:pPr>
              <w:pStyle w:val="Sinespaciado"/>
              <w:jc w:val="center"/>
              <w:rPr>
                <w:rFonts w:ascii="Montserrat" w:hAnsi="Montserrat"/>
                <w:bCs/>
                <w:sz w:val="20"/>
                <w:szCs w:val="20"/>
              </w:rPr>
            </w:pPr>
            <w:r>
              <w:rPr>
                <w:rFonts w:ascii="Montserrat" w:hAnsi="Montserrat"/>
                <w:bCs/>
                <w:sz w:val="20"/>
                <w:szCs w:val="20"/>
              </w:rPr>
              <w:t>21</w:t>
            </w:r>
          </w:p>
        </w:tc>
        <w:tc>
          <w:tcPr>
            <w:tcW w:w="2410" w:type="dxa"/>
          </w:tcPr>
          <w:p w14:paraId="4148C163" w14:textId="77777777" w:rsidR="0084603F" w:rsidRPr="00E35C6F" w:rsidRDefault="0084603F" w:rsidP="00127422">
            <w:pPr>
              <w:pStyle w:val="Sinespaciado"/>
              <w:rPr>
                <w:rFonts w:ascii="Montserrat" w:eastAsia="Times New Roman" w:hAnsi="Montserrat" w:cs="Times New Roman"/>
                <w:color w:val="000000"/>
                <w:sz w:val="20"/>
                <w:szCs w:val="20"/>
                <w:lang w:eastAsia="en-US"/>
              </w:rPr>
            </w:pPr>
            <w:r w:rsidRPr="00E35C6F">
              <w:rPr>
                <w:rFonts w:ascii="Montserrat" w:eastAsia="Times New Roman" w:hAnsi="Montserrat" w:cs="Times New Roman"/>
                <w:color w:val="000000"/>
                <w:sz w:val="20"/>
                <w:szCs w:val="20"/>
                <w:lang w:eastAsia="en-US"/>
              </w:rPr>
              <w:t>Veracruz</w:t>
            </w:r>
          </w:p>
        </w:tc>
        <w:tc>
          <w:tcPr>
            <w:tcW w:w="3118" w:type="dxa"/>
            <w:vMerge/>
          </w:tcPr>
          <w:p w14:paraId="1F2FC5FD" w14:textId="77777777" w:rsidR="0084603F" w:rsidRDefault="0084603F" w:rsidP="00127422">
            <w:pPr>
              <w:pStyle w:val="Sinespaciado"/>
              <w:rPr>
                <w:rFonts w:ascii="Montserrat" w:hAnsi="Montserrat"/>
                <w:b/>
                <w:sz w:val="20"/>
                <w:szCs w:val="20"/>
              </w:rPr>
            </w:pPr>
          </w:p>
        </w:tc>
        <w:tc>
          <w:tcPr>
            <w:tcW w:w="3163" w:type="dxa"/>
            <w:vMerge/>
          </w:tcPr>
          <w:p w14:paraId="06CB3848" w14:textId="77777777" w:rsidR="0084603F" w:rsidRDefault="0084603F" w:rsidP="00127422">
            <w:pPr>
              <w:pStyle w:val="Sinespaciado"/>
              <w:rPr>
                <w:rFonts w:ascii="Montserrat" w:hAnsi="Montserrat"/>
                <w:b/>
                <w:sz w:val="20"/>
                <w:szCs w:val="20"/>
              </w:rPr>
            </w:pPr>
          </w:p>
        </w:tc>
      </w:tr>
      <w:tr w:rsidR="0084603F" w14:paraId="5F7D144D" w14:textId="77777777" w:rsidTr="0084603F">
        <w:tc>
          <w:tcPr>
            <w:tcW w:w="1271" w:type="dxa"/>
          </w:tcPr>
          <w:p w14:paraId="13C6A92D" w14:textId="77777777" w:rsidR="0084603F" w:rsidRDefault="0084603F" w:rsidP="0084603F">
            <w:pPr>
              <w:pStyle w:val="Sinespaciado"/>
              <w:jc w:val="center"/>
              <w:rPr>
                <w:rFonts w:ascii="Montserrat" w:hAnsi="Montserrat"/>
                <w:bCs/>
                <w:sz w:val="20"/>
                <w:szCs w:val="20"/>
              </w:rPr>
            </w:pPr>
            <w:r>
              <w:rPr>
                <w:rFonts w:ascii="Montserrat" w:hAnsi="Montserrat"/>
                <w:bCs/>
                <w:sz w:val="20"/>
                <w:szCs w:val="20"/>
              </w:rPr>
              <w:t>22</w:t>
            </w:r>
          </w:p>
        </w:tc>
        <w:tc>
          <w:tcPr>
            <w:tcW w:w="2410" w:type="dxa"/>
          </w:tcPr>
          <w:p w14:paraId="4754D64C" w14:textId="77777777" w:rsidR="0084603F" w:rsidRPr="00E35C6F" w:rsidRDefault="0084603F" w:rsidP="00127422">
            <w:pPr>
              <w:pStyle w:val="Sinespaciado"/>
              <w:rPr>
                <w:rFonts w:ascii="Montserrat" w:eastAsia="Times New Roman" w:hAnsi="Montserrat" w:cs="Times New Roman"/>
                <w:color w:val="000000"/>
                <w:sz w:val="20"/>
                <w:szCs w:val="20"/>
                <w:lang w:eastAsia="en-US"/>
              </w:rPr>
            </w:pPr>
            <w:r w:rsidRPr="00E35C6F">
              <w:rPr>
                <w:rFonts w:ascii="Montserrat" w:eastAsia="Times New Roman" w:hAnsi="Montserrat" w:cs="Times New Roman"/>
                <w:color w:val="000000"/>
                <w:sz w:val="20"/>
                <w:szCs w:val="20"/>
                <w:lang w:eastAsia="en-US"/>
              </w:rPr>
              <w:t>Yucatán</w:t>
            </w:r>
          </w:p>
        </w:tc>
        <w:tc>
          <w:tcPr>
            <w:tcW w:w="3118" w:type="dxa"/>
            <w:vMerge/>
          </w:tcPr>
          <w:p w14:paraId="1CAE0F3B" w14:textId="77777777" w:rsidR="0084603F" w:rsidRDefault="0084603F" w:rsidP="00127422">
            <w:pPr>
              <w:pStyle w:val="Sinespaciado"/>
              <w:rPr>
                <w:rFonts w:ascii="Montserrat" w:hAnsi="Montserrat"/>
                <w:b/>
                <w:sz w:val="20"/>
                <w:szCs w:val="20"/>
              </w:rPr>
            </w:pPr>
          </w:p>
        </w:tc>
        <w:tc>
          <w:tcPr>
            <w:tcW w:w="3163" w:type="dxa"/>
            <w:vMerge/>
          </w:tcPr>
          <w:p w14:paraId="5C8B1A4E" w14:textId="77777777" w:rsidR="0084603F" w:rsidRDefault="0084603F" w:rsidP="00127422">
            <w:pPr>
              <w:pStyle w:val="Sinespaciado"/>
              <w:rPr>
                <w:rFonts w:ascii="Montserrat" w:hAnsi="Montserrat"/>
                <w:b/>
                <w:sz w:val="20"/>
                <w:szCs w:val="20"/>
              </w:rPr>
            </w:pPr>
          </w:p>
        </w:tc>
      </w:tr>
      <w:tr w:rsidR="0084603F" w14:paraId="71789E9C" w14:textId="77777777" w:rsidTr="0084603F">
        <w:tc>
          <w:tcPr>
            <w:tcW w:w="1271" w:type="dxa"/>
          </w:tcPr>
          <w:p w14:paraId="5C80B260" w14:textId="77777777" w:rsidR="0084603F" w:rsidRDefault="0084603F" w:rsidP="0084603F">
            <w:pPr>
              <w:pStyle w:val="Sinespaciado"/>
              <w:jc w:val="center"/>
              <w:rPr>
                <w:rFonts w:ascii="Montserrat" w:hAnsi="Montserrat"/>
                <w:bCs/>
                <w:sz w:val="20"/>
                <w:szCs w:val="20"/>
              </w:rPr>
            </w:pPr>
            <w:r>
              <w:rPr>
                <w:rFonts w:ascii="Montserrat" w:hAnsi="Montserrat"/>
                <w:bCs/>
                <w:sz w:val="20"/>
                <w:szCs w:val="20"/>
              </w:rPr>
              <w:t>23</w:t>
            </w:r>
          </w:p>
        </w:tc>
        <w:tc>
          <w:tcPr>
            <w:tcW w:w="2410" w:type="dxa"/>
          </w:tcPr>
          <w:p w14:paraId="5047F600" w14:textId="77777777" w:rsidR="0084603F" w:rsidRPr="00E35C6F" w:rsidRDefault="0084603F" w:rsidP="00127422">
            <w:pPr>
              <w:pStyle w:val="Sinespaciado"/>
              <w:rPr>
                <w:rFonts w:ascii="Montserrat" w:eastAsia="Times New Roman" w:hAnsi="Montserrat" w:cs="Times New Roman"/>
                <w:color w:val="000000"/>
                <w:sz w:val="20"/>
                <w:szCs w:val="20"/>
                <w:lang w:eastAsia="en-US"/>
              </w:rPr>
            </w:pPr>
            <w:r w:rsidRPr="00E35C6F">
              <w:rPr>
                <w:rFonts w:ascii="Montserrat" w:eastAsia="Times New Roman" w:hAnsi="Montserrat" w:cs="Times New Roman"/>
                <w:color w:val="000000"/>
                <w:sz w:val="20"/>
                <w:szCs w:val="20"/>
                <w:lang w:eastAsia="en-US"/>
              </w:rPr>
              <w:t>Zacatecas</w:t>
            </w:r>
          </w:p>
        </w:tc>
        <w:tc>
          <w:tcPr>
            <w:tcW w:w="3118" w:type="dxa"/>
            <w:vMerge/>
          </w:tcPr>
          <w:p w14:paraId="73B531C4" w14:textId="77777777" w:rsidR="0084603F" w:rsidRDefault="0084603F" w:rsidP="00127422">
            <w:pPr>
              <w:pStyle w:val="Sinespaciado"/>
              <w:rPr>
                <w:rFonts w:ascii="Montserrat" w:hAnsi="Montserrat"/>
                <w:b/>
                <w:sz w:val="20"/>
                <w:szCs w:val="20"/>
              </w:rPr>
            </w:pPr>
          </w:p>
        </w:tc>
        <w:tc>
          <w:tcPr>
            <w:tcW w:w="3163" w:type="dxa"/>
            <w:vMerge/>
          </w:tcPr>
          <w:p w14:paraId="09432F42" w14:textId="77777777" w:rsidR="0084603F" w:rsidRDefault="0084603F" w:rsidP="00127422">
            <w:pPr>
              <w:pStyle w:val="Sinespaciado"/>
              <w:rPr>
                <w:rFonts w:ascii="Montserrat" w:hAnsi="Montserrat"/>
                <w:b/>
                <w:sz w:val="20"/>
                <w:szCs w:val="20"/>
              </w:rPr>
            </w:pPr>
          </w:p>
        </w:tc>
      </w:tr>
      <w:tr w:rsidR="0084603F" w14:paraId="26F9A72E" w14:textId="77777777" w:rsidTr="0084603F">
        <w:tc>
          <w:tcPr>
            <w:tcW w:w="1271" w:type="dxa"/>
          </w:tcPr>
          <w:p w14:paraId="3B69CA3F" w14:textId="77777777" w:rsidR="0084603F" w:rsidRDefault="0084603F" w:rsidP="0084603F">
            <w:pPr>
              <w:pStyle w:val="Sinespaciado"/>
              <w:jc w:val="center"/>
              <w:rPr>
                <w:rFonts w:ascii="Montserrat" w:hAnsi="Montserrat"/>
                <w:bCs/>
                <w:sz w:val="20"/>
                <w:szCs w:val="20"/>
              </w:rPr>
            </w:pPr>
            <w:r>
              <w:rPr>
                <w:rFonts w:ascii="Montserrat" w:hAnsi="Montserrat"/>
                <w:bCs/>
                <w:sz w:val="20"/>
                <w:szCs w:val="20"/>
              </w:rPr>
              <w:t>24</w:t>
            </w:r>
          </w:p>
        </w:tc>
        <w:tc>
          <w:tcPr>
            <w:tcW w:w="2410" w:type="dxa"/>
          </w:tcPr>
          <w:p w14:paraId="6480AB3A" w14:textId="77777777" w:rsidR="0084603F" w:rsidRPr="00E35C6F" w:rsidRDefault="0084603F" w:rsidP="00127422">
            <w:pPr>
              <w:pStyle w:val="Sinespaciado"/>
              <w:rPr>
                <w:rFonts w:ascii="Montserrat" w:eastAsia="Times New Roman" w:hAnsi="Montserrat" w:cs="Times New Roman"/>
                <w:color w:val="000000"/>
                <w:sz w:val="20"/>
                <w:szCs w:val="20"/>
                <w:lang w:eastAsia="en-US"/>
              </w:rPr>
            </w:pPr>
            <w:r w:rsidRPr="00E35C6F">
              <w:rPr>
                <w:rFonts w:ascii="Montserrat" w:eastAsia="Times New Roman" w:hAnsi="Montserrat" w:cs="Times New Roman"/>
                <w:color w:val="000000"/>
                <w:sz w:val="20"/>
                <w:szCs w:val="20"/>
                <w:lang w:eastAsia="en-US"/>
              </w:rPr>
              <w:t>Ciudad de México</w:t>
            </w:r>
          </w:p>
        </w:tc>
        <w:tc>
          <w:tcPr>
            <w:tcW w:w="3118" w:type="dxa"/>
            <w:vMerge/>
          </w:tcPr>
          <w:p w14:paraId="3735AFD4" w14:textId="77777777" w:rsidR="0084603F" w:rsidRDefault="0084603F" w:rsidP="00127422">
            <w:pPr>
              <w:pStyle w:val="Sinespaciado"/>
              <w:rPr>
                <w:rFonts w:ascii="Montserrat" w:hAnsi="Montserrat"/>
                <w:b/>
                <w:sz w:val="20"/>
                <w:szCs w:val="20"/>
              </w:rPr>
            </w:pPr>
          </w:p>
        </w:tc>
        <w:tc>
          <w:tcPr>
            <w:tcW w:w="3163" w:type="dxa"/>
            <w:vMerge/>
          </w:tcPr>
          <w:p w14:paraId="21A7371A" w14:textId="77777777" w:rsidR="0084603F" w:rsidRDefault="0084603F" w:rsidP="00127422">
            <w:pPr>
              <w:pStyle w:val="Sinespaciado"/>
              <w:rPr>
                <w:rFonts w:ascii="Montserrat" w:hAnsi="Montserrat"/>
                <w:b/>
                <w:sz w:val="20"/>
                <w:szCs w:val="20"/>
              </w:rPr>
            </w:pPr>
          </w:p>
        </w:tc>
      </w:tr>
    </w:tbl>
    <w:p w14:paraId="4D5AEC7B" w14:textId="77777777" w:rsidR="00B33856" w:rsidRDefault="00B33856" w:rsidP="00127422">
      <w:pPr>
        <w:pStyle w:val="Sinespaciado"/>
        <w:rPr>
          <w:rFonts w:ascii="Montserrat" w:hAnsi="Montserrat"/>
          <w:b/>
          <w:sz w:val="20"/>
          <w:szCs w:val="20"/>
        </w:rPr>
      </w:pPr>
    </w:p>
    <w:p w14:paraId="7A69B6EB" w14:textId="3DE9C4A3" w:rsidR="00127422" w:rsidRPr="006C0E16" w:rsidRDefault="00127422" w:rsidP="00127422">
      <w:pPr>
        <w:pStyle w:val="Sinespaciado"/>
        <w:numPr>
          <w:ilvl w:val="0"/>
          <w:numId w:val="1"/>
        </w:numPr>
        <w:rPr>
          <w:rFonts w:ascii="Montserrat" w:hAnsi="Montserrat"/>
          <w:b/>
          <w:sz w:val="20"/>
          <w:szCs w:val="20"/>
        </w:rPr>
      </w:pPr>
      <w:r w:rsidRPr="006C0E16">
        <w:rPr>
          <w:rFonts w:ascii="Montserrat" w:hAnsi="Montserrat"/>
          <w:b/>
          <w:sz w:val="20"/>
          <w:szCs w:val="20"/>
        </w:rPr>
        <w:t>AVISO DE PRIVACIDAD.</w:t>
      </w:r>
    </w:p>
    <w:p w14:paraId="449B5E91" w14:textId="77777777" w:rsidR="00127422" w:rsidRPr="00412140" w:rsidRDefault="00127422" w:rsidP="00127422">
      <w:pPr>
        <w:pStyle w:val="Sinespaciado"/>
        <w:ind w:left="720"/>
        <w:rPr>
          <w:rFonts w:ascii="Montserrat" w:hAnsi="Montserrat" w:cstheme="minorHAnsi"/>
          <w:b/>
          <w:sz w:val="20"/>
          <w:szCs w:val="20"/>
        </w:rPr>
      </w:pPr>
    </w:p>
    <w:p w14:paraId="1787C190" w14:textId="77777777" w:rsidR="00127422" w:rsidRDefault="00127422" w:rsidP="00127422">
      <w:pPr>
        <w:jc w:val="both"/>
        <w:rPr>
          <w:rFonts w:ascii="Montserrat" w:hAnsi="Montserrat"/>
          <w:sz w:val="20"/>
          <w:szCs w:val="20"/>
        </w:rPr>
      </w:pPr>
      <w:r>
        <w:rPr>
          <w:rFonts w:ascii="Montserrat" w:hAnsi="Montserrat"/>
          <w:sz w:val="20"/>
          <w:szCs w:val="20"/>
        </w:rPr>
        <w:t>E</w:t>
      </w:r>
      <w:r w:rsidRPr="002919BF">
        <w:rPr>
          <w:rFonts w:ascii="Montserrat" w:hAnsi="Montserrat"/>
          <w:sz w:val="20"/>
          <w:szCs w:val="20"/>
        </w:rPr>
        <w:t xml:space="preserve">l aviso de privacidad integral </w:t>
      </w:r>
      <w:r>
        <w:rPr>
          <w:rFonts w:ascii="Montserrat" w:hAnsi="Montserrat"/>
          <w:sz w:val="20"/>
          <w:szCs w:val="20"/>
        </w:rPr>
        <w:t xml:space="preserve">se puede consultar </w:t>
      </w:r>
      <w:r w:rsidRPr="002919BF">
        <w:rPr>
          <w:rFonts w:ascii="Montserrat" w:hAnsi="Montserrat"/>
          <w:sz w:val="20"/>
          <w:szCs w:val="20"/>
        </w:rPr>
        <w:t>en la siguiente página electrónica</w:t>
      </w:r>
      <w:r>
        <w:rPr>
          <w:rFonts w:ascii="Montserrat" w:hAnsi="Montserrat"/>
          <w:sz w:val="20"/>
          <w:szCs w:val="20"/>
        </w:rPr>
        <w:t xml:space="preserve"> </w:t>
      </w:r>
      <w:hyperlink r:id="rId9" w:history="1">
        <w:r w:rsidRPr="00466DBF">
          <w:rPr>
            <w:rStyle w:val="Hipervnculo"/>
            <w:rFonts w:ascii="Montserrat" w:hAnsi="Montserrat"/>
            <w:sz w:val="20"/>
            <w:szCs w:val="20"/>
          </w:rPr>
          <w:t>https://imssbienestar.gob.mx/avisos_privacidad_UAF.html</w:t>
        </w:r>
      </w:hyperlink>
    </w:p>
    <w:p w14:paraId="4E195F78" w14:textId="77777777" w:rsidR="00127422" w:rsidRPr="00412140" w:rsidRDefault="00127422" w:rsidP="00127422">
      <w:pPr>
        <w:jc w:val="both"/>
        <w:rPr>
          <w:rFonts w:ascii="Montserrat" w:hAnsi="Montserrat"/>
          <w:sz w:val="20"/>
          <w:szCs w:val="20"/>
        </w:rPr>
      </w:pPr>
    </w:p>
    <w:p w14:paraId="40DCB2DC" w14:textId="0CE5377C" w:rsidR="009F558D" w:rsidRPr="00412140" w:rsidRDefault="00412140" w:rsidP="00537391">
      <w:pPr>
        <w:jc w:val="center"/>
        <w:rPr>
          <w:rFonts w:ascii="Montserrat" w:hAnsi="Montserrat"/>
          <w:b/>
          <w:sz w:val="20"/>
          <w:szCs w:val="20"/>
        </w:rPr>
      </w:pPr>
      <w:r w:rsidRPr="00412140">
        <w:rPr>
          <w:rFonts w:ascii="Montserrat" w:hAnsi="Montserrat"/>
          <w:b/>
          <w:sz w:val="20"/>
          <w:szCs w:val="20"/>
        </w:rPr>
        <w:t xml:space="preserve"> </w:t>
      </w: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81"/>
        <w:gridCol w:w="4981"/>
      </w:tblGrid>
      <w:tr w:rsidR="00332495" w:rsidRPr="00491BE3" w14:paraId="25595AA1" w14:textId="77777777" w:rsidTr="00877565">
        <w:tc>
          <w:tcPr>
            <w:tcW w:w="4981" w:type="dxa"/>
          </w:tcPr>
          <w:p w14:paraId="099D360B" w14:textId="77777777" w:rsidR="00332495" w:rsidRPr="00491BE3" w:rsidRDefault="00332495" w:rsidP="00877565">
            <w:pPr>
              <w:tabs>
                <w:tab w:val="left" w:pos="709"/>
              </w:tabs>
              <w:jc w:val="center"/>
              <w:rPr>
                <w:rFonts w:ascii="Montserrat" w:eastAsiaTheme="minorEastAsia" w:hAnsi="Montserrat" w:cs="Arial"/>
                <w:b/>
                <w:bCs/>
                <w:sz w:val="20"/>
                <w:szCs w:val="20"/>
                <w:lang w:val="es-MX"/>
              </w:rPr>
            </w:pPr>
            <w:r w:rsidRPr="00491BE3">
              <w:rPr>
                <w:rFonts w:ascii="Montserrat" w:eastAsiaTheme="minorEastAsia" w:hAnsi="Montserrat" w:cs="Arial"/>
                <w:b/>
                <w:bCs/>
                <w:sz w:val="20"/>
                <w:szCs w:val="20"/>
                <w:lang w:val="es-MX"/>
              </w:rPr>
              <w:t>POR EL ÁREA REQUIRENTE</w:t>
            </w:r>
          </w:p>
        </w:tc>
        <w:tc>
          <w:tcPr>
            <w:tcW w:w="4981" w:type="dxa"/>
          </w:tcPr>
          <w:p w14:paraId="6F2EEE07" w14:textId="77777777" w:rsidR="00332495" w:rsidRPr="00491BE3" w:rsidRDefault="00332495" w:rsidP="00877565">
            <w:pPr>
              <w:tabs>
                <w:tab w:val="left" w:pos="709"/>
              </w:tabs>
              <w:jc w:val="center"/>
              <w:rPr>
                <w:rFonts w:ascii="Montserrat" w:eastAsiaTheme="minorEastAsia" w:hAnsi="Montserrat" w:cs="Arial"/>
                <w:b/>
                <w:bCs/>
                <w:sz w:val="20"/>
                <w:szCs w:val="20"/>
                <w:lang w:val="es-MX"/>
              </w:rPr>
            </w:pPr>
            <w:r w:rsidRPr="00491BE3">
              <w:rPr>
                <w:rFonts w:ascii="Montserrat" w:eastAsiaTheme="minorEastAsia" w:hAnsi="Montserrat" w:cs="Arial"/>
                <w:b/>
                <w:bCs/>
                <w:sz w:val="20"/>
                <w:szCs w:val="20"/>
                <w:lang w:val="es-MX"/>
              </w:rPr>
              <w:t xml:space="preserve">POR EL ÁREA TÉCNICA </w:t>
            </w:r>
          </w:p>
        </w:tc>
      </w:tr>
      <w:tr w:rsidR="00332495" w:rsidRPr="00491BE3" w14:paraId="75A1B926" w14:textId="77777777" w:rsidTr="00877565">
        <w:tc>
          <w:tcPr>
            <w:tcW w:w="4981" w:type="dxa"/>
          </w:tcPr>
          <w:p w14:paraId="080811A8" w14:textId="77777777" w:rsidR="00332495" w:rsidRPr="00491BE3" w:rsidRDefault="00332495" w:rsidP="00877565">
            <w:pPr>
              <w:tabs>
                <w:tab w:val="left" w:pos="709"/>
              </w:tabs>
              <w:jc w:val="center"/>
              <w:rPr>
                <w:rFonts w:ascii="Montserrat" w:eastAsiaTheme="minorEastAsia" w:hAnsi="Montserrat" w:cs="Arial"/>
                <w:b/>
                <w:bCs/>
                <w:sz w:val="20"/>
                <w:szCs w:val="20"/>
                <w:lang w:val="es-MX"/>
              </w:rPr>
            </w:pPr>
          </w:p>
          <w:p w14:paraId="389A1F7E" w14:textId="77777777" w:rsidR="00332495" w:rsidRPr="00491BE3" w:rsidRDefault="00332495" w:rsidP="00877565">
            <w:pPr>
              <w:tabs>
                <w:tab w:val="left" w:pos="709"/>
              </w:tabs>
              <w:jc w:val="center"/>
              <w:rPr>
                <w:rFonts w:ascii="Montserrat" w:eastAsiaTheme="minorEastAsia" w:hAnsi="Montserrat" w:cs="Arial"/>
                <w:b/>
                <w:bCs/>
                <w:sz w:val="20"/>
                <w:szCs w:val="20"/>
                <w:lang w:val="es-MX"/>
              </w:rPr>
            </w:pPr>
          </w:p>
          <w:p w14:paraId="0BB6E6DD" w14:textId="77777777" w:rsidR="00332495" w:rsidRPr="00491BE3" w:rsidRDefault="00332495" w:rsidP="00877565">
            <w:pPr>
              <w:tabs>
                <w:tab w:val="left" w:pos="709"/>
              </w:tabs>
              <w:jc w:val="center"/>
              <w:rPr>
                <w:rFonts w:ascii="Montserrat" w:eastAsiaTheme="minorEastAsia" w:hAnsi="Montserrat" w:cs="Arial"/>
                <w:b/>
                <w:bCs/>
                <w:sz w:val="20"/>
                <w:szCs w:val="20"/>
                <w:lang w:val="es-MX"/>
              </w:rPr>
            </w:pPr>
          </w:p>
          <w:p w14:paraId="02C367B5" w14:textId="77777777" w:rsidR="00332495" w:rsidRPr="00491BE3" w:rsidRDefault="00332495" w:rsidP="00877565">
            <w:pPr>
              <w:tabs>
                <w:tab w:val="left" w:pos="709"/>
              </w:tabs>
              <w:jc w:val="center"/>
              <w:rPr>
                <w:rFonts w:ascii="Montserrat" w:eastAsiaTheme="minorEastAsia" w:hAnsi="Montserrat" w:cs="Arial"/>
                <w:b/>
                <w:bCs/>
                <w:sz w:val="20"/>
                <w:szCs w:val="20"/>
                <w:lang w:val="es-MX"/>
              </w:rPr>
            </w:pPr>
          </w:p>
          <w:p w14:paraId="1D6E3FCE" w14:textId="77777777" w:rsidR="00332495" w:rsidRPr="00491BE3" w:rsidRDefault="00332495" w:rsidP="00877565">
            <w:pPr>
              <w:tabs>
                <w:tab w:val="left" w:pos="709"/>
              </w:tabs>
              <w:jc w:val="center"/>
              <w:rPr>
                <w:rFonts w:ascii="Montserrat" w:eastAsiaTheme="minorEastAsia" w:hAnsi="Montserrat" w:cs="Arial"/>
                <w:b/>
                <w:bCs/>
                <w:sz w:val="20"/>
                <w:szCs w:val="20"/>
                <w:lang w:val="es-MX"/>
              </w:rPr>
            </w:pPr>
          </w:p>
          <w:p w14:paraId="29928C65" w14:textId="77777777" w:rsidR="00332495" w:rsidRPr="00491BE3" w:rsidRDefault="00332495" w:rsidP="00877565">
            <w:pPr>
              <w:tabs>
                <w:tab w:val="left" w:pos="709"/>
              </w:tabs>
              <w:jc w:val="center"/>
              <w:rPr>
                <w:rFonts w:ascii="Montserrat" w:eastAsiaTheme="minorEastAsia" w:hAnsi="Montserrat" w:cs="Arial"/>
                <w:b/>
                <w:bCs/>
                <w:sz w:val="20"/>
                <w:szCs w:val="20"/>
                <w:lang w:val="es-MX"/>
              </w:rPr>
            </w:pPr>
            <w:r w:rsidRPr="00491BE3">
              <w:rPr>
                <w:rFonts w:ascii="Montserrat" w:eastAsiaTheme="minorEastAsia" w:hAnsi="Montserrat" w:cs="Arial"/>
                <w:b/>
                <w:bCs/>
                <w:sz w:val="20"/>
                <w:szCs w:val="20"/>
                <w:lang w:val="es-MX"/>
              </w:rPr>
              <w:t>C. TANYA QUINTERO MARTÍNEZ</w:t>
            </w:r>
          </w:p>
          <w:p w14:paraId="7620BEE7" w14:textId="77777777" w:rsidR="00332495" w:rsidRPr="00491BE3" w:rsidRDefault="00332495" w:rsidP="00877565">
            <w:pPr>
              <w:tabs>
                <w:tab w:val="left" w:pos="709"/>
              </w:tabs>
              <w:jc w:val="center"/>
              <w:rPr>
                <w:rFonts w:ascii="Montserrat" w:eastAsiaTheme="minorEastAsia" w:hAnsi="Montserrat" w:cs="Arial"/>
                <w:b/>
                <w:bCs/>
                <w:sz w:val="20"/>
                <w:szCs w:val="20"/>
                <w:lang w:val="es-MX"/>
              </w:rPr>
            </w:pPr>
            <w:r w:rsidRPr="00491BE3">
              <w:rPr>
                <w:rFonts w:ascii="Montserrat" w:eastAsiaTheme="minorEastAsia" w:hAnsi="Montserrat" w:cs="Arial"/>
                <w:b/>
                <w:bCs/>
                <w:sz w:val="20"/>
                <w:szCs w:val="20"/>
                <w:lang w:val="es-MX"/>
              </w:rPr>
              <w:t>COORDINADORA DE SERVICIOS GENERALES</w:t>
            </w:r>
          </w:p>
        </w:tc>
        <w:tc>
          <w:tcPr>
            <w:tcW w:w="4981" w:type="dxa"/>
          </w:tcPr>
          <w:p w14:paraId="6148974E" w14:textId="77777777" w:rsidR="00332495" w:rsidRPr="00491BE3" w:rsidRDefault="00332495" w:rsidP="00877565">
            <w:pPr>
              <w:jc w:val="center"/>
              <w:rPr>
                <w:rFonts w:ascii="Montserrat" w:hAnsi="Montserrat"/>
                <w:b/>
                <w:sz w:val="20"/>
                <w:szCs w:val="20"/>
              </w:rPr>
            </w:pPr>
          </w:p>
          <w:p w14:paraId="38E1810D" w14:textId="77777777" w:rsidR="00332495" w:rsidRPr="00491BE3" w:rsidRDefault="00332495" w:rsidP="00877565">
            <w:pPr>
              <w:jc w:val="center"/>
              <w:rPr>
                <w:rFonts w:ascii="Montserrat" w:hAnsi="Montserrat"/>
                <w:b/>
                <w:sz w:val="20"/>
                <w:szCs w:val="20"/>
              </w:rPr>
            </w:pPr>
          </w:p>
          <w:p w14:paraId="3E2090E9" w14:textId="77777777" w:rsidR="00332495" w:rsidRPr="00491BE3" w:rsidRDefault="00332495" w:rsidP="00877565">
            <w:pPr>
              <w:jc w:val="center"/>
              <w:rPr>
                <w:rFonts w:ascii="Montserrat" w:hAnsi="Montserrat"/>
                <w:b/>
                <w:sz w:val="20"/>
                <w:szCs w:val="20"/>
              </w:rPr>
            </w:pPr>
          </w:p>
          <w:p w14:paraId="02641589" w14:textId="77777777" w:rsidR="00332495" w:rsidRPr="00491BE3" w:rsidRDefault="00332495" w:rsidP="00877565">
            <w:pPr>
              <w:jc w:val="center"/>
              <w:rPr>
                <w:rFonts w:ascii="Montserrat" w:hAnsi="Montserrat"/>
                <w:b/>
                <w:sz w:val="20"/>
                <w:szCs w:val="20"/>
              </w:rPr>
            </w:pPr>
          </w:p>
          <w:p w14:paraId="549AE8E8" w14:textId="77777777" w:rsidR="00332495" w:rsidRPr="00491BE3" w:rsidRDefault="00332495" w:rsidP="00877565">
            <w:pPr>
              <w:jc w:val="center"/>
              <w:rPr>
                <w:rFonts w:ascii="Montserrat" w:hAnsi="Montserrat"/>
                <w:b/>
                <w:sz w:val="20"/>
                <w:szCs w:val="20"/>
              </w:rPr>
            </w:pPr>
          </w:p>
          <w:p w14:paraId="55E5F8B4" w14:textId="77777777" w:rsidR="00332495" w:rsidRPr="00332495" w:rsidRDefault="00332495" w:rsidP="00877565">
            <w:pPr>
              <w:jc w:val="center"/>
              <w:rPr>
                <w:rFonts w:ascii="Montserrat" w:hAnsi="Montserrat"/>
                <w:b/>
                <w:sz w:val="20"/>
                <w:szCs w:val="20"/>
              </w:rPr>
            </w:pPr>
            <w:r w:rsidRPr="00332495">
              <w:rPr>
                <w:rFonts w:ascii="Montserrat" w:hAnsi="Montserrat"/>
                <w:b/>
                <w:sz w:val="20"/>
                <w:szCs w:val="20"/>
              </w:rPr>
              <w:t>C. RAFAEL RODRÍGUEZ CABRERO</w:t>
            </w:r>
          </w:p>
          <w:p w14:paraId="7282FBDC" w14:textId="77777777" w:rsidR="00332495" w:rsidRPr="00491BE3" w:rsidRDefault="00332495" w:rsidP="00877565">
            <w:pPr>
              <w:jc w:val="center"/>
              <w:rPr>
                <w:rFonts w:ascii="Montserrat" w:eastAsiaTheme="minorEastAsia" w:hAnsi="Montserrat" w:cs="Arial"/>
                <w:b/>
                <w:bCs/>
                <w:sz w:val="20"/>
                <w:szCs w:val="20"/>
                <w:lang w:val="es-MX"/>
              </w:rPr>
            </w:pPr>
            <w:r w:rsidRPr="00332495">
              <w:rPr>
                <w:rFonts w:ascii="Montserrat" w:hAnsi="Montserrat"/>
                <w:b/>
                <w:sz w:val="20"/>
                <w:szCs w:val="20"/>
              </w:rPr>
              <w:t>COORDINADORA DE UNIDADES DE SEGUNDO NIVEL</w:t>
            </w:r>
          </w:p>
        </w:tc>
      </w:tr>
      <w:tr w:rsidR="00332495" w:rsidRPr="00491BE3" w14:paraId="7F30CE9B" w14:textId="77777777" w:rsidTr="00877565">
        <w:tc>
          <w:tcPr>
            <w:tcW w:w="4981" w:type="dxa"/>
          </w:tcPr>
          <w:p w14:paraId="2F5EA0ED" w14:textId="77777777" w:rsidR="00332495" w:rsidRDefault="00332495" w:rsidP="00877565">
            <w:pPr>
              <w:tabs>
                <w:tab w:val="left" w:pos="709"/>
              </w:tabs>
              <w:jc w:val="center"/>
              <w:rPr>
                <w:rFonts w:ascii="Montserrat" w:eastAsiaTheme="minorEastAsia" w:hAnsi="Montserrat" w:cs="Arial"/>
                <w:b/>
                <w:bCs/>
                <w:sz w:val="20"/>
                <w:szCs w:val="20"/>
                <w:lang w:val="es-MX"/>
              </w:rPr>
            </w:pPr>
          </w:p>
          <w:p w14:paraId="5C5078C4" w14:textId="77777777" w:rsidR="00332495" w:rsidRPr="00491BE3" w:rsidRDefault="00332495" w:rsidP="00877565">
            <w:pPr>
              <w:tabs>
                <w:tab w:val="left" w:pos="709"/>
              </w:tabs>
              <w:jc w:val="center"/>
              <w:rPr>
                <w:rFonts w:ascii="Montserrat" w:eastAsiaTheme="minorEastAsia" w:hAnsi="Montserrat" w:cs="Arial"/>
                <w:b/>
                <w:bCs/>
                <w:sz w:val="20"/>
                <w:szCs w:val="20"/>
                <w:lang w:val="es-MX"/>
              </w:rPr>
            </w:pPr>
            <w:r w:rsidRPr="00491BE3">
              <w:rPr>
                <w:rFonts w:ascii="Montserrat" w:eastAsiaTheme="minorEastAsia" w:hAnsi="Montserrat" w:cs="Arial"/>
                <w:b/>
                <w:bCs/>
                <w:sz w:val="20"/>
                <w:szCs w:val="20"/>
                <w:lang w:val="es-MX"/>
              </w:rPr>
              <w:t>ADMINISTRADOR DEL CONTRATO</w:t>
            </w:r>
          </w:p>
        </w:tc>
        <w:tc>
          <w:tcPr>
            <w:tcW w:w="4981" w:type="dxa"/>
          </w:tcPr>
          <w:p w14:paraId="1635DAC9" w14:textId="77777777" w:rsidR="00332495" w:rsidRDefault="00332495" w:rsidP="00877565">
            <w:pPr>
              <w:jc w:val="center"/>
              <w:rPr>
                <w:rFonts w:ascii="Montserrat" w:eastAsiaTheme="minorEastAsia" w:hAnsi="Montserrat" w:cs="Arial"/>
                <w:b/>
                <w:bCs/>
                <w:sz w:val="20"/>
                <w:szCs w:val="20"/>
                <w:lang w:val="es-MX"/>
              </w:rPr>
            </w:pPr>
          </w:p>
          <w:p w14:paraId="2B1713DB" w14:textId="77777777" w:rsidR="00332495" w:rsidRPr="00491BE3" w:rsidRDefault="00332495" w:rsidP="00877565">
            <w:pPr>
              <w:jc w:val="center"/>
              <w:rPr>
                <w:rFonts w:ascii="Montserrat" w:hAnsi="Montserrat"/>
                <w:b/>
                <w:sz w:val="20"/>
                <w:szCs w:val="20"/>
              </w:rPr>
            </w:pPr>
            <w:r w:rsidRPr="00491BE3">
              <w:rPr>
                <w:rFonts w:ascii="Montserrat" w:eastAsiaTheme="minorEastAsia" w:hAnsi="Montserrat" w:cs="Arial"/>
                <w:b/>
                <w:bCs/>
                <w:sz w:val="20"/>
                <w:szCs w:val="20"/>
                <w:lang w:val="es-MX"/>
              </w:rPr>
              <w:t>ADMINISTRADOR DEL CONTRATO</w:t>
            </w:r>
          </w:p>
        </w:tc>
      </w:tr>
      <w:tr w:rsidR="00332495" w14:paraId="43789F42" w14:textId="77777777" w:rsidTr="00877565">
        <w:tc>
          <w:tcPr>
            <w:tcW w:w="4981" w:type="dxa"/>
          </w:tcPr>
          <w:p w14:paraId="4D5CA32D" w14:textId="77777777" w:rsidR="00332495" w:rsidRPr="00491BE3" w:rsidRDefault="00332495" w:rsidP="00877565">
            <w:pPr>
              <w:tabs>
                <w:tab w:val="left" w:pos="709"/>
              </w:tabs>
              <w:jc w:val="center"/>
              <w:rPr>
                <w:rFonts w:ascii="Montserrat" w:eastAsiaTheme="minorEastAsia" w:hAnsi="Montserrat" w:cs="Arial"/>
                <w:b/>
                <w:bCs/>
                <w:sz w:val="20"/>
                <w:szCs w:val="20"/>
                <w:lang w:val="es-MX"/>
              </w:rPr>
            </w:pPr>
          </w:p>
          <w:p w14:paraId="75ECC3A5" w14:textId="77777777" w:rsidR="00332495" w:rsidRPr="00491BE3" w:rsidRDefault="00332495" w:rsidP="00877565">
            <w:pPr>
              <w:tabs>
                <w:tab w:val="left" w:pos="709"/>
              </w:tabs>
              <w:jc w:val="center"/>
              <w:rPr>
                <w:rFonts w:ascii="Montserrat" w:eastAsiaTheme="minorEastAsia" w:hAnsi="Montserrat" w:cs="Arial"/>
                <w:b/>
                <w:bCs/>
                <w:sz w:val="20"/>
                <w:szCs w:val="20"/>
                <w:lang w:val="es-MX"/>
              </w:rPr>
            </w:pPr>
          </w:p>
          <w:p w14:paraId="171A8A07" w14:textId="77777777" w:rsidR="00332495" w:rsidRPr="00491BE3" w:rsidRDefault="00332495" w:rsidP="00877565">
            <w:pPr>
              <w:tabs>
                <w:tab w:val="left" w:pos="709"/>
              </w:tabs>
              <w:jc w:val="center"/>
              <w:rPr>
                <w:rFonts w:ascii="Montserrat" w:eastAsiaTheme="minorEastAsia" w:hAnsi="Montserrat" w:cs="Arial"/>
                <w:b/>
                <w:bCs/>
                <w:sz w:val="20"/>
                <w:szCs w:val="20"/>
                <w:lang w:val="es-MX"/>
              </w:rPr>
            </w:pPr>
          </w:p>
          <w:p w14:paraId="702DF666" w14:textId="77777777" w:rsidR="00332495" w:rsidRPr="00491BE3" w:rsidRDefault="00332495" w:rsidP="00877565">
            <w:pPr>
              <w:tabs>
                <w:tab w:val="left" w:pos="709"/>
              </w:tabs>
              <w:jc w:val="center"/>
              <w:rPr>
                <w:rFonts w:ascii="Montserrat" w:eastAsiaTheme="minorEastAsia" w:hAnsi="Montserrat" w:cs="Arial"/>
                <w:b/>
                <w:bCs/>
                <w:sz w:val="20"/>
                <w:szCs w:val="20"/>
                <w:lang w:val="es-MX"/>
              </w:rPr>
            </w:pPr>
          </w:p>
          <w:p w14:paraId="2E528850" w14:textId="77777777" w:rsidR="00332495" w:rsidRPr="00491BE3" w:rsidRDefault="00332495" w:rsidP="00877565">
            <w:pPr>
              <w:tabs>
                <w:tab w:val="left" w:pos="709"/>
              </w:tabs>
              <w:jc w:val="center"/>
              <w:rPr>
                <w:rFonts w:ascii="Montserrat" w:eastAsiaTheme="minorEastAsia" w:hAnsi="Montserrat" w:cs="Arial"/>
                <w:b/>
                <w:bCs/>
                <w:sz w:val="20"/>
                <w:szCs w:val="20"/>
                <w:lang w:val="es-MX"/>
              </w:rPr>
            </w:pPr>
          </w:p>
          <w:p w14:paraId="2F443636" w14:textId="0819204D" w:rsidR="00332495" w:rsidRPr="00491BE3" w:rsidRDefault="00332495" w:rsidP="00877565">
            <w:pPr>
              <w:jc w:val="center"/>
              <w:rPr>
                <w:rFonts w:ascii="Montserrat" w:hAnsi="Montserrat"/>
                <w:b/>
                <w:sz w:val="20"/>
                <w:szCs w:val="20"/>
              </w:rPr>
            </w:pPr>
            <w:r w:rsidRPr="00491BE3">
              <w:rPr>
                <w:rFonts w:ascii="Montserrat" w:hAnsi="Montserrat"/>
                <w:b/>
                <w:sz w:val="20"/>
                <w:szCs w:val="20"/>
              </w:rPr>
              <w:t>C. JOS</w:t>
            </w:r>
            <w:r w:rsidR="004C17C0">
              <w:rPr>
                <w:rFonts w:ascii="Montserrat" w:hAnsi="Montserrat"/>
                <w:b/>
                <w:sz w:val="20"/>
                <w:szCs w:val="20"/>
              </w:rPr>
              <w:t>É</w:t>
            </w:r>
            <w:r w:rsidRPr="00491BE3">
              <w:rPr>
                <w:rFonts w:ascii="Montserrat" w:hAnsi="Montserrat"/>
                <w:b/>
                <w:sz w:val="20"/>
                <w:szCs w:val="20"/>
              </w:rPr>
              <w:t xml:space="preserve"> ANTONIO BRISEÑO ESPINOSA</w:t>
            </w:r>
          </w:p>
          <w:p w14:paraId="66E08497" w14:textId="77777777" w:rsidR="00332495" w:rsidRPr="00491BE3" w:rsidRDefault="00332495" w:rsidP="00877565">
            <w:pPr>
              <w:jc w:val="center"/>
              <w:rPr>
                <w:rFonts w:ascii="Montserrat" w:hAnsi="Montserrat"/>
                <w:b/>
                <w:sz w:val="20"/>
                <w:szCs w:val="20"/>
              </w:rPr>
            </w:pPr>
            <w:r w:rsidRPr="00491BE3">
              <w:rPr>
                <w:rFonts w:ascii="Montserrat" w:hAnsi="Montserrat"/>
                <w:b/>
                <w:sz w:val="20"/>
                <w:szCs w:val="20"/>
              </w:rPr>
              <w:t>TITULAR DE LA DIVISIÓN DE SERVICIOS GENERALES</w:t>
            </w:r>
          </w:p>
          <w:p w14:paraId="4E4B7FED" w14:textId="77777777" w:rsidR="00332495" w:rsidRPr="00491BE3" w:rsidRDefault="00332495" w:rsidP="00877565">
            <w:pPr>
              <w:tabs>
                <w:tab w:val="left" w:pos="709"/>
              </w:tabs>
              <w:jc w:val="center"/>
              <w:rPr>
                <w:rFonts w:ascii="Montserrat" w:eastAsiaTheme="minorEastAsia" w:hAnsi="Montserrat" w:cs="Arial"/>
                <w:b/>
                <w:bCs/>
                <w:sz w:val="20"/>
                <w:szCs w:val="20"/>
                <w:lang w:val="es-MX"/>
              </w:rPr>
            </w:pPr>
          </w:p>
        </w:tc>
        <w:tc>
          <w:tcPr>
            <w:tcW w:w="4981" w:type="dxa"/>
          </w:tcPr>
          <w:p w14:paraId="41779697" w14:textId="77777777" w:rsidR="00332495" w:rsidRPr="00491BE3" w:rsidRDefault="00332495" w:rsidP="00877565">
            <w:pPr>
              <w:jc w:val="center"/>
              <w:rPr>
                <w:rFonts w:ascii="Montserrat" w:hAnsi="Montserrat"/>
                <w:b/>
                <w:sz w:val="20"/>
                <w:szCs w:val="20"/>
              </w:rPr>
            </w:pPr>
          </w:p>
          <w:p w14:paraId="23D9037C" w14:textId="77777777" w:rsidR="00332495" w:rsidRPr="00491BE3" w:rsidRDefault="00332495" w:rsidP="00877565">
            <w:pPr>
              <w:jc w:val="center"/>
              <w:rPr>
                <w:rFonts w:ascii="Montserrat" w:hAnsi="Montserrat"/>
                <w:b/>
                <w:sz w:val="20"/>
                <w:szCs w:val="20"/>
              </w:rPr>
            </w:pPr>
          </w:p>
          <w:p w14:paraId="576783B6" w14:textId="77777777" w:rsidR="00332495" w:rsidRPr="00491BE3" w:rsidRDefault="00332495" w:rsidP="00877565">
            <w:pPr>
              <w:jc w:val="center"/>
              <w:rPr>
                <w:rFonts w:ascii="Montserrat" w:hAnsi="Montserrat"/>
                <w:b/>
                <w:sz w:val="20"/>
                <w:szCs w:val="20"/>
              </w:rPr>
            </w:pPr>
          </w:p>
          <w:p w14:paraId="3934CAE3" w14:textId="77777777" w:rsidR="00332495" w:rsidRPr="00491BE3" w:rsidRDefault="00332495" w:rsidP="00877565">
            <w:pPr>
              <w:jc w:val="center"/>
              <w:rPr>
                <w:rFonts w:ascii="Montserrat" w:hAnsi="Montserrat"/>
                <w:b/>
                <w:sz w:val="20"/>
                <w:szCs w:val="20"/>
              </w:rPr>
            </w:pPr>
          </w:p>
          <w:p w14:paraId="39584447" w14:textId="77777777" w:rsidR="00332495" w:rsidRPr="00491BE3" w:rsidRDefault="00332495" w:rsidP="00877565">
            <w:pPr>
              <w:jc w:val="center"/>
              <w:rPr>
                <w:rFonts w:ascii="Montserrat" w:hAnsi="Montserrat"/>
                <w:b/>
                <w:sz w:val="20"/>
                <w:szCs w:val="20"/>
              </w:rPr>
            </w:pPr>
          </w:p>
          <w:p w14:paraId="0A401B28" w14:textId="535F7DE5" w:rsidR="00332495" w:rsidRPr="00491BE3" w:rsidRDefault="00332495" w:rsidP="00877565">
            <w:pPr>
              <w:jc w:val="center"/>
              <w:rPr>
                <w:rFonts w:ascii="Montserrat" w:hAnsi="Montserrat"/>
                <w:b/>
                <w:sz w:val="20"/>
                <w:szCs w:val="20"/>
              </w:rPr>
            </w:pPr>
            <w:r w:rsidRPr="00491BE3">
              <w:rPr>
                <w:rFonts w:ascii="Montserrat" w:hAnsi="Montserrat"/>
                <w:b/>
                <w:sz w:val="20"/>
                <w:szCs w:val="20"/>
              </w:rPr>
              <w:t>C. FERNANDO TREJO S</w:t>
            </w:r>
            <w:r w:rsidR="0069000D">
              <w:rPr>
                <w:rFonts w:ascii="Montserrat" w:hAnsi="Montserrat"/>
                <w:b/>
                <w:sz w:val="20"/>
                <w:szCs w:val="20"/>
              </w:rPr>
              <w:t>Á</w:t>
            </w:r>
            <w:r w:rsidRPr="00491BE3">
              <w:rPr>
                <w:rFonts w:ascii="Montserrat" w:hAnsi="Montserrat"/>
                <w:b/>
                <w:sz w:val="20"/>
                <w:szCs w:val="20"/>
              </w:rPr>
              <w:t>NCHEZ</w:t>
            </w:r>
          </w:p>
          <w:p w14:paraId="585E8C52" w14:textId="77777777" w:rsidR="00332495" w:rsidRPr="00491BE3" w:rsidRDefault="00332495" w:rsidP="00877565">
            <w:pPr>
              <w:jc w:val="center"/>
              <w:rPr>
                <w:rFonts w:ascii="Montserrat" w:hAnsi="Montserrat"/>
                <w:b/>
                <w:sz w:val="20"/>
                <w:szCs w:val="20"/>
              </w:rPr>
            </w:pPr>
            <w:r w:rsidRPr="00491BE3">
              <w:rPr>
                <w:rFonts w:ascii="Montserrat" w:hAnsi="Montserrat"/>
                <w:b/>
                <w:sz w:val="20"/>
                <w:szCs w:val="20"/>
              </w:rPr>
              <w:t>TITULAR DE DIVISIÓN EN LA</w:t>
            </w:r>
          </w:p>
          <w:p w14:paraId="3E3A07DF" w14:textId="77777777" w:rsidR="00332495" w:rsidRPr="00491BE3" w:rsidRDefault="00332495" w:rsidP="00877565">
            <w:pPr>
              <w:jc w:val="center"/>
              <w:rPr>
                <w:rFonts w:ascii="Montserrat" w:hAnsi="Montserrat"/>
                <w:b/>
                <w:sz w:val="20"/>
                <w:szCs w:val="20"/>
              </w:rPr>
            </w:pPr>
            <w:r w:rsidRPr="00491BE3">
              <w:rPr>
                <w:rFonts w:ascii="Montserrat" w:hAnsi="Montserrat"/>
                <w:b/>
                <w:sz w:val="20"/>
                <w:szCs w:val="20"/>
              </w:rPr>
              <w:t>COORDINACIÓN DE SERVICIOS GENERALES</w:t>
            </w:r>
          </w:p>
          <w:p w14:paraId="534CC6EF" w14:textId="77777777" w:rsidR="00332495" w:rsidRPr="00491BE3" w:rsidRDefault="00332495" w:rsidP="00877565">
            <w:pPr>
              <w:jc w:val="center"/>
              <w:rPr>
                <w:rFonts w:ascii="Montserrat" w:hAnsi="Montserrat"/>
                <w:b/>
                <w:sz w:val="20"/>
                <w:szCs w:val="20"/>
              </w:rPr>
            </w:pPr>
          </w:p>
        </w:tc>
      </w:tr>
    </w:tbl>
    <w:p w14:paraId="3B42B1C1" w14:textId="77777777" w:rsidR="009F558D" w:rsidRPr="000E0B58" w:rsidRDefault="009F558D" w:rsidP="00537391">
      <w:pPr>
        <w:jc w:val="center"/>
        <w:rPr>
          <w:rFonts w:ascii="Montserrat" w:hAnsi="Montserrat"/>
          <w:b/>
          <w:sz w:val="18"/>
          <w:szCs w:val="18"/>
        </w:rPr>
      </w:pPr>
    </w:p>
    <w:p w14:paraId="3EF5DDA1" w14:textId="58CBDD31" w:rsidR="00614B30" w:rsidRDefault="00614B30" w:rsidP="00537391">
      <w:pPr>
        <w:rPr>
          <w:rFonts w:ascii="Montserrat" w:hAnsi="Montserrat"/>
          <w:sz w:val="18"/>
          <w:szCs w:val="18"/>
        </w:rPr>
      </w:pPr>
    </w:p>
    <w:p w14:paraId="60CF93EF" w14:textId="77777777" w:rsidR="00614B30" w:rsidRPr="000E0B58" w:rsidRDefault="00614B30" w:rsidP="00537391">
      <w:pPr>
        <w:jc w:val="center"/>
        <w:rPr>
          <w:rFonts w:ascii="Montserrat" w:hAnsi="Montserrat"/>
          <w:b/>
          <w:sz w:val="18"/>
          <w:szCs w:val="18"/>
        </w:rPr>
      </w:pPr>
    </w:p>
    <w:p w14:paraId="7BC47B32" w14:textId="77777777" w:rsidR="00A05935" w:rsidRDefault="00A05935">
      <w:pPr>
        <w:rPr>
          <w:ins w:id="26" w:author="Alvaro Vargas González" w:date="2024-08-20T14:14:00Z" w16du:dateUtc="2024-08-20T20:14:00Z"/>
          <w:rFonts w:ascii="Montserrat" w:hAnsi="Montserrat"/>
          <w:b/>
          <w:sz w:val="18"/>
          <w:szCs w:val="18"/>
        </w:rPr>
      </w:pPr>
      <w:ins w:id="27" w:author="Alvaro Vargas González" w:date="2024-08-20T14:14:00Z" w16du:dateUtc="2024-08-20T20:14:00Z">
        <w:r>
          <w:rPr>
            <w:rFonts w:ascii="Montserrat" w:hAnsi="Montserrat"/>
            <w:b/>
            <w:sz w:val="18"/>
            <w:szCs w:val="18"/>
          </w:rPr>
          <w:br w:type="page"/>
        </w:r>
      </w:ins>
    </w:p>
    <w:p w14:paraId="166B2B84" w14:textId="09181403" w:rsidR="00614B30" w:rsidRDefault="00614B30" w:rsidP="00537391">
      <w:pPr>
        <w:jc w:val="center"/>
        <w:rPr>
          <w:rFonts w:ascii="Montserrat" w:hAnsi="Montserrat"/>
          <w:b/>
          <w:sz w:val="18"/>
          <w:szCs w:val="18"/>
        </w:rPr>
      </w:pPr>
      <w:r w:rsidRPr="000E0B58">
        <w:rPr>
          <w:rFonts w:ascii="Montserrat" w:hAnsi="Montserrat"/>
          <w:b/>
          <w:sz w:val="18"/>
          <w:szCs w:val="18"/>
        </w:rPr>
        <w:lastRenderedPageBreak/>
        <w:t>AP</w:t>
      </w:r>
      <w:r w:rsidR="00AD3FC3">
        <w:rPr>
          <w:rFonts w:ascii="Montserrat" w:hAnsi="Montserrat"/>
          <w:b/>
          <w:sz w:val="18"/>
          <w:szCs w:val="18"/>
        </w:rPr>
        <w:t>É</w:t>
      </w:r>
      <w:r w:rsidRPr="000E0B58">
        <w:rPr>
          <w:rFonts w:ascii="Montserrat" w:hAnsi="Montserrat"/>
          <w:b/>
          <w:sz w:val="18"/>
          <w:szCs w:val="18"/>
        </w:rPr>
        <w:t>NDICES</w:t>
      </w:r>
    </w:p>
    <w:p w14:paraId="47F258D8" w14:textId="77777777" w:rsidR="00200679" w:rsidRDefault="00200679" w:rsidP="00537391">
      <w:pPr>
        <w:jc w:val="center"/>
        <w:rPr>
          <w:rFonts w:ascii="Montserrat" w:hAnsi="Montserrat"/>
          <w:b/>
          <w:sz w:val="18"/>
          <w:szCs w:val="18"/>
        </w:rPr>
      </w:pPr>
    </w:p>
    <w:p w14:paraId="0D622C6B" w14:textId="15539C61" w:rsidR="001E2C29" w:rsidRPr="00412140" w:rsidRDefault="001E2C29" w:rsidP="00537391">
      <w:pPr>
        <w:ind w:left="10" w:right="1"/>
        <w:jc w:val="center"/>
        <w:rPr>
          <w:rFonts w:ascii="Montserrat" w:eastAsia="Montserrat" w:hAnsi="Montserrat" w:cs="Montserrat"/>
          <w:b/>
          <w:sz w:val="20"/>
          <w:szCs w:val="20"/>
        </w:rPr>
      </w:pPr>
      <w:r w:rsidRPr="00412140">
        <w:rPr>
          <w:rFonts w:ascii="Montserrat" w:eastAsia="Montserrat" w:hAnsi="Montserrat" w:cs="Montserrat"/>
          <w:b/>
          <w:sz w:val="20"/>
          <w:szCs w:val="20"/>
        </w:rPr>
        <w:t xml:space="preserve">SERVICIO </w:t>
      </w:r>
      <w:r w:rsidRPr="001A7209">
        <w:rPr>
          <w:rFonts w:ascii="Montserrat" w:eastAsia="Montserrat" w:hAnsi="Montserrat" w:cs="Montserrat"/>
          <w:b/>
          <w:sz w:val="20"/>
          <w:szCs w:val="20"/>
        </w:rPr>
        <w:t xml:space="preserve">DE </w:t>
      </w:r>
      <w:r w:rsidRPr="00F81931">
        <w:rPr>
          <w:rFonts w:ascii="Montserrat" w:eastAsia="Montserrat" w:hAnsi="Montserrat" w:cs="Montserrat"/>
          <w:b/>
          <w:sz w:val="20"/>
          <w:szCs w:val="20"/>
        </w:rPr>
        <w:t>HOSPEDAJE, ALIMENTACIÓN Y TRANSPORTE TERRESTRE PARA COLABORADORES EXTERNOS DE SERVICIOS DE SALUD DEL INSTITUTO MEXICANO DEL SEGURO SOCIAL PARA EL BIENESTAR (</w:t>
      </w:r>
      <w:r w:rsidR="00F81A60" w:rsidRPr="00F81A60">
        <w:rPr>
          <w:rFonts w:ascii="Montserrat" w:eastAsia="Montserrat" w:hAnsi="Montserrat" w:cs="Montserrat"/>
          <w:b/>
          <w:sz w:val="20"/>
          <w:szCs w:val="20"/>
        </w:rPr>
        <w:t>IMSS-Bienestar</w:t>
      </w:r>
      <w:r w:rsidRPr="00F81931">
        <w:rPr>
          <w:rFonts w:ascii="Montserrat" w:eastAsia="Montserrat" w:hAnsi="Montserrat" w:cs="Montserrat"/>
          <w:b/>
          <w:sz w:val="20"/>
          <w:szCs w:val="20"/>
        </w:rPr>
        <w:t>)</w:t>
      </w:r>
    </w:p>
    <w:p w14:paraId="3E7196C3" w14:textId="77777777" w:rsidR="00200679" w:rsidRPr="000E0B58" w:rsidRDefault="00200679" w:rsidP="00AD402A">
      <w:pPr>
        <w:rPr>
          <w:rFonts w:ascii="Montserrat" w:hAnsi="Montserrat"/>
          <w:b/>
          <w:sz w:val="18"/>
          <w:szCs w:val="18"/>
        </w:rPr>
      </w:pPr>
    </w:p>
    <w:p w14:paraId="28712BD0" w14:textId="77777777" w:rsidR="00614B30" w:rsidRPr="000E0B58" w:rsidRDefault="00614B30" w:rsidP="00537391">
      <w:pPr>
        <w:jc w:val="center"/>
        <w:rPr>
          <w:rFonts w:ascii="Montserrat" w:hAnsi="Montserrat"/>
          <w:b/>
          <w:sz w:val="18"/>
          <w:szCs w:val="18"/>
        </w:rPr>
      </w:pPr>
    </w:p>
    <w:tbl>
      <w:tblPr>
        <w:tblStyle w:val="Tablaconcuadrcula"/>
        <w:tblW w:w="6516" w:type="dxa"/>
        <w:tblInd w:w="1719" w:type="dxa"/>
        <w:tblLook w:val="04A0" w:firstRow="1" w:lastRow="0" w:firstColumn="1" w:lastColumn="0" w:noHBand="0" w:noVBand="1"/>
      </w:tblPr>
      <w:tblGrid>
        <w:gridCol w:w="1351"/>
        <w:gridCol w:w="5165"/>
      </w:tblGrid>
      <w:tr w:rsidR="00AD402A" w:rsidRPr="000E0B58" w14:paraId="7CD0521B" w14:textId="77777777" w:rsidTr="00AD402A">
        <w:tc>
          <w:tcPr>
            <w:tcW w:w="1351" w:type="dxa"/>
            <w:shd w:val="clear" w:color="auto" w:fill="660033"/>
          </w:tcPr>
          <w:p w14:paraId="18AAA1A2" w14:textId="77777777" w:rsidR="00AD402A" w:rsidRPr="000E0B58" w:rsidRDefault="00AD402A" w:rsidP="00537391">
            <w:pPr>
              <w:jc w:val="center"/>
              <w:rPr>
                <w:rFonts w:ascii="Montserrat" w:hAnsi="Montserrat"/>
                <w:b/>
                <w:sz w:val="18"/>
                <w:szCs w:val="18"/>
              </w:rPr>
            </w:pPr>
            <w:r w:rsidRPr="000E0B58">
              <w:rPr>
                <w:rFonts w:ascii="Montserrat" w:hAnsi="Montserrat"/>
                <w:b/>
                <w:sz w:val="18"/>
                <w:szCs w:val="18"/>
              </w:rPr>
              <w:t>APENDICE</w:t>
            </w:r>
          </w:p>
        </w:tc>
        <w:tc>
          <w:tcPr>
            <w:tcW w:w="5165" w:type="dxa"/>
            <w:shd w:val="clear" w:color="auto" w:fill="660033"/>
          </w:tcPr>
          <w:p w14:paraId="650779DF" w14:textId="77777777" w:rsidR="00AD402A" w:rsidRPr="000E0B58" w:rsidRDefault="00AD402A" w:rsidP="00537391">
            <w:pPr>
              <w:jc w:val="center"/>
              <w:rPr>
                <w:rFonts w:ascii="Montserrat" w:hAnsi="Montserrat"/>
                <w:b/>
                <w:sz w:val="18"/>
                <w:szCs w:val="18"/>
              </w:rPr>
            </w:pPr>
            <w:r w:rsidRPr="000E0B58">
              <w:rPr>
                <w:rFonts w:ascii="Montserrat" w:hAnsi="Montserrat"/>
                <w:b/>
                <w:sz w:val="18"/>
                <w:szCs w:val="18"/>
              </w:rPr>
              <w:t xml:space="preserve">ESPECIFICACIÓN </w:t>
            </w:r>
          </w:p>
        </w:tc>
      </w:tr>
      <w:tr w:rsidR="00AD402A" w:rsidRPr="000E0B58" w14:paraId="537A2EF1" w14:textId="77777777" w:rsidTr="00AD402A">
        <w:tc>
          <w:tcPr>
            <w:tcW w:w="1351" w:type="dxa"/>
            <w:vAlign w:val="center"/>
          </w:tcPr>
          <w:p w14:paraId="5EEAD735" w14:textId="77777777" w:rsidR="00AD402A" w:rsidRPr="000E0B58" w:rsidRDefault="00AD402A" w:rsidP="00537391">
            <w:pPr>
              <w:jc w:val="center"/>
              <w:rPr>
                <w:rFonts w:ascii="Montserrat" w:hAnsi="Montserrat"/>
                <w:b/>
                <w:sz w:val="18"/>
                <w:szCs w:val="18"/>
              </w:rPr>
            </w:pPr>
            <w:r w:rsidRPr="000E0B58">
              <w:rPr>
                <w:rFonts w:ascii="Montserrat" w:hAnsi="Montserrat"/>
                <w:b/>
                <w:sz w:val="18"/>
                <w:szCs w:val="18"/>
              </w:rPr>
              <w:t>1</w:t>
            </w:r>
          </w:p>
        </w:tc>
        <w:tc>
          <w:tcPr>
            <w:tcW w:w="5165" w:type="dxa"/>
            <w:vAlign w:val="center"/>
          </w:tcPr>
          <w:p w14:paraId="724F00C4" w14:textId="7A125B4C" w:rsidR="00AD402A" w:rsidRPr="00A05935" w:rsidRDefault="00AD402A" w:rsidP="00537391">
            <w:pPr>
              <w:jc w:val="center"/>
              <w:rPr>
                <w:rFonts w:ascii="Montserrat" w:hAnsi="Montserrat"/>
                <w:b/>
                <w:bCs/>
                <w:sz w:val="18"/>
                <w:szCs w:val="18"/>
              </w:rPr>
            </w:pPr>
            <w:r w:rsidRPr="00A05935">
              <w:rPr>
                <w:rFonts w:ascii="Montserrat" w:hAnsi="Montserrat"/>
                <w:b/>
                <w:bCs/>
                <w:sz w:val="18"/>
                <w:szCs w:val="18"/>
              </w:rPr>
              <w:t>ORDEN DE SERVICIO</w:t>
            </w:r>
          </w:p>
        </w:tc>
      </w:tr>
      <w:tr w:rsidR="00AD402A" w:rsidRPr="000E0B58" w14:paraId="19BB90AB" w14:textId="77777777" w:rsidTr="00AD402A">
        <w:tc>
          <w:tcPr>
            <w:tcW w:w="1351" w:type="dxa"/>
            <w:vAlign w:val="center"/>
          </w:tcPr>
          <w:p w14:paraId="2114AEEC" w14:textId="3DD986B1" w:rsidR="00AD402A" w:rsidRPr="000E0B58" w:rsidRDefault="00AD402A" w:rsidP="00537391">
            <w:pPr>
              <w:jc w:val="center"/>
              <w:rPr>
                <w:rFonts w:ascii="Montserrat" w:hAnsi="Montserrat"/>
                <w:b/>
                <w:sz w:val="18"/>
                <w:szCs w:val="18"/>
              </w:rPr>
            </w:pPr>
            <w:r>
              <w:rPr>
                <w:rFonts w:ascii="Montserrat" w:hAnsi="Montserrat"/>
                <w:b/>
                <w:sz w:val="18"/>
                <w:szCs w:val="18"/>
              </w:rPr>
              <w:t>2</w:t>
            </w:r>
          </w:p>
        </w:tc>
        <w:tc>
          <w:tcPr>
            <w:tcW w:w="5165" w:type="dxa"/>
            <w:vAlign w:val="center"/>
          </w:tcPr>
          <w:p w14:paraId="31876A94" w14:textId="41B07602" w:rsidR="00AD402A" w:rsidRPr="0047571D" w:rsidRDefault="00AD402A" w:rsidP="00537391">
            <w:pPr>
              <w:jc w:val="center"/>
              <w:rPr>
                <w:rFonts w:ascii="Montserrat" w:eastAsia="Montserrat" w:hAnsi="Montserrat" w:cs="Montserrat"/>
                <w:b/>
                <w:bCs/>
                <w:sz w:val="18"/>
                <w:szCs w:val="18"/>
              </w:rPr>
            </w:pPr>
            <w:r>
              <w:rPr>
                <w:rFonts w:ascii="Montserrat" w:eastAsia="Montserrat" w:hAnsi="Montserrat" w:cs="Montserrat"/>
                <w:b/>
                <w:bCs/>
                <w:sz w:val="18"/>
                <w:szCs w:val="18"/>
              </w:rPr>
              <w:t>FORMATO DE INCIDENCIAS</w:t>
            </w:r>
          </w:p>
        </w:tc>
      </w:tr>
      <w:tr w:rsidR="00AD402A" w:rsidRPr="000E0B58" w14:paraId="69AE1939" w14:textId="77777777" w:rsidTr="00AD402A">
        <w:tc>
          <w:tcPr>
            <w:tcW w:w="1351" w:type="dxa"/>
            <w:vAlign w:val="center"/>
          </w:tcPr>
          <w:p w14:paraId="6F21D8C2" w14:textId="1EBF5E7E" w:rsidR="00AD402A" w:rsidRDefault="00AD402A" w:rsidP="00537391">
            <w:pPr>
              <w:jc w:val="center"/>
              <w:rPr>
                <w:rFonts w:ascii="Montserrat" w:hAnsi="Montserrat"/>
                <w:b/>
                <w:sz w:val="18"/>
                <w:szCs w:val="18"/>
              </w:rPr>
            </w:pPr>
            <w:r>
              <w:rPr>
                <w:rFonts w:ascii="Montserrat" w:hAnsi="Montserrat"/>
                <w:b/>
                <w:sz w:val="18"/>
                <w:szCs w:val="18"/>
              </w:rPr>
              <w:t>3</w:t>
            </w:r>
          </w:p>
        </w:tc>
        <w:tc>
          <w:tcPr>
            <w:tcW w:w="5165" w:type="dxa"/>
            <w:vAlign w:val="center"/>
          </w:tcPr>
          <w:p w14:paraId="0085721B" w14:textId="79DEAFCE" w:rsidR="00AD402A" w:rsidRDefault="00AD402A" w:rsidP="00537391">
            <w:pPr>
              <w:jc w:val="center"/>
              <w:rPr>
                <w:rFonts w:ascii="Montserrat" w:eastAsia="Montserrat" w:hAnsi="Montserrat" w:cs="Montserrat"/>
                <w:b/>
                <w:bCs/>
                <w:sz w:val="18"/>
                <w:szCs w:val="18"/>
              </w:rPr>
            </w:pPr>
            <w:r>
              <w:rPr>
                <w:rFonts w:ascii="Montserrat" w:eastAsia="Montserrat" w:hAnsi="Montserrat" w:cs="Montserrat"/>
                <w:b/>
                <w:bCs/>
                <w:sz w:val="18"/>
                <w:szCs w:val="18"/>
              </w:rPr>
              <w:t>REQUERIMIENTO</w:t>
            </w:r>
          </w:p>
        </w:tc>
      </w:tr>
      <w:tr w:rsidR="00AD402A" w:rsidRPr="000E0B58" w14:paraId="7730D7F0" w14:textId="77777777" w:rsidTr="00AD402A">
        <w:tc>
          <w:tcPr>
            <w:tcW w:w="1351" w:type="dxa"/>
            <w:vAlign w:val="center"/>
          </w:tcPr>
          <w:p w14:paraId="04C026C2" w14:textId="4A920C0D" w:rsidR="00AD402A" w:rsidRDefault="00AD402A" w:rsidP="00537391">
            <w:pPr>
              <w:jc w:val="center"/>
              <w:rPr>
                <w:rFonts w:ascii="Montserrat" w:hAnsi="Montserrat"/>
                <w:b/>
                <w:sz w:val="18"/>
                <w:szCs w:val="18"/>
              </w:rPr>
            </w:pPr>
            <w:r>
              <w:rPr>
                <w:rFonts w:ascii="Montserrat" w:hAnsi="Montserrat"/>
                <w:b/>
                <w:sz w:val="18"/>
                <w:szCs w:val="18"/>
              </w:rPr>
              <w:t>4</w:t>
            </w:r>
          </w:p>
        </w:tc>
        <w:tc>
          <w:tcPr>
            <w:tcW w:w="5165" w:type="dxa"/>
            <w:vAlign w:val="center"/>
          </w:tcPr>
          <w:p w14:paraId="5A9B9A78" w14:textId="2D6F3AE6" w:rsidR="00AD402A" w:rsidRPr="0047571D" w:rsidRDefault="00AD402A" w:rsidP="00537391">
            <w:pPr>
              <w:jc w:val="center"/>
              <w:rPr>
                <w:rFonts w:ascii="Montserrat" w:eastAsia="Montserrat" w:hAnsi="Montserrat" w:cs="Montserrat"/>
                <w:b/>
                <w:bCs/>
                <w:sz w:val="18"/>
                <w:szCs w:val="18"/>
              </w:rPr>
            </w:pPr>
            <w:r w:rsidRPr="00FF0770">
              <w:rPr>
                <w:rFonts w:ascii="Montserrat" w:eastAsia="Montserrat" w:hAnsi="Montserrat" w:cs="Montserrat"/>
                <w:b/>
                <w:bCs/>
                <w:sz w:val="18"/>
                <w:szCs w:val="18"/>
              </w:rPr>
              <w:t>INSTALACIONES Y UBICACIONES DE LOS HOSPITALES Y/O UNIDADES MÉDICAS DEL IMSS-BIENESTAR</w:t>
            </w:r>
          </w:p>
        </w:tc>
      </w:tr>
    </w:tbl>
    <w:p w14:paraId="678FC691" w14:textId="77777777" w:rsidR="009E43B1" w:rsidRDefault="009E43B1" w:rsidP="00537391">
      <w:pPr>
        <w:jc w:val="both"/>
        <w:rPr>
          <w:rFonts w:ascii="Montserrat" w:hAnsi="Montserrat"/>
          <w:b/>
          <w:i/>
          <w:sz w:val="18"/>
          <w:szCs w:val="18"/>
          <w:u w:val="single"/>
        </w:rPr>
      </w:pPr>
    </w:p>
    <w:p w14:paraId="74D5C38B" w14:textId="5BF52B6C" w:rsidR="00614B30" w:rsidRPr="000E0B58" w:rsidRDefault="00614B30" w:rsidP="00537391">
      <w:pPr>
        <w:jc w:val="both"/>
        <w:rPr>
          <w:rFonts w:ascii="Montserrat" w:hAnsi="Montserrat"/>
          <w:sz w:val="18"/>
          <w:szCs w:val="18"/>
        </w:rPr>
      </w:pPr>
      <w:r w:rsidRPr="000E0B58">
        <w:rPr>
          <w:rFonts w:ascii="Montserrat" w:hAnsi="Montserrat"/>
          <w:b/>
          <w:i/>
          <w:sz w:val="18"/>
          <w:szCs w:val="18"/>
          <w:u w:val="single"/>
        </w:rPr>
        <w:t xml:space="preserve">Nota: </w:t>
      </w:r>
      <w:r w:rsidRPr="000E0B58">
        <w:rPr>
          <w:rFonts w:ascii="Montserrat" w:hAnsi="Montserrat"/>
          <w:i/>
          <w:sz w:val="18"/>
          <w:szCs w:val="18"/>
          <w:u w:val="single"/>
        </w:rPr>
        <w:t>Para visualizar los documentos anexos (Word y Excel) deberá de dar doble clic a la imagen</w:t>
      </w:r>
    </w:p>
    <w:p w14:paraId="47BB93F2" w14:textId="77777777" w:rsidR="00614B30" w:rsidRPr="000E0B58" w:rsidRDefault="00614B30" w:rsidP="00537391">
      <w:pPr>
        <w:jc w:val="both"/>
        <w:rPr>
          <w:rFonts w:ascii="Montserrat" w:hAnsi="Montserrat"/>
          <w:sz w:val="18"/>
          <w:szCs w:val="18"/>
        </w:rPr>
      </w:pPr>
    </w:p>
    <w:p w14:paraId="02278CD9" w14:textId="77777777" w:rsidR="00614B30" w:rsidRDefault="00614B30" w:rsidP="00537391">
      <w:pPr>
        <w:jc w:val="both"/>
        <w:rPr>
          <w:rFonts w:ascii="Montserrat" w:hAnsi="Montserrat"/>
          <w:sz w:val="18"/>
          <w:szCs w:val="18"/>
        </w:rPr>
      </w:pPr>
    </w:p>
    <w:p w14:paraId="117C18C9" w14:textId="462FF0FB" w:rsidR="00127F94" w:rsidRDefault="00127F94" w:rsidP="00537391">
      <w:pPr>
        <w:rPr>
          <w:rFonts w:ascii="Montserrat" w:hAnsi="Montserrat"/>
          <w:sz w:val="18"/>
          <w:szCs w:val="18"/>
        </w:rPr>
      </w:pPr>
    </w:p>
    <w:sectPr w:rsidR="00127F94" w:rsidSect="00CB16BC">
      <w:headerReference w:type="default" r:id="rId10"/>
      <w:footerReference w:type="default" r:id="rId11"/>
      <w:pgSz w:w="12240" w:h="15840"/>
      <w:pgMar w:top="2147" w:right="1134" w:bottom="1985" w:left="1134" w:header="709" w:footer="113"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754D109" w14:textId="77777777" w:rsidR="00AD5F53" w:rsidRDefault="00AD5F53">
      <w:r>
        <w:separator/>
      </w:r>
    </w:p>
  </w:endnote>
  <w:endnote w:type="continuationSeparator" w:id="0">
    <w:p w14:paraId="63BD2862" w14:textId="77777777" w:rsidR="00AD5F53" w:rsidRDefault="00AD5F53">
      <w:r>
        <w:continuationSeparator/>
      </w:r>
    </w:p>
  </w:endnote>
  <w:endnote w:type="continuationNotice" w:id="1">
    <w:p w14:paraId="5DCDB0AE" w14:textId="77777777" w:rsidR="00AD5F53" w:rsidRDefault="00AD5F5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Montserrat">
    <w:panose1 w:val="00000500000000000000"/>
    <w:charset w:val="00"/>
    <w:family w:val="auto"/>
    <w:pitch w:val="variable"/>
    <w:sig w:usb0="2000020F" w:usb1="00000003" w:usb2="00000000" w:usb3="00000000" w:csb0="00000197" w:csb1="00000000"/>
  </w:font>
  <w:font w:name="Arial Unicode MS">
    <w:panose1 w:val="020B0604020202020204"/>
    <w:charset w:val="80"/>
    <w:family w:val="swiss"/>
    <w:pitch w:val="variable"/>
    <w:sig w:usb0="F7FFAFFF" w:usb1="E9DFFFFF" w:usb2="0000003F" w:usb3="00000000" w:csb0="003F01FF" w:csb1="00000000"/>
  </w:font>
  <w:font w:name="Noto Sans Symbols">
    <w:altName w:val="Calibri"/>
    <w:panose1 w:val="020B0604020202020204"/>
    <w:charset w:val="00"/>
    <w:family w:val="auto"/>
    <w:pitch w:val="default"/>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imes">
    <w:altName w:val="Sylfaen"/>
    <w:panose1 w:val="00000500000000020000"/>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Lucida Grande">
    <w:panose1 w:val="020B0600040502020204"/>
    <w:charset w:val="00"/>
    <w:family w:val="swiss"/>
    <w:pitch w:val="variable"/>
    <w:sig w:usb0="E1000AEF" w:usb1="5000A1FF" w:usb2="00000000" w:usb3="00000000" w:csb0="000001BF" w:csb1="00000000"/>
  </w:font>
  <w:font w:name="MinionPro-Regular">
    <w:panose1 w:val="020B0604020202020204"/>
    <w:charset w:val="4D"/>
    <w:family w:val="auto"/>
    <w:pitch w:val="default"/>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Montserrat Regular">
    <w:altName w:val="Courier New"/>
    <w:panose1 w:val="020B0604020202020204"/>
    <w:charset w:val="00"/>
    <w:family w:val="roman"/>
    <w:pitch w:val="default"/>
  </w:font>
  <w:font w:name="Montserrat Bold">
    <w:altName w:val="Montserrat"/>
    <w:panose1 w:val="020B0604020202020204"/>
    <w:charset w:val="00"/>
    <w:family w:val="auto"/>
    <w:pitch w:val="variable"/>
    <w:sig w:usb0="00000003" w:usb1="00000000" w:usb2="00000000" w:usb3="00000000" w:csb0="00000001" w:csb1="00000000"/>
  </w:font>
  <w:font w:name="Montserrat Medium">
    <w:panose1 w:val="00000600000000000000"/>
    <w:charset w:val="4D"/>
    <w:family w:val="auto"/>
    <w:pitch w:val="variable"/>
    <w:sig w:usb0="2000020F" w:usb1="00000003" w:usb2="00000000" w:usb3="00000000" w:csb0="00000197"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885438099"/>
      <w:docPartObj>
        <w:docPartGallery w:val="Page Numbers (Bottom of Page)"/>
        <w:docPartUnique/>
      </w:docPartObj>
    </w:sdtPr>
    <w:sdtEndPr>
      <w:rPr>
        <w:color w:val="9E7612"/>
      </w:rPr>
    </w:sdtEndPr>
    <w:sdtContent>
      <w:sdt>
        <w:sdtPr>
          <w:id w:val="1728636285"/>
          <w:docPartObj>
            <w:docPartGallery w:val="Page Numbers (Top of Page)"/>
            <w:docPartUnique/>
          </w:docPartObj>
        </w:sdtPr>
        <w:sdtEndPr>
          <w:rPr>
            <w:color w:val="9E7612"/>
          </w:rPr>
        </w:sdtEndPr>
        <w:sdtContent>
          <w:p w14:paraId="0E85AFF2" w14:textId="49413FA7" w:rsidR="00661C1F" w:rsidRPr="009806E9" w:rsidRDefault="00661C1F">
            <w:pPr>
              <w:pStyle w:val="Piedepgina"/>
              <w:jc w:val="center"/>
              <w:rPr>
                <w:color w:val="9E7612"/>
              </w:rPr>
            </w:pPr>
            <w:r w:rsidRPr="009806E9">
              <w:rPr>
                <w:rFonts w:ascii="Montserrat Medium" w:hAnsi="Montserrat Medium"/>
                <w:noProof/>
                <w:color w:val="9E7612"/>
                <w:sz w:val="16"/>
                <w:szCs w:val="16"/>
                <w:lang w:val="es-MX"/>
              </w:rPr>
              <w:drawing>
                <wp:anchor distT="0" distB="0" distL="114300" distR="114300" simplePos="0" relativeHeight="251667456" behindDoc="1" locked="0" layoutInCell="1" allowOverlap="1" wp14:anchorId="4DE82247" wp14:editId="1052104E">
                  <wp:simplePos x="0" y="0"/>
                  <wp:positionH relativeFrom="margin">
                    <wp:align>center</wp:align>
                  </wp:positionH>
                  <wp:positionV relativeFrom="paragraph">
                    <wp:posOffset>-750627</wp:posOffset>
                  </wp:positionV>
                  <wp:extent cx="6891338" cy="819150"/>
                  <wp:effectExtent l="0" t="0" r="5080" b="0"/>
                  <wp:wrapNone/>
                  <wp:docPr id="679509376" name="Imagen 238366621" descr="Text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730368" name="Imagen 178730368" descr="Texto&#10;&#10;Descripción generada automáticamente"/>
                          <pic:cNvPicPr/>
                        </pic:nvPicPr>
                        <pic:blipFill rotWithShape="1">
                          <a:blip r:embed="rId1">
                            <a:extLst>
                              <a:ext uri="{28A0092B-C50C-407E-A947-70E740481C1C}">
                                <a14:useLocalDpi xmlns:a14="http://schemas.microsoft.com/office/drawing/2010/main" val="0"/>
                              </a:ext>
                            </a:extLst>
                          </a:blip>
                          <a:srcRect l="5519" t="22515" r="5701" b="25131"/>
                          <a:stretch/>
                        </pic:blipFill>
                        <pic:spPr bwMode="auto">
                          <a:xfrm>
                            <a:off x="0" y="0"/>
                            <a:ext cx="6891338" cy="81915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9806E9">
              <w:rPr>
                <w:color w:val="9E7612"/>
                <w:lang w:val="es-ES"/>
              </w:rPr>
              <w:t xml:space="preserve">Página </w:t>
            </w:r>
            <w:r w:rsidRPr="009806E9">
              <w:rPr>
                <w:b/>
                <w:bCs/>
                <w:color w:val="9E7612"/>
              </w:rPr>
              <w:fldChar w:fldCharType="begin"/>
            </w:r>
            <w:r w:rsidRPr="009806E9">
              <w:rPr>
                <w:b/>
                <w:bCs/>
                <w:color w:val="9E7612"/>
              </w:rPr>
              <w:instrText>PAGE</w:instrText>
            </w:r>
            <w:r w:rsidRPr="009806E9">
              <w:rPr>
                <w:b/>
                <w:bCs/>
                <w:color w:val="9E7612"/>
              </w:rPr>
              <w:fldChar w:fldCharType="separate"/>
            </w:r>
            <w:r w:rsidR="0035502D">
              <w:rPr>
                <w:b/>
                <w:bCs/>
                <w:noProof/>
                <w:color w:val="9E7612"/>
              </w:rPr>
              <w:t>1</w:t>
            </w:r>
            <w:r w:rsidRPr="009806E9">
              <w:rPr>
                <w:b/>
                <w:bCs/>
                <w:color w:val="9E7612"/>
              </w:rPr>
              <w:fldChar w:fldCharType="end"/>
            </w:r>
            <w:r w:rsidRPr="009806E9">
              <w:rPr>
                <w:color w:val="9E7612"/>
                <w:lang w:val="es-ES"/>
              </w:rPr>
              <w:t xml:space="preserve"> de </w:t>
            </w:r>
            <w:r w:rsidRPr="009806E9">
              <w:rPr>
                <w:b/>
                <w:bCs/>
                <w:color w:val="9E7612"/>
              </w:rPr>
              <w:fldChar w:fldCharType="begin"/>
            </w:r>
            <w:r w:rsidRPr="009806E9">
              <w:rPr>
                <w:b/>
                <w:bCs/>
                <w:color w:val="9E7612"/>
              </w:rPr>
              <w:instrText>NUMPAGES</w:instrText>
            </w:r>
            <w:r w:rsidRPr="009806E9">
              <w:rPr>
                <w:b/>
                <w:bCs/>
                <w:color w:val="9E7612"/>
              </w:rPr>
              <w:fldChar w:fldCharType="separate"/>
            </w:r>
            <w:r w:rsidR="0035502D">
              <w:rPr>
                <w:b/>
                <w:bCs/>
                <w:noProof/>
                <w:color w:val="9E7612"/>
              </w:rPr>
              <w:t>1</w:t>
            </w:r>
            <w:r w:rsidRPr="009806E9">
              <w:rPr>
                <w:b/>
                <w:bCs/>
                <w:color w:val="9E7612"/>
              </w:rPr>
              <w:fldChar w:fldCharType="end"/>
            </w:r>
          </w:p>
        </w:sdtContent>
      </w:sdt>
    </w:sdtContent>
  </w:sdt>
  <w:p w14:paraId="7D437632" w14:textId="7C369CB0" w:rsidR="00661C1F" w:rsidRDefault="00BA46D9" w:rsidP="009806E9">
    <w:pPr>
      <w:pBdr>
        <w:top w:val="nil"/>
        <w:left w:val="nil"/>
        <w:bottom w:val="nil"/>
        <w:right w:val="nil"/>
        <w:between w:val="nil"/>
      </w:pBdr>
      <w:tabs>
        <w:tab w:val="left" w:pos="7770"/>
        <w:tab w:val="right" w:pos="9972"/>
      </w:tabs>
      <w:rPr>
        <w:color w:val="000000"/>
      </w:rPr>
    </w:pPr>
    <w:r w:rsidRPr="001F1D46">
      <w:rPr>
        <w:rFonts w:ascii="Montserrat" w:eastAsia="Montserrat" w:hAnsi="Montserrat" w:cs="Montserrat"/>
        <w:noProof/>
        <w:color w:val="807F83"/>
        <w:sz w:val="18"/>
        <w:szCs w:val="18"/>
        <w:lang w:val="es-MX"/>
      </w:rPr>
      <mc:AlternateContent>
        <mc:Choice Requires="wps">
          <w:drawing>
            <wp:anchor distT="45720" distB="45720" distL="114300" distR="114300" simplePos="0" relativeHeight="251661312" behindDoc="0" locked="0" layoutInCell="1" allowOverlap="1" wp14:anchorId="532AC573" wp14:editId="58C3AF80">
              <wp:simplePos x="0" y="0"/>
              <wp:positionH relativeFrom="margin">
                <wp:posOffset>3886200</wp:posOffset>
              </wp:positionH>
              <wp:positionV relativeFrom="paragraph">
                <wp:posOffset>398376140</wp:posOffset>
              </wp:positionV>
              <wp:extent cx="2446655" cy="600075"/>
              <wp:effectExtent l="0" t="0" r="0" b="9525"/>
              <wp:wrapSquare wrapText="bothSides"/>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46655" cy="600075"/>
                      </a:xfrm>
                      <a:prstGeom prst="rect">
                        <a:avLst/>
                      </a:prstGeom>
                      <a:solidFill>
                        <a:srgbClr val="FFFFFF"/>
                      </a:solidFill>
                      <a:ln w="9525">
                        <a:noFill/>
                        <a:miter lim="800000"/>
                        <a:headEnd/>
                        <a:tailEnd/>
                      </a:ln>
                    </wps:spPr>
                    <wps:txbx>
                      <w:txbxContent>
                        <w:p w14:paraId="31E891FF" w14:textId="77777777" w:rsidR="00661C1F" w:rsidRPr="001F1D46" w:rsidRDefault="00661C1F" w:rsidP="001F1D46">
                          <w:pPr>
                            <w:pStyle w:val="Encabezado"/>
                            <w:spacing w:line="240" w:lineRule="atLeast"/>
                            <w:jc w:val="right"/>
                            <w:rPr>
                              <w:rFonts w:ascii="Montserrat" w:hAnsi="Montserrat"/>
                              <w:color w:val="000000"/>
                              <w:sz w:val="12"/>
                              <w:szCs w:val="12"/>
                            </w:rPr>
                          </w:pPr>
                          <w:r w:rsidRPr="001F1D46">
                            <w:rPr>
                              <w:rFonts w:ascii="Montserrat" w:hAnsi="Montserrat"/>
                              <w:color w:val="000000"/>
                              <w:sz w:val="12"/>
                              <w:szCs w:val="12"/>
                            </w:rPr>
                            <w:t xml:space="preserve">UNIDAD DE ADMINISTRACIÓN Y FINANZAS </w:t>
                          </w:r>
                        </w:p>
                        <w:p w14:paraId="4235B396" w14:textId="77777777" w:rsidR="00661C1F" w:rsidRPr="001F1D46" w:rsidRDefault="00661C1F" w:rsidP="001F1D46">
                          <w:pPr>
                            <w:pStyle w:val="Encabezado"/>
                            <w:spacing w:line="240" w:lineRule="atLeast"/>
                            <w:jc w:val="right"/>
                            <w:rPr>
                              <w:rFonts w:ascii="Montserrat" w:hAnsi="Montserrat"/>
                              <w:color w:val="000000"/>
                              <w:sz w:val="12"/>
                              <w:szCs w:val="12"/>
                            </w:rPr>
                          </w:pPr>
                          <w:r w:rsidRPr="001F1D46">
                            <w:rPr>
                              <w:rFonts w:ascii="Montserrat" w:hAnsi="Montserrat"/>
                              <w:color w:val="000000"/>
                              <w:sz w:val="12"/>
                              <w:szCs w:val="12"/>
                            </w:rPr>
                            <w:t>COORDINACIÓN DE SERVICIOS DE ADMINISTRACIÓN</w:t>
                          </w:r>
                        </w:p>
                        <w:p w14:paraId="21375411" w14:textId="77777777" w:rsidR="00661C1F" w:rsidRPr="002260CE" w:rsidRDefault="00661C1F" w:rsidP="002260CE">
                          <w:pPr>
                            <w:pStyle w:val="Encabezado"/>
                            <w:spacing w:line="240" w:lineRule="atLeast"/>
                            <w:jc w:val="right"/>
                            <w:rPr>
                              <w:rFonts w:ascii="Montserrat" w:hAnsi="Montserrat"/>
                              <w:b/>
                              <w:color w:val="000000"/>
                              <w:sz w:val="12"/>
                              <w:szCs w:val="12"/>
                            </w:rPr>
                          </w:pPr>
                          <w:r w:rsidRPr="001F1D46">
                            <w:rPr>
                              <w:rFonts w:ascii="Montserrat" w:hAnsi="Montserrat"/>
                              <w:color w:val="000000"/>
                              <w:sz w:val="12"/>
                              <w:szCs w:val="12"/>
                            </w:rPr>
                            <w:t>DIVISIÓN DE ADQUISICIONES</w:t>
                          </w:r>
                        </w:p>
                        <w:p w14:paraId="62A0CA18" w14:textId="77777777" w:rsidR="00661C1F" w:rsidRDefault="00661C1F"/>
                        <w:p w14:paraId="4D75E438" w14:textId="77777777" w:rsidR="00661C1F" w:rsidRDefault="00661C1F"/>
                        <w:p w14:paraId="3EC10898" w14:textId="77777777" w:rsidR="00661C1F" w:rsidRDefault="00661C1F"/>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32AC573" id="_x0000_t202" coordsize="21600,21600" o:spt="202" path="m,l,21600r21600,l21600,xe">
              <v:stroke joinstyle="miter"/>
              <v:path gradientshapeok="t" o:connecttype="rect"/>
            </v:shapetype>
            <v:shape id="Cuadro de texto 2" o:spid="_x0000_s1026" type="#_x0000_t202" style="position:absolute;margin-left:306pt;margin-top:31368.2pt;width:192.65pt;height:47.25pt;z-index:25166131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" stroked="f">
              <v:textbox>
                <w:txbxContent>
                  <w:p w14:paraId="31E891FF" w14:textId="77777777" w:rsidR="00661C1F" w:rsidRPr="001F1D46" w:rsidRDefault="00661C1F" w:rsidP="001F1D46">
                    <w:pPr>
                      <w:pStyle w:val="Encabezado"/>
                      <w:spacing w:line="240" w:lineRule="atLeast"/>
                      <w:jc w:val="right"/>
                      <w:rPr>
                        <w:rFonts w:ascii="Montserrat" w:hAnsi="Montserrat"/>
                        <w:color w:val="000000"/>
                        <w:sz w:val="12"/>
                        <w:szCs w:val="12"/>
                      </w:rPr>
                    </w:pPr>
                    <w:r w:rsidRPr="001F1D46">
                      <w:rPr>
                        <w:rFonts w:ascii="Montserrat" w:hAnsi="Montserrat"/>
                        <w:color w:val="000000"/>
                        <w:sz w:val="12"/>
                        <w:szCs w:val="12"/>
                      </w:rPr>
                      <w:t xml:space="preserve">UNIDAD DE ADMINISTRACIÓN Y FINANZAS </w:t>
                    </w:r>
                  </w:p>
                  <w:p w14:paraId="4235B396" w14:textId="77777777" w:rsidR="00661C1F" w:rsidRPr="001F1D46" w:rsidRDefault="00661C1F" w:rsidP="001F1D46">
                    <w:pPr>
                      <w:pStyle w:val="Encabezado"/>
                      <w:spacing w:line="240" w:lineRule="atLeast"/>
                      <w:jc w:val="right"/>
                      <w:rPr>
                        <w:rFonts w:ascii="Montserrat" w:hAnsi="Montserrat"/>
                        <w:color w:val="000000"/>
                        <w:sz w:val="12"/>
                        <w:szCs w:val="12"/>
                      </w:rPr>
                    </w:pPr>
                    <w:r w:rsidRPr="001F1D46">
                      <w:rPr>
                        <w:rFonts w:ascii="Montserrat" w:hAnsi="Montserrat"/>
                        <w:color w:val="000000"/>
                        <w:sz w:val="12"/>
                        <w:szCs w:val="12"/>
                      </w:rPr>
                      <w:t>COORDINACIÓN DE SERVICIOS DE ADMINISTRACIÓN</w:t>
                    </w:r>
                  </w:p>
                  <w:p w14:paraId="21375411" w14:textId="77777777" w:rsidR="00661C1F" w:rsidRPr="002260CE" w:rsidRDefault="00661C1F" w:rsidP="002260CE">
                    <w:pPr>
                      <w:pStyle w:val="Encabezado"/>
                      <w:spacing w:line="240" w:lineRule="atLeast"/>
                      <w:jc w:val="right"/>
                      <w:rPr>
                        <w:rFonts w:ascii="Montserrat" w:hAnsi="Montserrat"/>
                        <w:b/>
                        <w:color w:val="000000"/>
                        <w:sz w:val="12"/>
                        <w:szCs w:val="12"/>
                      </w:rPr>
                    </w:pPr>
                    <w:r w:rsidRPr="001F1D46">
                      <w:rPr>
                        <w:rFonts w:ascii="Montserrat" w:hAnsi="Montserrat"/>
                        <w:color w:val="000000"/>
                        <w:sz w:val="12"/>
                        <w:szCs w:val="12"/>
                      </w:rPr>
                      <w:t>DIVISIÓN DE ADQUISICIONES</w:t>
                    </w:r>
                  </w:p>
                  <w:p w14:paraId="62A0CA18" w14:textId="77777777" w:rsidR="00661C1F" w:rsidRDefault="00661C1F"/>
                  <w:p w14:paraId="4D75E438" w14:textId="77777777" w:rsidR="00661C1F" w:rsidRDefault="00661C1F"/>
                  <w:p w14:paraId="3EC10898" w14:textId="77777777" w:rsidR="00661C1F" w:rsidRDefault="00661C1F"/>
                </w:txbxContent>
              </v:textbox>
              <w10:wrap type="square"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32795EF" w14:textId="77777777" w:rsidR="00AD5F53" w:rsidRDefault="00AD5F53">
      <w:r>
        <w:separator/>
      </w:r>
    </w:p>
  </w:footnote>
  <w:footnote w:type="continuationSeparator" w:id="0">
    <w:p w14:paraId="50D7C4F1" w14:textId="77777777" w:rsidR="00AD5F53" w:rsidRDefault="00AD5F53">
      <w:r>
        <w:continuationSeparator/>
      </w:r>
    </w:p>
  </w:footnote>
  <w:footnote w:type="continuationNotice" w:id="1">
    <w:p w14:paraId="41BACC5B" w14:textId="77777777" w:rsidR="00AD5F53" w:rsidRDefault="00AD5F5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5BDC12" w14:textId="1CF19D92" w:rsidR="00661C1F" w:rsidRDefault="00661C1F" w:rsidP="002260CE">
    <w:pPr>
      <w:pBdr>
        <w:top w:val="nil"/>
        <w:left w:val="nil"/>
        <w:bottom w:val="nil"/>
        <w:right w:val="nil"/>
        <w:between w:val="nil"/>
      </w:pBdr>
      <w:tabs>
        <w:tab w:val="center" w:pos="4252"/>
        <w:tab w:val="right" w:pos="8504"/>
      </w:tabs>
      <w:jc w:val="right"/>
      <w:rPr>
        <w:rFonts w:ascii="Montserrat" w:eastAsia="Montserrat" w:hAnsi="Montserrat" w:cs="Montserrat"/>
        <w:color w:val="807F83"/>
        <w:sz w:val="18"/>
        <w:szCs w:val="18"/>
      </w:rPr>
    </w:pPr>
    <w:r>
      <w:rPr>
        <w:rFonts w:ascii="Montserrat Bold" w:hAnsi="Montserrat Bold"/>
        <w:noProof/>
        <w:color w:val="807F83"/>
        <w:sz w:val="18"/>
        <w:szCs w:val="18"/>
        <w:lang w:val="es-MX"/>
      </w:rPr>
      <w:drawing>
        <wp:anchor distT="0" distB="0" distL="114300" distR="114300" simplePos="0" relativeHeight="251665408" behindDoc="1" locked="0" layoutInCell="1" allowOverlap="1" wp14:anchorId="7DACDA49" wp14:editId="23A91C6A">
          <wp:simplePos x="0" y="0"/>
          <wp:positionH relativeFrom="margin">
            <wp:align>left</wp:align>
          </wp:positionH>
          <wp:positionV relativeFrom="paragraph">
            <wp:posOffset>-113940</wp:posOffset>
          </wp:positionV>
          <wp:extent cx="3547745" cy="551815"/>
          <wp:effectExtent l="0" t="0" r="0" b="635"/>
          <wp:wrapNone/>
          <wp:docPr id="2026788336" name="Imagen 358845551" descr="Text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7435305" name="Imagen 1057435305" descr="Texto&#10;&#10;Descripción generada automáticamente"/>
                  <pic:cNvPicPr/>
                </pic:nvPicPr>
                <pic:blipFill rotWithShape="1">
                  <a:blip r:embed="rId1">
                    <a:extLst>
                      <a:ext uri="{28A0092B-C50C-407E-A947-70E740481C1C}">
                        <a14:useLocalDpi xmlns:a14="http://schemas.microsoft.com/office/drawing/2010/main" val="0"/>
                      </a:ext>
                    </a:extLst>
                  </a:blip>
                  <a:srcRect l="5709" t="47294" r="48510" b="14858"/>
                  <a:stretch/>
                </pic:blipFill>
                <pic:spPr bwMode="auto">
                  <a:xfrm>
                    <a:off x="0" y="0"/>
                    <a:ext cx="3547745" cy="55181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rFonts w:ascii="Montserrat" w:eastAsia="Montserrat" w:hAnsi="Montserrat" w:cs="Montserrat"/>
        <w:color w:val="807F83"/>
        <w:sz w:val="18"/>
        <w:szCs w:val="18"/>
      </w:rPr>
      <w:tab/>
    </w:r>
  </w:p>
  <w:p w14:paraId="1066F08B" w14:textId="77777777" w:rsidR="00661C1F" w:rsidRDefault="00661C1F" w:rsidP="00C27985">
    <w:pPr>
      <w:spacing w:line="276" w:lineRule="auto"/>
      <w:jc w:val="center"/>
      <w:rPr>
        <w:rFonts w:ascii="Montserrat" w:hAnsi="Montserrat"/>
        <w:i/>
        <w:sz w:val="16"/>
        <w:szCs w:val="20"/>
      </w:rPr>
    </w:pPr>
  </w:p>
  <w:p w14:paraId="60F696EB" w14:textId="77777777" w:rsidR="00661C1F" w:rsidRDefault="00661C1F" w:rsidP="00C27985">
    <w:pPr>
      <w:spacing w:line="276" w:lineRule="auto"/>
      <w:jc w:val="center"/>
      <w:rPr>
        <w:rFonts w:ascii="Montserrat" w:hAnsi="Montserrat"/>
        <w:i/>
        <w:sz w:val="16"/>
        <w:szCs w:val="20"/>
      </w:rPr>
    </w:pPr>
  </w:p>
  <w:p w14:paraId="3B336532" w14:textId="77777777" w:rsidR="00661C1F" w:rsidRDefault="00661C1F" w:rsidP="00C27985">
    <w:pPr>
      <w:spacing w:line="276" w:lineRule="auto"/>
      <w:jc w:val="center"/>
      <w:rPr>
        <w:rFonts w:ascii="Montserrat" w:hAnsi="Montserrat"/>
        <w:i/>
        <w:sz w:val="16"/>
        <w:szCs w:val="20"/>
      </w:rPr>
    </w:pPr>
  </w:p>
  <w:p w14:paraId="3C0064DC" w14:textId="6F08AF21" w:rsidR="00661C1F" w:rsidRPr="007916F7" w:rsidRDefault="00661C1F" w:rsidP="00C27985">
    <w:pPr>
      <w:spacing w:line="276" w:lineRule="auto"/>
      <w:jc w:val="center"/>
      <w:rPr>
        <w:rFonts w:ascii="Montserrat" w:hAnsi="Montserrat"/>
        <w:i/>
        <w:sz w:val="16"/>
        <w:szCs w:val="20"/>
      </w:rPr>
    </w:pPr>
    <w:r w:rsidRPr="007916F7">
      <w:rPr>
        <w:rFonts w:ascii="Montserrat" w:hAnsi="Montserrat"/>
        <w:i/>
        <w:sz w:val="16"/>
        <w:szCs w:val="20"/>
      </w:rPr>
      <w:t>“Año de Felipe Carrillo Puerto, Benemérito del Proletariado, Revolucionario y Defensor del Mayab".</w:t>
    </w:r>
  </w:p>
  <w:p w14:paraId="69165D40" w14:textId="05C74139" w:rsidR="00661C1F" w:rsidRDefault="00661C1F" w:rsidP="00C27985">
    <w:pPr>
      <w:pBdr>
        <w:top w:val="nil"/>
        <w:left w:val="nil"/>
        <w:bottom w:val="nil"/>
        <w:right w:val="nil"/>
        <w:between w:val="nil"/>
      </w:pBdr>
      <w:tabs>
        <w:tab w:val="center" w:pos="4252"/>
        <w:tab w:val="right" w:pos="8504"/>
      </w:tabs>
      <w:ind w:right="-801"/>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1"/>
    <w:multiLevelType w:val="singleLevel"/>
    <w:tmpl w:val="F00C9724"/>
    <w:styleLink w:val="Estilo1233"/>
    <w:lvl w:ilvl="0">
      <w:start w:val="1"/>
      <w:numFmt w:val="bullet"/>
      <w:pStyle w:val="Listaconvietas4"/>
      <w:lvlText w:val=""/>
      <w:lvlJc w:val="left"/>
      <w:pPr>
        <w:tabs>
          <w:tab w:val="num" w:pos="1209"/>
        </w:tabs>
        <w:ind w:left="1209" w:hanging="360"/>
      </w:pPr>
      <w:rPr>
        <w:rFonts w:ascii="Symbol" w:hAnsi="Symbol" w:hint="default"/>
      </w:rPr>
    </w:lvl>
  </w:abstractNum>
  <w:abstractNum w:abstractNumId="1" w15:restartNumberingAfterBreak="0">
    <w:nsid w:val="00000001"/>
    <w:multiLevelType w:val="multilevel"/>
    <w:tmpl w:val="00000001"/>
    <w:styleLink w:val="WW8Num301"/>
    <w:lvl w:ilvl="0">
      <w:start w:val="1"/>
      <w:numFmt w:val="none"/>
      <w:suff w:val="nothing"/>
      <w:lvlText w:val=""/>
      <w:lvlJc w:val="left"/>
      <w:pPr>
        <w:tabs>
          <w:tab w:val="num" w:pos="432"/>
        </w:tabs>
        <w:ind w:left="432" w:hanging="432"/>
      </w:pPr>
      <w:rPr>
        <w:rFonts w:ascii="Arial" w:hAnsi="Arial"/>
        <w:b/>
        <w:sz w:val="24"/>
      </w:rPr>
    </w:lvl>
    <w:lvl w:ilvl="1">
      <w:start w:val="1"/>
      <w:numFmt w:val="none"/>
      <w:suff w:val="nothing"/>
      <w:lvlText w:val=""/>
      <w:lvlJc w:val="left"/>
      <w:pPr>
        <w:tabs>
          <w:tab w:val="num" w:pos="576"/>
        </w:tabs>
        <w:ind w:left="576" w:hanging="576"/>
      </w:pPr>
      <w:rPr>
        <w:rFonts w:ascii="Arial" w:hAnsi="Arial"/>
        <w:b/>
        <w:sz w:val="24"/>
      </w:rPr>
    </w:lvl>
    <w:lvl w:ilvl="2">
      <w:start w:val="1"/>
      <w:numFmt w:val="none"/>
      <w:suff w:val="nothing"/>
      <w:lvlText w:val=""/>
      <w:lvlJc w:val="left"/>
      <w:pPr>
        <w:tabs>
          <w:tab w:val="num" w:pos="720"/>
        </w:tabs>
        <w:ind w:left="720" w:hanging="720"/>
      </w:pPr>
      <w:rPr>
        <w:rFonts w:ascii="Arial" w:hAnsi="Arial"/>
        <w:b/>
        <w:sz w:val="24"/>
      </w:rPr>
    </w:lvl>
    <w:lvl w:ilvl="3">
      <w:start w:val="1"/>
      <w:numFmt w:val="none"/>
      <w:suff w:val="nothing"/>
      <w:lvlText w:val=""/>
      <w:lvlJc w:val="left"/>
      <w:pPr>
        <w:tabs>
          <w:tab w:val="num" w:pos="864"/>
        </w:tabs>
        <w:ind w:left="864" w:hanging="864"/>
      </w:pPr>
      <w:rPr>
        <w:rFonts w:ascii="Arial" w:hAnsi="Arial"/>
        <w:b/>
        <w:sz w:val="24"/>
      </w:rPr>
    </w:lvl>
    <w:lvl w:ilvl="4">
      <w:start w:val="1"/>
      <w:numFmt w:val="none"/>
      <w:suff w:val="nothing"/>
      <w:lvlText w:val=""/>
      <w:lvlJc w:val="left"/>
      <w:pPr>
        <w:tabs>
          <w:tab w:val="num" w:pos="1008"/>
        </w:tabs>
        <w:ind w:left="1008" w:hanging="1008"/>
      </w:pPr>
      <w:rPr>
        <w:rFonts w:ascii="Arial" w:hAnsi="Arial"/>
        <w:b/>
        <w:sz w:val="24"/>
      </w:rPr>
    </w:lvl>
    <w:lvl w:ilvl="5">
      <w:start w:val="1"/>
      <w:numFmt w:val="none"/>
      <w:suff w:val="nothing"/>
      <w:lvlText w:val=""/>
      <w:lvlJc w:val="left"/>
      <w:pPr>
        <w:tabs>
          <w:tab w:val="num" w:pos="1152"/>
        </w:tabs>
        <w:ind w:left="1152" w:hanging="1152"/>
      </w:pPr>
      <w:rPr>
        <w:rFonts w:ascii="Arial" w:hAnsi="Arial"/>
        <w:b/>
        <w:sz w:val="24"/>
      </w:rPr>
    </w:lvl>
    <w:lvl w:ilvl="6">
      <w:start w:val="1"/>
      <w:numFmt w:val="none"/>
      <w:suff w:val="nothing"/>
      <w:lvlText w:val=""/>
      <w:lvlJc w:val="left"/>
      <w:pPr>
        <w:tabs>
          <w:tab w:val="num" w:pos="1296"/>
        </w:tabs>
        <w:ind w:left="1296" w:hanging="1296"/>
      </w:pPr>
      <w:rPr>
        <w:rFonts w:ascii="Arial" w:hAnsi="Arial"/>
        <w:b/>
        <w:sz w:val="24"/>
      </w:rPr>
    </w:lvl>
    <w:lvl w:ilvl="7">
      <w:start w:val="1"/>
      <w:numFmt w:val="none"/>
      <w:suff w:val="nothing"/>
      <w:lvlText w:val=""/>
      <w:lvlJc w:val="left"/>
      <w:pPr>
        <w:tabs>
          <w:tab w:val="num" w:pos="1440"/>
        </w:tabs>
        <w:ind w:left="1440" w:hanging="1440"/>
      </w:pPr>
      <w:rPr>
        <w:rFonts w:ascii="Arial" w:hAnsi="Arial"/>
        <w:b/>
        <w:sz w:val="24"/>
      </w:rPr>
    </w:lvl>
    <w:lvl w:ilvl="8">
      <w:start w:val="1"/>
      <w:numFmt w:val="none"/>
      <w:suff w:val="nothing"/>
      <w:lvlText w:val=""/>
      <w:lvlJc w:val="left"/>
      <w:pPr>
        <w:tabs>
          <w:tab w:val="num" w:pos="1584"/>
        </w:tabs>
        <w:ind w:left="1584" w:hanging="1584"/>
      </w:pPr>
      <w:rPr>
        <w:rFonts w:ascii="Arial" w:hAnsi="Arial"/>
        <w:b/>
        <w:sz w:val="24"/>
      </w:rPr>
    </w:lvl>
  </w:abstractNum>
  <w:abstractNum w:abstractNumId="2" w15:restartNumberingAfterBreak="0">
    <w:nsid w:val="05123FBB"/>
    <w:multiLevelType w:val="multilevel"/>
    <w:tmpl w:val="E85EF690"/>
    <w:lvl w:ilvl="0">
      <w:start w:val="1"/>
      <w:numFmt w:val="decimal"/>
      <w:lvlText w:val="%1."/>
      <w:lvlJc w:val="left"/>
      <w:pPr>
        <w:ind w:left="370" w:hanging="360"/>
      </w:pPr>
      <w:rPr>
        <w:rFonts w:hint="default"/>
      </w:rPr>
    </w:lvl>
    <w:lvl w:ilvl="1">
      <w:start w:val="1"/>
      <w:numFmt w:val="decimal"/>
      <w:isLgl/>
      <w:lvlText w:val="%1.%2."/>
      <w:lvlJc w:val="left"/>
      <w:pPr>
        <w:ind w:left="6173" w:hanging="360"/>
      </w:pPr>
      <w:rPr>
        <w:rFonts w:hint="default"/>
        <w:b/>
        <w:bCs/>
      </w:rPr>
    </w:lvl>
    <w:lvl w:ilvl="2">
      <w:start w:val="1"/>
      <w:numFmt w:val="decimal"/>
      <w:isLgl/>
      <w:lvlText w:val="%1.%2.%3."/>
      <w:lvlJc w:val="left"/>
      <w:pPr>
        <w:ind w:left="730" w:hanging="720"/>
      </w:pPr>
      <w:rPr>
        <w:rFonts w:hint="default"/>
      </w:rPr>
    </w:lvl>
    <w:lvl w:ilvl="3">
      <w:start w:val="1"/>
      <w:numFmt w:val="decimal"/>
      <w:isLgl/>
      <w:lvlText w:val="%1.%2.%3.%4."/>
      <w:lvlJc w:val="left"/>
      <w:pPr>
        <w:ind w:left="730" w:hanging="720"/>
      </w:pPr>
      <w:rPr>
        <w:rFonts w:hint="default"/>
      </w:rPr>
    </w:lvl>
    <w:lvl w:ilvl="4">
      <w:start w:val="1"/>
      <w:numFmt w:val="decimal"/>
      <w:isLgl/>
      <w:lvlText w:val="%1.%2.%3.%4.%5."/>
      <w:lvlJc w:val="left"/>
      <w:pPr>
        <w:ind w:left="1090" w:hanging="1080"/>
      </w:pPr>
      <w:rPr>
        <w:rFonts w:hint="default"/>
      </w:rPr>
    </w:lvl>
    <w:lvl w:ilvl="5">
      <w:start w:val="1"/>
      <w:numFmt w:val="decimal"/>
      <w:isLgl/>
      <w:lvlText w:val="%1.%2.%3.%4.%5.%6."/>
      <w:lvlJc w:val="left"/>
      <w:pPr>
        <w:ind w:left="1090" w:hanging="1080"/>
      </w:pPr>
      <w:rPr>
        <w:rFonts w:hint="default"/>
      </w:rPr>
    </w:lvl>
    <w:lvl w:ilvl="6">
      <w:start w:val="1"/>
      <w:numFmt w:val="decimal"/>
      <w:isLgl/>
      <w:lvlText w:val="%1.%2.%3.%4.%5.%6.%7."/>
      <w:lvlJc w:val="left"/>
      <w:pPr>
        <w:ind w:left="1450" w:hanging="1440"/>
      </w:pPr>
      <w:rPr>
        <w:rFonts w:hint="default"/>
      </w:rPr>
    </w:lvl>
    <w:lvl w:ilvl="7">
      <w:start w:val="1"/>
      <w:numFmt w:val="decimal"/>
      <w:isLgl/>
      <w:lvlText w:val="%1.%2.%3.%4.%5.%6.%7.%8."/>
      <w:lvlJc w:val="left"/>
      <w:pPr>
        <w:ind w:left="1450" w:hanging="1440"/>
      </w:pPr>
      <w:rPr>
        <w:rFonts w:hint="default"/>
      </w:rPr>
    </w:lvl>
    <w:lvl w:ilvl="8">
      <w:start w:val="1"/>
      <w:numFmt w:val="decimal"/>
      <w:isLgl/>
      <w:lvlText w:val="%1.%2.%3.%4.%5.%6.%7.%8.%9."/>
      <w:lvlJc w:val="left"/>
      <w:pPr>
        <w:ind w:left="1810" w:hanging="1800"/>
      </w:pPr>
      <w:rPr>
        <w:rFonts w:hint="default"/>
      </w:rPr>
    </w:lvl>
  </w:abstractNum>
  <w:abstractNum w:abstractNumId="3" w15:restartNumberingAfterBreak="0">
    <w:nsid w:val="070C1959"/>
    <w:multiLevelType w:val="multilevel"/>
    <w:tmpl w:val="E85EF690"/>
    <w:lvl w:ilvl="0">
      <w:start w:val="1"/>
      <w:numFmt w:val="decimal"/>
      <w:lvlText w:val="%1."/>
      <w:lvlJc w:val="left"/>
      <w:pPr>
        <w:ind w:left="370" w:hanging="360"/>
      </w:pPr>
      <w:rPr>
        <w:rFonts w:hint="default"/>
      </w:rPr>
    </w:lvl>
    <w:lvl w:ilvl="1">
      <w:start w:val="1"/>
      <w:numFmt w:val="decimal"/>
      <w:isLgl/>
      <w:lvlText w:val="%1.%2."/>
      <w:lvlJc w:val="left"/>
      <w:pPr>
        <w:ind w:left="370" w:hanging="360"/>
      </w:pPr>
      <w:rPr>
        <w:rFonts w:hint="default"/>
        <w:b/>
        <w:bCs/>
      </w:rPr>
    </w:lvl>
    <w:lvl w:ilvl="2">
      <w:start w:val="1"/>
      <w:numFmt w:val="decimal"/>
      <w:isLgl/>
      <w:lvlText w:val="%1.%2.%3."/>
      <w:lvlJc w:val="left"/>
      <w:pPr>
        <w:ind w:left="730" w:hanging="720"/>
      </w:pPr>
      <w:rPr>
        <w:rFonts w:hint="default"/>
      </w:rPr>
    </w:lvl>
    <w:lvl w:ilvl="3">
      <w:start w:val="1"/>
      <w:numFmt w:val="decimal"/>
      <w:isLgl/>
      <w:lvlText w:val="%1.%2.%3.%4."/>
      <w:lvlJc w:val="left"/>
      <w:pPr>
        <w:ind w:left="730" w:hanging="720"/>
      </w:pPr>
      <w:rPr>
        <w:rFonts w:hint="default"/>
      </w:rPr>
    </w:lvl>
    <w:lvl w:ilvl="4">
      <w:start w:val="1"/>
      <w:numFmt w:val="decimal"/>
      <w:isLgl/>
      <w:lvlText w:val="%1.%2.%3.%4.%5."/>
      <w:lvlJc w:val="left"/>
      <w:pPr>
        <w:ind w:left="1090" w:hanging="1080"/>
      </w:pPr>
      <w:rPr>
        <w:rFonts w:hint="default"/>
      </w:rPr>
    </w:lvl>
    <w:lvl w:ilvl="5">
      <w:start w:val="1"/>
      <w:numFmt w:val="decimal"/>
      <w:isLgl/>
      <w:lvlText w:val="%1.%2.%3.%4.%5.%6."/>
      <w:lvlJc w:val="left"/>
      <w:pPr>
        <w:ind w:left="1090" w:hanging="1080"/>
      </w:pPr>
      <w:rPr>
        <w:rFonts w:hint="default"/>
      </w:rPr>
    </w:lvl>
    <w:lvl w:ilvl="6">
      <w:start w:val="1"/>
      <w:numFmt w:val="decimal"/>
      <w:isLgl/>
      <w:lvlText w:val="%1.%2.%3.%4.%5.%6.%7."/>
      <w:lvlJc w:val="left"/>
      <w:pPr>
        <w:ind w:left="1450" w:hanging="1440"/>
      </w:pPr>
      <w:rPr>
        <w:rFonts w:hint="default"/>
      </w:rPr>
    </w:lvl>
    <w:lvl w:ilvl="7">
      <w:start w:val="1"/>
      <w:numFmt w:val="decimal"/>
      <w:isLgl/>
      <w:lvlText w:val="%1.%2.%3.%4.%5.%6.%7.%8."/>
      <w:lvlJc w:val="left"/>
      <w:pPr>
        <w:ind w:left="1450" w:hanging="1440"/>
      </w:pPr>
      <w:rPr>
        <w:rFonts w:hint="default"/>
      </w:rPr>
    </w:lvl>
    <w:lvl w:ilvl="8">
      <w:start w:val="1"/>
      <w:numFmt w:val="decimal"/>
      <w:isLgl/>
      <w:lvlText w:val="%1.%2.%3.%4.%5.%6.%7.%8.%9."/>
      <w:lvlJc w:val="left"/>
      <w:pPr>
        <w:ind w:left="1810" w:hanging="1800"/>
      </w:pPr>
      <w:rPr>
        <w:rFonts w:hint="default"/>
      </w:rPr>
    </w:lvl>
  </w:abstractNum>
  <w:abstractNum w:abstractNumId="4" w15:restartNumberingAfterBreak="0">
    <w:nsid w:val="072A76EF"/>
    <w:multiLevelType w:val="multilevel"/>
    <w:tmpl w:val="E85EF69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bCs/>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07F749E8"/>
    <w:multiLevelType w:val="multilevel"/>
    <w:tmpl w:val="40E649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0BC07CC3"/>
    <w:multiLevelType w:val="multilevel"/>
    <w:tmpl w:val="ABD22F8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bCs/>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0D703F01"/>
    <w:multiLevelType w:val="hybridMultilevel"/>
    <w:tmpl w:val="A9722C80"/>
    <w:lvl w:ilvl="0" w:tplc="9D30B026">
      <w:start w:val="1"/>
      <w:numFmt w:val="upperLetter"/>
      <w:lvlText w:val="%1."/>
      <w:lvlJc w:val="left"/>
      <w:pPr>
        <w:ind w:left="720" w:hanging="360"/>
      </w:pPr>
      <w:rPr>
        <w:rFonts w:hint="default"/>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0E3D770B"/>
    <w:multiLevelType w:val="hybridMultilevel"/>
    <w:tmpl w:val="246A5C44"/>
    <w:lvl w:ilvl="0" w:tplc="FFFFFFFF">
      <w:start w:val="1"/>
      <w:numFmt w:val="upperRoman"/>
      <w:lvlText w:val="%1."/>
      <w:lvlJc w:val="righ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11E82C02"/>
    <w:multiLevelType w:val="hybridMultilevel"/>
    <w:tmpl w:val="E21A7C18"/>
    <w:lvl w:ilvl="0" w:tplc="080A000F">
      <w:start w:val="1"/>
      <w:numFmt w:val="decimal"/>
      <w:lvlText w:val="%1."/>
      <w:lvlJc w:val="left"/>
      <w:pPr>
        <w:ind w:left="1429" w:hanging="360"/>
      </w:pPr>
    </w:lvl>
    <w:lvl w:ilvl="1" w:tplc="080A0019">
      <w:start w:val="1"/>
      <w:numFmt w:val="lowerLetter"/>
      <w:lvlText w:val="%2."/>
      <w:lvlJc w:val="left"/>
      <w:pPr>
        <w:ind w:left="2149" w:hanging="360"/>
      </w:pPr>
    </w:lvl>
    <w:lvl w:ilvl="2" w:tplc="080A001B">
      <w:start w:val="1"/>
      <w:numFmt w:val="lowerRoman"/>
      <w:lvlText w:val="%3."/>
      <w:lvlJc w:val="right"/>
      <w:pPr>
        <w:ind w:left="2869" w:hanging="180"/>
      </w:pPr>
    </w:lvl>
    <w:lvl w:ilvl="3" w:tplc="080A000F" w:tentative="1">
      <w:start w:val="1"/>
      <w:numFmt w:val="decimal"/>
      <w:lvlText w:val="%4."/>
      <w:lvlJc w:val="left"/>
      <w:pPr>
        <w:ind w:left="3589" w:hanging="360"/>
      </w:pPr>
    </w:lvl>
    <w:lvl w:ilvl="4" w:tplc="080A0019" w:tentative="1">
      <w:start w:val="1"/>
      <w:numFmt w:val="lowerLetter"/>
      <w:lvlText w:val="%5."/>
      <w:lvlJc w:val="left"/>
      <w:pPr>
        <w:ind w:left="4309" w:hanging="360"/>
      </w:pPr>
    </w:lvl>
    <w:lvl w:ilvl="5" w:tplc="080A001B" w:tentative="1">
      <w:start w:val="1"/>
      <w:numFmt w:val="lowerRoman"/>
      <w:lvlText w:val="%6."/>
      <w:lvlJc w:val="right"/>
      <w:pPr>
        <w:ind w:left="5029" w:hanging="180"/>
      </w:pPr>
    </w:lvl>
    <w:lvl w:ilvl="6" w:tplc="080A000F" w:tentative="1">
      <w:start w:val="1"/>
      <w:numFmt w:val="decimal"/>
      <w:lvlText w:val="%7."/>
      <w:lvlJc w:val="left"/>
      <w:pPr>
        <w:ind w:left="5749" w:hanging="360"/>
      </w:pPr>
    </w:lvl>
    <w:lvl w:ilvl="7" w:tplc="080A0019" w:tentative="1">
      <w:start w:val="1"/>
      <w:numFmt w:val="lowerLetter"/>
      <w:lvlText w:val="%8."/>
      <w:lvlJc w:val="left"/>
      <w:pPr>
        <w:ind w:left="6469" w:hanging="360"/>
      </w:pPr>
    </w:lvl>
    <w:lvl w:ilvl="8" w:tplc="080A001B" w:tentative="1">
      <w:start w:val="1"/>
      <w:numFmt w:val="lowerRoman"/>
      <w:lvlText w:val="%9."/>
      <w:lvlJc w:val="right"/>
      <w:pPr>
        <w:ind w:left="7189" w:hanging="180"/>
      </w:pPr>
    </w:lvl>
  </w:abstractNum>
  <w:abstractNum w:abstractNumId="10" w15:restartNumberingAfterBreak="0">
    <w:nsid w:val="132D5E6B"/>
    <w:multiLevelType w:val="hybridMultilevel"/>
    <w:tmpl w:val="E35AA0B8"/>
    <w:lvl w:ilvl="0" w:tplc="04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15:restartNumberingAfterBreak="0">
    <w:nsid w:val="18AD4D6F"/>
    <w:multiLevelType w:val="multilevel"/>
    <w:tmpl w:val="53683ECA"/>
    <w:lvl w:ilvl="0">
      <w:start w:val="1"/>
      <w:numFmt w:val="decimal"/>
      <w:lvlText w:val="%1."/>
      <w:lvlJc w:val="left"/>
      <w:pPr>
        <w:ind w:left="720" w:hanging="360"/>
      </w:pPr>
      <w:rPr>
        <w:rFonts w:hint="default"/>
        <w:b w:val="0"/>
        <w:bCs/>
      </w:rPr>
    </w:lvl>
    <w:lvl w:ilvl="1">
      <w:start w:val="1"/>
      <w:numFmt w:val="decimal"/>
      <w:isLgl/>
      <w:lvlText w:val="%1.%2."/>
      <w:lvlJc w:val="left"/>
      <w:pPr>
        <w:ind w:left="720" w:hanging="360"/>
      </w:pPr>
      <w:rPr>
        <w:rFonts w:hint="default"/>
        <w:b/>
        <w:bCs/>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1DA616EE"/>
    <w:multiLevelType w:val="hybridMultilevel"/>
    <w:tmpl w:val="246A5C44"/>
    <w:lvl w:ilvl="0" w:tplc="FFFFFFFF">
      <w:start w:val="1"/>
      <w:numFmt w:val="upperRoman"/>
      <w:lvlText w:val="%1."/>
      <w:lvlJc w:val="righ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226E1DEE"/>
    <w:multiLevelType w:val="hybridMultilevel"/>
    <w:tmpl w:val="E8746004"/>
    <w:lvl w:ilvl="0" w:tplc="080A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8B71C68"/>
    <w:multiLevelType w:val="multilevel"/>
    <w:tmpl w:val="230CC930"/>
    <w:lvl w:ilvl="0">
      <w:start w:val="1"/>
      <w:numFmt w:val="lowerLetter"/>
      <w:lvlText w:val="%1)"/>
      <w:lvlJc w:val="left"/>
      <w:pPr>
        <w:ind w:left="720" w:hanging="360"/>
      </w:pPr>
      <w:rPr>
        <w:b/>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2A3F7BCC"/>
    <w:multiLevelType w:val="hybridMultilevel"/>
    <w:tmpl w:val="246A5C44"/>
    <w:lvl w:ilvl="0" w:tplc="04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6" w15:restartNumberingAfterBreak="0">
    <w:nsid w:val="2B4C40D0"/>
    <w:multiLevelType w:val="multilevel"/>
    <w:tmpl w:val="E85EF69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bCs/>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 w15:restartNumberingAfterBreak="0">
    <w:nsid w:val="2F285EBF"/>
    <w:multiLevelType w:val="hybridMultilevel"/>
    <w:tmpl w:val="49887C9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2FA74714"/>
    <w:multiLevelType w:val="hybridMultilevel"/>
    <w:tmpl w:val="2DC0A7B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9" w15:restartNumberingAfterBreak="0">
    <w:nsid w:val="31EF54C9"/>
    <w:multiLevelType w:val="multilevel"/>
    <w:tmpl w:val="26C48B78"/>
    <w:lvl w:ilvl="0">
      <w:start w:val="1"/>
      <w:numFmt w:val="decimal"/>
      <w:lvlText w:val="%1."/>
      <w:lvlJc w:val="left"/>
      <w:pPr>
        <w:ind w:left="720" w:hanging="360"/>
      </w:pPr>
      <w:rPr>
        <w:rFonts w:hint="default"/>
        <w:b/>
        <w:bCs/>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32511C15"/>
    <w:multiLevelType w:val="hybridMultilevel"/>
    <w:tmpl w:val="01A2F378"/>
    <w:lvl w:ilvl="0" w:tplc="9F4218F6">
      <w:start w:val="2"/>
      <w:numFmt w:val="bullet"/>
      <w:lvlText w:val=""/>
      <w:lvlJc w:val="left"/>
      <w:pPr>
        <w:ind w:left="720" w:hanging="360"/>
      </w:pPr>
      <w:rPr>
        <w:rFonts w:ascii="Symbol" w:eastAsia="Montserrat" w:hAnsi="Symbol" w:cs="Montserrat"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1" w15:restartNumberingAfterBreak="0">
    <w:nsid w:val="35DC69DC"/>
    <w:multiLevelType w:val="hybridMultilevel"/>
    <w:tmpl w:val="60FE7A96"/>
    <w:lvl w:ilvl="0" w:tplc="FFFFFFFF">
      <w:start w:val="1"/>
      <w:numFmt w:val="upperLetter"/>
      <w:lvlText w:val="%1)"/>
      <w:lvlJc w:val="left"/>
      <w:pPr>
        <w:ind w:left="1004" w:hanging="360"/>
      </w:pPr>
      <w:rPr>
        <w:rFonts w:hint="default"/>
        <w:b/>
      </w:rPr>
    </w:lvl>
    <w:lvl w:ilvl="1" w:tplc="FFFFFFFF" w:tentative="1">
      <w:start w:val="1"/>
      <w:numFmt w:val="lowerLetter"/>
      <w:lvlText w:val="%2."/>
      <w:lvlJc w:val="left"/>
      <w:pPr>
        <w:ind w:left="1724" w:hanging="360"/>
      </w:pPr>
    </w:lvl>
    <w:lvl w:ilvl="2" w:tplc="FFFFFFFF" w:tentative="1">
      <w:start w:val="1"/>
      <w:numFmt w:val="lowerRoman"/>
      <w:lvlText w:val="%3."/>
      <w:lvlJc w:val="right"/>
      <w:pPr>
        <w:ind w:left="2444" w:hanging="180"/>
      </w:pPr>
    </w:lvl>
    <w:lvl w:ilvl="3" w:tplc="FFFFFFFF" w:tentative="1">
      <w:start w:val="1"/>
      <w:numFmt w:val="decimal"/>
      <w:lvlText w:val="%4."/>
      <w:lvlJc w:val="left"/>
      <w:pPr>
        <w:ind w:left="3164" w:hanging="360"/>
      </w:pPr>
    </w:lvl>
    <w:lvl w:ilvl="4" w:tplc="FFFFFFFF" w:tentative="1">
      <w:start w:val="1"/>
      <w:numFmt w:val="lowerLetter"/>
      <w:lvlText w:val="%5."/>
      <w:lvlJc w:val="left"/>
      <w:pPr>
        <w:ind w:left="3884" w:hanging="360"/>
      </w:pPr>
    </w:lvl>
    <w:lvl w:ilvl="5" w:tplc="FFFFFFFF" w:tentative="1">
      <w:start w:val="1"/>
      <w:numFmt w:val="lowerRoman"/>
      <w:lvlText w:val="%6."/>
      <w:lvlJc w:val="right"/>
      <w:pPr>
        <w:ind w:left="4604" w:hanging="18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22" w15:restartNumberingAfterBreak="0">
    <w:nsid w:val="369C332E"/>
    <w:multiLevelType w:val="hybridMultilevel"/>
    <w:tmpl w:val="60FE7A96"/>
    <w:lvl w:ilvl="0" w:tplc="76786184">
      <w:start w:val="1"/>
      <w:numFmt w:val="upperLetter"/>
      <w:lvlText w:val="%1)"/>
      <w:lvlJc w:val="left"/>
      <w:pPr>
        <w:ind w:left="1004" w:hanging="360"/>
      </w:pPr>
      <w:rPr>
        <w:rFonts w:hint="default"/>
        <w:b/>
      </w:rPr>
    </w:lvl>
    <w:lvl w:ilvl="1" w:tplc="080A0019" w:tentative="1">
      <w:start w:val="1"/>
      <w:numFmt w:val="lowerLetter"/>
      <w:lvlText w:val="%2."/>
      <w:lvlJc w:val="left"/>
      <w:pPr>
        <w:ind w:left="1724" w:hanging="360"/>
      </w:pPr>
    </w:lvl>
    <w:lvl w:ilvl="2" w:tplc="080A001B" w:tentative="1">
      <w:start w:val="1"/>
      <w:numFmt w:val="lowerRoman"/>
      <w:lvlText w:val="%3."/>
      <w:lvlJc w:val="right"/>
      <w:pPr>
        <w:ind w:left="2444" w:hanging="180"/>
      </w:pPr>
    </w:lvl>
    <w:lvl w:ilvl="3" w:tplc="080A000F" w:tentative="1">
      <w:start w:val="1"/>
      <w:numFmt w:val="decimal"/>
      <w:lvlText w:val="%4."/>
      <w:lvlJc w:val="left"/>
      <w:pPr>
        <w:ind w:left="3164" w:hanging="360"/>
      </w:pPr>
    </w:lvl>
    <w:lvl w:ilvl="4" w:tplc="080A0019" w:tentative="1">
      <w:start w:val="1"/>
      <w:numFmt w:val="lowerLetter"/>
      <w:lvlText w:val="%5."/>
      <w:lvlJc w:val="left"/>
      <w:pPr>
        <w:ind w:left="3884" w:hanging="360"/>
      </w:pPr>
    </w:lvl>
    <w:lvl w:ilvl="5" w:tplc="080A001B" w:tentative="1">
      <w:start w:val="1"/>
      <w:numFmt w:val="lowerRoman"/>
      <w:lvlText w:val="%6."/>
      <w:lvlJc w:val="right"/>
      <w:pPr>
        <w:ind w:left="4604" w:hanging="180"/>
      </w:pPr>
    </w:lvl>
    <w:lvl w:ilvl="6" w:tplc="080A000F" w:tentative="1">
      <w:start w:val="1"/>
      <w:numFmt w:val="decimal"/>
      <w:lvlText w:val="%7."/>
      <w:lvlJc w:val="left"/>
      <w:pPr>
        <w:ind w:left="5324" w:hanging="360"/>
      </w:pPr>
    </w:lvl>
    <w:lvl w:ilvl="7" w:tplc="080A0019" w:tentative="1">
      <w:start w:val="1"/>
      <w:numFmt w:val="lowerLetter"/>
      <w:lvlText w:val="%8."/>
      <w:lvlJc w:val="left"/>
      <w:pPr>
        <w:ind w:left="6044" w:hanging="360"/>
      </w:pPr>
    </w:lvl>
    <w:lvl w:ilvl="8" w:tplc="080A001B" w:tentative="1">
      <w:start w:val="1"/>
      <w:numFmt w:val="lowerRoman"/>
      <w:lvlText w:val="%9."/>
      <w:lvlJc w:val="right"/>
      <w:pPr>
        <w:ind w:left="6764" w:hanging="180"/>
      </w:pPr>
    </w:lvl>
  </w:abstractNum>
  <w:abstractNum w:abstractNumId="23" w15:restartNumberingAfterBreak="0">
    <w:nsid w:val="3CD85D33"/>
    <w:multiLevelType w:val="hybridMultilevel"/>
    <w:tmpl w:val="81D2F28C"/>
    <w:styleLink w:val="Estiloimportado12"/>
    <w:lvl w:ilvl="0" w:tplc="94D89826">
      <w:start w:val="1"/>
      <w:numFmt w:val="lowerLetter"/>
      <w:lvlText w:val="%1)"/>
      <w:lvlJc w:val="left"/>
      <w:pPr>
        <w:ind w:left="14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7368AD8">
      <w:start w:val="1"/>
      <w:numFmt w:val="lowerLetter"/>
      <w:lvlText w:val="%2."/>
      <w:lvlJc w:val="left"/>
      <w:pPr>
        <w:ind w:left="21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83A8FC0">
      <w:start w:val="1"/>
      <w:numFmt w:val="lowerRoman"/>
      <w:lvlText w:val="%3."/>
      <w:lvlJc w:val="left"/>
      <w:pPr>
        <w:ind w:left="2880" w:hanging="3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954B4E4">
      <w:start w:val="1"/>
      <w:numFmt w:val="decimal"/>
      <w:lvlText w:val="%4."/>
      <w:lvlJc w:val="left"/>
      <w:pPr>
        <w:ind w:left="36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52ECD18">
      <w:start w:val="1"/>
      <w:numFmt w:val="lowerLetter"/>
      <w:lvlText w:val="%5."/>
      <w:lvlJc w:val="left"/>
      <w:pPr>
        <w:ind w:left="43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8625912">
      <w:start w:val="1"/>
      <w:numFmt w:val="lowerRoman"/>
      <w:lvlText w:val="%6."/>
      <w:lvlJc w:val="left"/>
      <w:pPr>
        <w:ind w:left="5040" w:hanging="3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7C0EA78C">
      <w:start w:val="1"/>
      <w:numFmt w:val="decimal"/>
      <w:lvlText w:val="%7."/>
      <w:lvlJc w:val="left"/>
      <w:pPr>
        <w:ind w:left="57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F3E3CF6">
      <w:start w:val="1"/>
      <w:numFmt w:val="lowerLetter"/>
      <w:lvlText w:val="%8."/>
      <w:lvlJc w:val="left"/>
      <w:pPr>
        <w:ind w:left="64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E7837AE">
      <w:start w:val="1"/>
      <w:numFmt w:val="lowerRoman"/>
      <w:lvlText w:val="%9."/>
      <w:lvlJc w:val="left"/>
      <w:pPr>
        <w:ind w:left="7200" w:hanging="3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4" w15:restartNumberingAfterBreak="0">
    <w:nsid w:val="42E2115B"/>
    <w:multiLevelType w:val="multilevel"/>
    <w:tmpl w:val="5E42898C"/>
    <w:lvl w:ilvl="0">
      <w:start w:val="3"/>
      <w:numFmt w:val="decimal"/>
      <w:lvlText w:val="%1."/>
      <w:lvlJc w:val="left"/>
      <w:pPr>
        <w:ind w:left="480" w:hanging="480"/>
      </w:pPr>
      <w:rPr>
        <w:rFonts w:hint="default"/>
      </w:rPr>
    </w:lvl>
    <w:lvl w:ilvl="1">
      <w:start w:val="2"/>
      <w:numFmt w:val="decimal"/>
      <w:lvlText w:val="%1.%2."/>
      <w:lvlJc w:val="left"/>
      <w:pPr>
        <w:ind w:left="720" w:hanging="72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49E34B1B"/>
    <w:multiLevelType w:val="multilevel"/>
    <w:tmpl w:val="3CAAD902"/>
    <w:lvl w:ilvl="0">
      <w:start w:val="4"/>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49F749E4"/>
    <w:multiLevelType w:val="hybridMultilevel"/>
    <w:tmpl w:val="D06C4A5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7" w15:restartNumberingAfterBreak="0">
    <w:nsid w:val="4AE62850"/>
    <w:multiLevelType w:val="multilevel"/>
    <w:tmpl w:val="E85EF69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bCs/>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8" w15:restartNumberingAfterBreak="0">
    <w:nsid w:val="532C06C7"/>
    <w:multiLevelType w:val="hybridMultilevel"/>
    <w:tmpl w:val="E8746004"/>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58A57D58"/>
    <w:multiLevelType w:val="multilevel"/>
    <w:tmpl w:val="DC08BF24"/>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lowerLetter"/>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58E05F6A"/>
    <w:multiLevelType w:val="hybridMultilevel"/>
    <w:tmpl w:val="13FC0874"/>
    <w:lvl w:ilvl="0" w:tplc="FFFFFFFF">
      <w:start w:val="1"/>
      <w:numFmt w:val="upperLetter"/>
      <w:lvlText w:val="%1)"/>
      <w:lvlJc w:val="left"/>
      <w:pPr>
        <w:ind w:left="720" w:hanging="360"/>
      </w:pPr>
      <w:rPr>
        <w:rFonts w:hint="default"/>
        <w:b/>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15:restartNumberingAfterBreak="0">
    <w:nsid w:val="5A941608"/>
    <w:multiLevelType w:val="hybridMultilevel"/>
    <w:tmpl w:val="9F40DB16"/>
    <w:styleLink w:val="WW8Num710"/>
    <w:lvl w:ilvl="0" w:tplc="73389D9C">
      <w:start w:val="1"/>
      <w:numFmt w:val="decimal"/>
      <w:lvlText w:val="%1."/>
      <w:lvlJc w:val="left"/>
      <w:pPr>
        <w:ind w:left="2771" w:hanging="360"/>
      </w:pPr>
      <w:rPr>
        <w:rFonts w:hint="default"/>
        <w:b/>
        <w:i w:val="0"/>
        <w:sz w:val="20"/>
      </w:rPr>
    </w:lvl>
    <w:lvl w:ilvl="1" w:tplc="080A0019">
      <w:start w:val="1"/>
      <w:numFmt w:val="lowerLetter"/>
      <w:lvlText w:val="%2."/>
      <w:lvlJc w:val="left"/>
      <w:pPr>
        <w:ind w:left="3491" w:hanging="360"/>
      </w:pPr>
    </w:lvl>
    <w:lvl w:ilvl="2" w:tplc="080A001B" w:tentative="1">
      <w:start w:val="1"/>
      <w:numFmt w:val="lowerRoman"/>
      <w:lvlText w:val="%3."/>
      <w:lvlJc w:val="right"/>
      <w:pPr>
        <w:ind w:left="4211" w:hanging="180"/>
      </w:pPr>
    </w:lvl>
    <w:lvl w:ilvl="3" w:tplc="080A000F" w:tentative="1">
      <w:start w:val="1"/>
      <w:numFmt w:val="decimal"/>
      <w:lvlText w:val="%4."/>
      <w:lvlJc w:val="left"/>
      <w:pPr>
        <w:ind w:left="4931" w:hanging="360"/>
      </w:pPr>
    </w:lvl>
    <w:lvl w:ilvl="4" w:tplc="080A0019" w:tentative="1">
      <w:start w:val="1"/>
      <w:numFmt w:val="lowerLetter"/>
      <w:lvlText w:val="%5."/>
      <w:lvlJc w:val="left"/>
      <w:pPr>
        <w:ind w:left="5651" w:hanging="360"/>
      </w:pPr>
    </w:lvl>
    <w:lvl w:ilvl="5" w:tplc="080A001B" w:tentative="1">
      <w:start w:val="1"/>
      <w:numFmt w:val="lowerRoman"/>
      <w:lvlText w:val="%6."/>
      <w:lvlJc w:val="right"/>
      <w:pPr>
        <w:ind w:left="6371" w:hanging="180"/>
      </w:pPr>
    </w:lvl>
    <w:lvl w:ilvl="6" w:tplc="080A000F" w:tentative="1">
      <w:start w:val="1"/>
      <w:numFmt w:val="decimal"/>
      <w:lvlText w:val="%7."/>
      <w:lvlJc w:val="left"/>
      <w:pPr>
        <w:ind w:left="7091" w:hanging="360"/>
      </w:pPr>
    </w:lvl>
    <w:lvl w:ilvl="7" w:tplc="080A0019" w:tentative="1">
      <w:start w:val="1"/>
      <w:numFmt w:val="lowerLetter"/>
      <w:lvlText w:val="%8."/>
      <w:lvlJc w:val="left"/>
      <w:pPr>
        <w:ind w:left="7811" w:hanging="360"/>
      </w:pPr>
    </w:lvl>
    <w:lvl w:ilvl="8" w:tplc="080A001B" w:tentative="1">
      <w:start w:val="1"/>
      <w:numFmt w:val="lowerRoman"/>
      <w:lvlText w:val="%9."/>
      <w:lvlJc w:val="right"/>
      <w:pPr>
        <w:ind w:left="8531" w:hanging="180"/>
      </w:pPr>
    </w:lvl>
  </w:abstractNum>
  <w:abstractNum w:abstractNumId="32" w15:restartNumberingAfterBreak="0">
    <w:nsid w:val="5BEC319B"/>
    <w:multiLevelType w:val="multilevel"/>
    <w:tmpl w:val="53683ECA"/>
    <w:lvl w:ilvl="0">
      <w:start w:val="1"/>
      <w:numFmt w:val="decimal"/>
      <w:lvlText w:val="%1."/>
      <w:lvlJc w:val="left"/>
      <w:pPr>
        <w:ind w:left="720" w:hanging="360"/>
      </w:pPr>
      <w:rPr>
        <w:rFonts w:hint="default"/>
        <w:b w:val="0"/>
        <w:bCs/>
      </w:rPr>
    </w:lvl>
    <w:lvl w:ilvl="1">
      <w:start w:val="1"/>
      <w:numFmt w:val="decimal"/>
      <w:isLgl/>
      <w:lvlText w:val="%1.%2."/>
      <w:lvlJc w:val="left"/>
      <w:pPr>
        <w:ind w:left="720" w:hanging="360"/>
      </w:pPr>
      <w:rPr>
        <w:rFonts w:hint="default"/>
        <w:b/>
        <w:bCs/>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3" w15:restartNumberingAfterBreak="0">
    <w:nsid w:val="5F7C6DC4"/>
    <w:multiLevelType w:val="hybridMultilevel"/>
    <w:tmpl w:val="A9722C80"/>
    <w:lvl w:ilvl="0" w:tplc="FFFFFFFF">
      <w:start w:val="1"/>
      <w:numFmt w:val="upperLetter"/>
      <w:lvlText w:val="%1."/>
      <w:lvlJc w:val="left"/>
      <w:pPr>
        <w:ind w:left="720" w:hanging="360"/>
      </w:pPr>
      <w:rPr>
        <w:rFonts w:hint="default"/>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 w15:restartNumberingAfterBreak="0">
    <w:nsid w:val="5FB1418B"/>
    <w:multiLevelType w:val="multilevel"/>
    <w:tmpl w:val="8140DCBC"/>
    <w:lvl w:ilvl="0">
      <w:start w:val="1"/>
      <w:numFmt w:val="upperRoman"/>
      <w:lvlText w:val="%1."/>
      <w:lvlJc w:val="right"/>
      <w:pPr>
        <w:ind w:left="720" w:hanging="360"/>
      </w:p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5" w15:restartNumberingAfterBreak="0">
    <w:nsid w:val="684735ED"/>
    <w:multiLevelType w:val="multilevel"/>
    <w:tmpl w:val="230CC930"/>
    <w:lvl w:ilvl="0">
      <w:start w:val="1"/>
      <w:numFmt w:val="lowerLetter"/>
      <w:lvlText w:val="%1)"/>
      <w:lvlJc w:val="left"/>
      <w:pPr>
        <w:ind w:left="720" w:hanging="360"/>
      </w:pPr>
      <w:rPr>
        <w:b/>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6" w15:restartNumberingAfterBreak="0">
    <w:nsid w:val="68DD3360"/>
    <w:multiLevelType w:val="hybridMultilevel"/>
    <w:tmpl w:val="13FC0874"/>
    <w:lvl w:ilvl="0" w:tplc="4AEE09F8">
      <w:start w:val="1"/>
      <w:numFmt w:val="upperLetter"/>
      <w:lvlText w:val="%1)"/>
      <w:lvlJc w:val="left"/>
      <w:pPr>
        <w:ind w:left="720" w:hanging="360"/>
      </w:pPr>
      <w:rPr>
        <w:rFonts w:hint="default"/>
        <w:b/>
        <w:bCs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7" w15:restartNumberingAfterBreak="0">
    <w:nsid w:val="6979110D"/>
    <w:multiLevelType w:val="hybridMultilevel"/>
    <w:tmpl w:val="B366EAA2"/>
    <w:lvl w:ilvl="0" w:tplc="080A0001">
      <w:start w:val="1"/>
      <w:numFmt w:val="bullet"/>
      <w:lvlText w:val=""/>
      <w:lvlJc w:val="left"/>
      <w:pPr>
        <w:ind w:left="1364" w:hanging="360"/>
      </w:pPr>
      <w:rPr>
        <w:rFonts w:ascii="Symbol" w:hAnsi="Symbol" w:hint="default"/>
      </w:rPr>
    </w:lvl>
    <w:lvl w:ilvl="1" w:tplc="080A0003" w:tentative="1">
      <w:start w:val="1"/>
      <w:numFmt w:val="bullet"/>
      <w:lvlText w:val="o"/>
      <w:lvlJc w:val="left"/>
      <w:pPr>
        <w:ind w:left="2084" w:hanging="360"/>
      </w:pPr>
      <w:rPr>
        <w:rFonts w:ascii="Courier New" w:hAnsi="Courier New" w:cs="Courier New" w:hint="default"/>
      </w:rPr>
    </w:lvl>
    <w:lvl w:ilvl="2" w:tplc="080A0005" w:tentative="1">
      <w:start w:val="1"/>
      <w:numFmt w:val="bullet"/>
      <w:lvlText w:val=""/>
      <w:lvlJc w:val="left"/>
      <w:pPr>
        <w:ind w:left="2804" w:hanging="360"/>
      </w:pPr>
      <w:rPr>
        <w:rFonts w:ascii="Wingdings" w:hAnsi="Wingdings" w:hint="default"/>
      </w:rPr>
    </w:lvl>
    <w:lvl w:ilvl="3" w:tplc="080A0001" w:tentative="1">
      <w:start w:val="1"/>
      <w:numFmt w:val="bullet"/>
      <w:lvlText w:val=""/>
      <w:lvlJc w:val="left"/>
      <w:pPr>
        <w:ind w:left="3524" w:hanging="360"/>
      </w:pPr>
      <w:rPr>
        <w:rFonts w:ascii="Symbol" w:hAnsi="Symbol" w:hint="default"/>
      </w:rPr>
    </w:lvl>
    <w:lvl w:ilvl="4" w:tplc="080A0003" w:tentative="1">
      <w:start w:val="1"/>
      <w:numFmt w:val="bullet"/>
      <w:lvlText w:val="o"/>
      <w:lvlJc w:val="left"/>
      <w:pPr>
        <w:ind w:left="4244" w:hanging="360"/>
      </w:pPr>
      <w:rPr>
        <w:rFonts w:ascii="Courier New" w:hAnsi="Courier New" w:cs="Courier New" w:hint="default"/>
      </w:rPr>
    </w:lvl>
    <w:lvl w:ilvl="5" w:tplc="080A0005" w:tentative="1">
      <w:start w:val="1"/>
      <w:numFmt w:val="bullet"/>
      <w:lvlText w:val=""/>
      <w:lvlJc w:val="left"/>
      <w:pPr>
        <w:ind w:left="4964" w:hanging="360"/>
      </w:pPr>
      <w:rPr>
        <w:rFonts w:ascii="Wingdings" w:hAnsi="Wingdings" w:hint="default"/>
      </w:rPr>
    </w:lvl>
    <w:lvl w:ilvl="6" w:tplc="080A0001" w:tentative="1">
      <w:start w:val="1"/>
      <w:numFmt w:val="bullet"/>
      <w:lvlText w:val=""/>
      <w:lvlJc w:val="left"/>
      <w:pPr>
        <w:ind w:left="5684" w:hanging="360"/>
      </w:pPr>
      <w:rPr>
        <w:rFonts w:ascii="Symbol" w:hAnsi="Symbol" w:hint="default"/>
      </w:rPr>
    </w:lvl>
    <w:lvl w:ilvl="7" w:tplc="080A0003" w:tentative="1">
      <w:start w:val="1"/>
      <w:numFmt w:val="bullet"/>
      <w:lvlText w:val="o"/>
      <w:lvlJc w:val="left"/>
      <w:pPr>
        <w:ind w:left="6404" w:hanging="360"/>
      </w:pPr>
      <w:rPr>
        <w:rFonts w:ascii="Courier New" w:hAnsi="Courier New" w:cs="Courier New" w:hint="default"/>
      </w:rPr>
    </w:lvl>
    <w:lvl w:ilvl="8" w:tplc="080A0005" w:tentative="1">
      <w:start w:val="1"/>
      <w:numFmt w:val="bullet"/>
      <w:lvlText w:val=""/>
      <w:lvlJc w:val="left"/>
      <w:pPr>
        <w:ind w:left="7124" w:hanging="360"/>
      </w:pPr>
      <w:rPr>
        <w:rFonts w:ascii="Wingdings" w:hAnsi="Wingdings" w:hint="default"/>
      </w:rPr>
    </w:lvl>
  </w:abstractNum>
  <w:abstractNum w:abstractNumId="38" w15:restartNumberingAfterBreak="0">
    <w:nsid w:val="735002B4"/>
    <w:multiLevelType w:val="multilevel"/>
    <w:tmpl w:val="AEAED90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9" w15:restartNumberingAfterBreak="0">
    <w:nsid w:val="736E2570"/>
    <w:multiLevelType w:val="hybridMultilevel"/>
    <w:tmpl w:val="0A500D8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62A7F56"/>
    <w:multiLevelType w:val="multilevel"/>
    <w:tmpl w:val="AADC6CD4"/>
    <w:lvl w:ilvl="0">
      <w:start w:val="5"/>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79632E5D"/>
    <w:multiLevelType w:val="hybridMultilevel"/>
    <w:tmpl w:val="13FC0874"/>
    <w:lvl w:ilvl="0" w:tplc="FFFFFFFF">
      <w:start w:val="1"/>
      <w:numFmt w:val="upperLetter"/>
      <w:lvlText w:val="%1)"/>
      <w:lvlJc w:val="left"/>
      <w:pPr>
        <w:ind w:left="720" w:hanging="360"/>
      </w:pPr>
      <w:rPr>
        <w:rFonts w:hint="default"/>
        <w:b/>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2" w15:restartNumberingAfterBreak="0">
    <w:nsid w:val="7EC473F0"/>
    <w:multiLevelType w:val="multilevel"/>
    <w:tmpl w:val="E85EF69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bCs/>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16cid:durableId="331029979">
    <w:abstractNumId w:val="2"/>
  </w:num>
  <w:num w:numId="2" w16cid:durableId="1772625555">
    <w:abstractNumId w:val="19"/>
  </w:num>
  <w:num w:numId="3" w16cid:durableId="1817455776">
    <w:abstractNumId w:val="7"/>
  </w:num>
  <w:num w:numId="4" w16cid:durableId="514539520">
    <w:abstractNumId w:val="10"/>
  </w:num>
  <w:num w:numId="5" w16cid:durableId="2097706236">
    <w:abstractNumId w:val="1"/>
  </w:num>
  <w:num w:numId="6" w16cid:durableId="126240133">
    <w:abstractNumId w:val="0"/>
  </w:num>
  <w:num w:numId="7" w16cid:durableId="852457932">
    <w:abstractNumId w:val="31"/>
  </w:num>
  <w:num w:numId="8" w16cid:durableId="340009431">
    <w:abstractNumId w:val="35"/>
  </w:num>
  <w:num w:numId="9" w16cid:durableId="1909919125">
    <w:abstractNumId w:val="26"/>
  </w:num>
  <w:num w:numId="10" w16cid:durableId="1339116204">
    <w:abstractNumId w:val="36"/>
  </w:num>
  <w:num w:numId="11" w16cid:durableId="2062291999">
    <w:abstractNumId w:val="15"/>
  </w:num>
  <w:num w:numId="12" w16cid:durableId="1551456657">
    <w:abstractNumId w:val="34"/>
  </w:num>
  <w:num w:numId="13" w16cid:durableId="2056931738">
    <w:abstractNumId w:val="14"/>
  </w:num>
  <w:num w:numId="14" w16cid:durableId="465978137">
    <w:abstractNumId w:val="29"/>
  </w:num>
  <w:num w:numId="15" w16cid:durableId="1452748149">
    <w:abstractNumId w:val="18"/>
  </w:num>
  <w:num w:numId="16" w16cid:durableId="268315383">
    <w:abstractNumId w:val="9"/>
  </w:num>
  <w:num w:numId="17" w16cid:durableId="943342784">
    <w:abstractNumId w:val="33"/>
  </w:num>
  <w:num w:numId="18" w16cid:durableId="1871186031">
    <w:abstractNumId w:val="4"/>
  </w:num>
  <w:num w:numId="19" w16cid:durableId="1987395956">
    <w:abstractNumId w:val="24"/>
  </w:num>
  <w:num w:numId="20" w16cid:durableId="1630475469">
    <w:abstractNumId w:val="12"/>
  </w:num>
  <w:num w:numId="21" w16cid:durableId="1654068531">
    <w:abstractNumId w:val="41"/>
  </w:num>
  <w:num w:numId="22" w16cid:durableId="963463102">
    <w:abstractNumId w:val="30"/>
  </w:num>
  <w:num w:numId="23" w16cid:durableId="1111974740">
    <w:abstractNumId w:val="8"/>
  </w:num>
  <w:num w:numId="24" w16cid:durableId="852577194">
    <w:abstractNumId w:val="23"/>
  </w:num>
  <w:num w:numId="25" w16cid:durableId="27797604">
    <w:abstractNumId w:val="22"/>
  </w:num>
  <w:num w:numId="26" w16cid:durableId="1915772041">
    <w:abstractNumId w:val="21"/>
  </w:num>
  <w:num w:numId="27" w16cid:durableId="1816607510">
    <w:abstractNumId w:val="25"/>
  </w:num>
  <w:num w:numId="28" w16cid:durableId="1071193580">
    <w:abstractNumId w:val="40"/>
  </w:num>
  <w:num w:numId="29" w16cid:durableId="1416049849">
    <w:abstractNumId w:val="37"/>
  </w:num>
  <w:num w:numId="30" w16cid:durableId="110393548">
    <w:abstractNumId w:val="13"/>
  </w:num>
  <w:num w:numId="31" w16cid:durableId="790898714">
    <w:abstractNumId w:val="28"/>
  </w:num>
  <w:num w:numId="32" w16cid:durableId="1952122140">
    <w:abstractNumId w:val="17"/>
  </w:num>
  <w:num w:numId="33" w16cid:durableId="185098802">
    <w:abstractNumId w:val="39"/>
  </w:num>
  <w:num w:numId="34" w16cid:durableId="413359284">
    <w:abstractNumId w:val="42"/>
  </w:num>
  <w:num w:numId="35" w16cid:durableId="1574007659">
    <w:abstractNumId w:val="20"/>
  </w:num>
  <w:num w:numId="36" w16cid:durableId="1878423091">
    <w:abstractNumId w:val="27"/>
  </w:num>
  <w:num w:numId="37" w16cid:durableId="108862300">
    <w:abstractNumId w:val="6"/>
  </w:num>
  <w:num w:numId="38" w16cid:durableId="1011378547">
    <w:abstractNumId w:val="16"/>
  </w:num>
  <w:num w:numId="39" w16cid:durableId="969021785">
    <w:abstractNumId w:val="32"/>
  </w:num>
  <w:num w:numId="40" w16cid:durableId="992490229">
    <w:abstractNumId w:val="11"/>
  </w:num>
  <w:num w:numId="41" w16cid:durableId="509877376">
    <w:abstractNumId w:val="3"/>
  </w:num>
  <w:num w:numId="42" w16cid:durableId="243422438">
    <w:abstractNumId w:val="38"/>
  </w:num>
  <w:num w:numId="43" w16cid:durableId="546839915">
    <w:abstractNumId w:val="5"/>
  </w:num>
  <w:numIdMacAtCleanup w:val="13"/>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Alvaro Vargas González">
    <w15:presenceInfo w15:providerId="AD" w15:userId="S::alvaro.vargas@imssbienestar.gob.mx::d9e896ad-37e9-4950-8ceb-1a0bcf43201b"/>
  </w15:person>
  <w15:person w15:author="Quintero Martínez, Tanya">
    <w15:presenceInfo w15:providerId="AD" w15:userId="S::tquintero@cancilleria.sre.gob.mx::bc73f24c-a030-452f-bdb9-4e49ce3d7a9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80"/>
  <w:proofState w:spelling="clean" w:grammar="clean"/>
  <w:trackRevisions/>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270D"/>
    <w:rsid w:val="000034E7"/>
    <w:rsid w:val="00005FE8"/>
    <w:rsid w:val="000062C1"/>
    <w:rsid w:val="00006CF3"/>
    <w:rsid w:val="00010364"/>
    <w:rsid w:val="00010EFF"/>
    <w:rsid w:val="000119BF"/>
    <w:rsid w:val="00014096"/>
    <w:rsid w:val="00014F79"/>
    <w:rsid w:val="00016425"/>
    <w:rsid w:val="000164ED"/>
    <w:rsid w:val="00016F83"/>
    <w:rsid w:val="00022FA9"/>
    <w:rsid w:val="00025A84"/>
    <w:rsid w:val="00027FED"/>
    <w:rsid w:val="0003211F"/>
    <w:rsid w:val="0003596F"/>
    <w:rsid w:val="00037A1B"/>
    <w:rsid w:val="000418E3"/>
    <w:rsid w:val="00045E52"/>
    <w:rsid w:val="000468E4"/>
    <w:rsid w:val="00051E82"/>
    <w:rsid w:val="00052063"/>
    <w:rsid w:val="000540F0"/>
    <w:rsid w:val="00055B16"/>
    <w:rsid w:val="00056E85"/>
    <w:rsid w:val="00062F17"/>
    <w:rsid w:val="0006670C"/>
    <w:rsid w:val="000749A9"/>
    <w:rsid w:val="00074A33"/>
    <w:rsid w:val="0008229F"/>
    <w:rsid w:val="00086315"/>
    <w:rsid w:val="00086899"/>
    <w:rsid w:val="0008756E"/>
    <w:rsid w:val="000916C0"/>
    <w:rsid w:val="0009539B"/>
    <w:rsid w:val="0009612F"/>
    <w:rsid w:val="00096A6A"/>
    <w:rsid w:val="00097DF0"/>
    <w:rsid w:val="000A031F"/>
    <w:rsid w:val="000A082D"/>
    <w:rsid w:val="000A1528"/>
    <w:rsid w:val="000A72E2"/>
    <w:rsid w:val="000A7500"/>
    <w:rsid w:val="000A7DE3"/>
    <w:rsid w:val="000B019C"/>
    <w:rsid w:val="000B3468"/>
    <w:rsid w:val="000B4E29"/>
    <w:rsid w:val="000B4FD9"/>
    <w:rsid w:val="000B661F"/>
    <w:rsid w:val="000C0E8F"/>
    <w:rsid w:val="000C2CEF"/>
    <w:rsid w:val="000C647F"/>
    <w:rsid w:val="000C69D3"/>
    <w:rsid w:val="000D3428"/>
    <w:rsid w:val="000E0B58"/>
    <w:rsid w:val="000E259B"/>
    <w:rsid w:val="000E33EA"/>
    <w:rsid w:val="000E5B97"/>
    <w:rsid w:val="000E78E5"/>
    <w:rsid w:val="000F026C"/>
    <w:rsid w:val="000F0924"/>
    <w:rsid w:val="000F22A9"/>
    <w:rsid w:val="000F3BAF"/>
    <w:rsid w:val="000F64B6"/>
    <w:rsid w:val="0010128A"/>
    <w:rsid w:val="001040D8"/>
    <w:rsid w:val="00105C71"/>
    <w:rsid w:val="00107998"/>
    <w:rsid w:val="0011101B"/>
    <w:rsid w:val="00113936"/>
    <w:rsid w:val="00115550"/>
    <w:rsid w:val="001157C0"/>
    <w:rsid w:val="001239A4"/>
    <w:rsid w:val="00124663"/>
    <w:rsid w:val="00126346"/>
    <w:rsid w:val="0012649E"/>
    <w:rsid w:val="00126BB7"/>
    <w:rsid w:val="00126DB5"/>
    <w:rsid w:val="00126EF3"/>
    <w:rsid w:val="00127422"/>
    <w:rsid w:val="00127EAD"/>
    <w:rsid w:val="00127F94"/>
    <w:rsid w:val="001329CF"/>
    <w:rsid w:val="00133C33"/>
    <w:rsid w:val="0014130F"/>
    <w:rsid w:val="00141F7C"/>
    <w:rsid w:val="00145A5C"/>
    <w:rsid w:val="00146CEA"/>
    <w:rsid w:val="00147204"/>
    <w:rsid w:val="00150619"/>
    <w:rsid w:val="00151786"/>
    <w:rsid w:val="00154C93"/>
    <w:rsid w:val="00156775"/>
    <w:rsid w:val="001575BD"/>
    <w:rsid w:val="00165DD9"/>
    <w:rsid w:val="00166C17"/>
    <w:rsid w:val="00170696"/>
    <w:rsid w:val="0017122C"/>
    <w:rsid w:val="001740EA"/>
    <w:rsid w:val="0017765F"/>
    <w:rsid w:val="0018176A"/>
    <w:rsid w:val="0018268A"/>
    <w:rsid w:val="0018391F"/>
    <w:rsid w:val="00185952"/>
    <w:rsid w:val="00190812"/>
    <w:rsid w:val="001925C3"/>
    <w:rsid w:val="001935C4"/>
    <w:rsid w:val="00193DE8"/>
    <w:rsid w:val="00193FC1"/>
    <w:rsid w:val="001960DF"/>
    <w:rsid w:val="00196DFA"/>
    <w:rsid w:val="001A13E0"/>
    <w:rsid w:val="001A38AF"/>
    <w:rsid w:val="001A3A2F"/>
    <w:rsid w:val="001A4DE8"/>
    <w:rsid w:val="001A5A96"/>
    <w:rsid w:val="001A6D85"/>
    <w:rsid w:val="001A7209"/>
    <w:rsid w:val="001B0CDE"/>
    <w:rsid w:val="001B1376"/>
    <w:rsid w:val="001B23D5"/>
    <w:rsid w:val="001B4836"/>
    <w:rsid w:val="001B6379"/>
    <w:rsid w:val="001C0C4E"/>
    <w:rsid w:val="001C233B"/>
    <w:rsid w:val="001C6DF2"/>
    <w:rsid w:val="001C7CA2"/>
    <w:rsid w:val="001D1A8B"/>
    <w:rsid w:val="001D6E64"/>
    <w:rsid w:val="001E200A"/>
    <w:rsid w:val="001E2C29"/>
    <w:rsid w:val="001E396E"/>
    <w:rsid w:val="001E6B0A"/>
    <w:rsid w:val="001E6BBE"/>
    <w:rsid w:val="001F1D46"/>
    <w:rsid w:val="001F57C0"/>
    <w:rsid w:val="001F6C04"/>
    <w:rsid w:val="00200679"/>
    <w:rsid w:val="00201047"/>
    <w:rsid w:val="00201B37"/>
    <w:rsid w:val="002049D0"/>
    <w:rsid w:val="002066AA"/>
    <w:rsid w:val="00210443"/>
    <w:rsid w:val="00210C95"/>
    <w:rsid w:val="00210FD9"/>
    <w:rsid w:val="00211224"/>
    <w:rsid w:val="00213154"/>
    <w:rsid w:val="00217846"/>
    <w:rsid w:val="00220AA4"/>
    <w:rsid w:val="002226D5"/>
    <w:rsid w:val="0022425E"/>
    <w:rsid w:val="002260CE"/>
    <w:rsid w:val="00227AF5"/>
    <w:rsid w:val="0023080D"/>
    <w:rsid w:val="0023272C"/>
    <w:rsid w:val="00234339"/>
    <w:rsid w:val="00234C5D"/>
    <w:rsid w:val="002368C8"/>
    <w:rsid w:val="002417DC"/>
    <w:rsid w:val="00247BF0"/>
    <w:rsid w:val="0025001D"/>
    <w:rsid w:val="00253610"/>
    <w:rsid w:val="00257D77"/>
    <w:rsid w:val="00261FF9"/>
    <w:rsid w:val="00270687"/>
    <w:rsid w:val="002712AC"/>
    <w:rsid w:val="00271346"/>
    <w:rsid w:val="00274DDD"/>
    <w:rsid w:val="00280137"/>
    <w:rsid w:val="002840C5"/>
    <w:rsid w:val="00284526"/>
    <w:rsid w:val="00287FBB"/>
    <w:rsid w:val="00287FFB"/>
    <w:rsid w:val="00291218"/>
    <w:rsid w:val="002919BF"/>
    <w:rsid w:val="002928E1"/>
    <w:rsid w:val="002939F3"/>
    <w:rsid w:val="002941C8"/>
    <w:rsid w:val="00294343"/>
    <w:rsid w:val="002A103A"/>
    <w:rsid w:val="002A10D9"/>
    <w:rsid w:val="002A1C38"/>
    <w:rsid w:val="002A2035"/>
    <w:rsid w:val="002A2C7C"/>
    <w:rsid w:val="002A2D36"/>
    <w:rsid w:val="002A3088"/>
    <w:rsid w:val="002A37ED"/>
    <w:rsid w:val="002A4936"/>
    <w:rsid w:val="002B116F"/>
    <w:rsid w:val="002B1263"/>
    <w:rsid w:val="002B12AC"/>
    <w:rsid w:val="002B4A10"/>
    <w:rsid w:val="002B656D"/>
    <w:rsid w:val="002B77BB"/>
    <w:rsid w:val="002C150D"/>
    <w:rsid w:val="002C1B32"/>
    <w:rsid w:val="002C2999"/>
    <w:rsid w:val="002C53B6"/>
    <w:rsid w:val="002C587F"/>
    <w:rsid w:val="002D4D28"/>
    <w:rsid w:val="002F1AAD"/>
    <w:rsid w:val="002F3806"/>
    <w:rsid w:val="002F3C9A"/>
    <w:rsid w:val="002F514C"/>
    <w:rsid w:val="002F563F"/>
    <w:rsid w:val="00300735"/>
    <w:rsid w:val="00302961"/>
    <w:rsid w:val="003043CA"/>
    <w:rsid w:val="00305733"/>
    <w:rsid w:val="00305D85"/>
    <w:rsid w:val="00307A50"/>
    <w:rsid w:val="0031098B"/>
    <w:rsid w:val="00312763"/>
    <w:rsid w:val="003144FA"/>
    <w:rsid w:val="00315035"/>
    <w:rsid w:val="003152A0"/>
    <w:rsid w:val="003242CD"/>
    <w:rsid w:val="00324C25"/>
    <w:rsid w:val="00324CFE"/>
    <w:rsid w:val="00325AD6"/>
    <w:rsid w:val="00332495"/>
    <w:rsid w:val="00333A23"/>
    <w:rsid w:val="00335D81"/>
    <w:rsid w:val="0033669F"/>
    <w:rsid w:val="0034120C"/>
    <w:rsid w:val="003433DD"/>
    <w:rsid w:val="00345535"/>
    <w:rsid w:val="00346C61"/>
    <w:rsid w:val="003508D7"/>
    <w:rsid w:val="0035105A"/>
    <w:rsid w:val="00354A48"/>
    <w:rsid w:val="0035502D"/>
    <w:rsid w:val="00355745"/>
    <w:rsid w:val="00356E40"/>
    <w:rsid w:val="0036004C"/>
    <w:rsid w:val="00361551"/>
    <w:rsid w:val="0036170E"/>
    <w:rsid w:val="00370D6A"/>
    <w:rsid w:val="00372D38"/>
    <w:rsid w:val="0037376E"/>
    <w:rsid w:val="00374AB1"/>
    <w:rsid w:val="003750D7"/>
    <w:rsid w:val="003802B4"/>
    <w:rsid w:val="00381C33"/>
    <w:rsid w:val="0038486A"/>
    <w:rsid w:val="003863DA"/>
    <w:rsid w:val="003866F5"/>
    <w:rsid w:val="00390281"/>
    <w:rsid w:val="00394CAA"/>
    <w:rsid w:val="003A2C7C"/>
    <w:rsid w:val="003A3FC9"/>
    <w:rsid w:val="003A4294"/>
    <w:rsid w:val="003A7842"/>
    <w:rsid w:val="003B1621"/>
    <w:rsid w:val="003B1BC3"/>
    <w:rsid w:val="003B3FAF"/>
    <w:rsid w:val="003B4F0D"/>
    <w:rsid w:val="003B5BC3"/>
    <w:rsid w:val="003C3B83"/>
    <w:rsid w:val="003C435A"/>
    <w:rsid w:val="003C4B29"/>
    <w:rsid w:val="003D1C01"/>
    <w:rsid w:val="003D5F26"/>
    <w:rsid w:val="003D780C"/>
    <w:rsid w:val="003E033A"/>
    <w:rsid w:val="003E2AB7"/>
    <w:rsid w:val="003E2E9F"/>
    <w:rsid w:val="003E37E2"/>
    <w:rsid w:val="003E43B5"/>
    <w:rsid w:val="003E44BF"/>
    <w:rsid w:val="003E72E3"/>
    <w:rsid w:val="003F0603"/>
    <w:rsid w:val="003F4E05"/>
    <w:rsid w:val="0040050E"/>
    <w:rsid w:val="00404C3B"/>
    <w:rsid w:val="00406AD8"/>
    <w:rsid w:val="00412140"/>
    <w:rsid w:val="004124F0"/>
    <w:rsid w:val="00413429"/>
    <w:rsid w:val="0041594F"/>
    <w:rsid w:val="004217BD"/>
    <w:rsid w:val="00422AAE"/>
    <w:rsid w:val="00425919"/>
    <w:rsid w:val="004272C4"/>
    <w:rsid w:val="00427795"/>
    <w:rsid w:val="00427C67"/>
    <w:rsid w:val="00430204"/>
    <w:rsid w:val="00430793"/>
    <w:rsid w:val="00432A7C"/>
    <w:rsid w:val="004371B9"/>
    <w:rsid w:val="00437782"/>
    <w:rsid w:val="00441447"/>
    <w:rsid w:val="00441EC5"/>
    <w:rsid w:val="00444391"/>
    <w:rsid w:val="004467B4"/>
    <w:rsid w:val="0044741A"/>
    <w:rsid w:val="00450622"/>
    <w:rsid w:val="00450CDF"/>
    <w:rsid w:val="00453DE4"/>
    <w:rsid w:val="00454A0B"/>
    <w:rsid w:val="0045502C"/>
    <w:rsid w:val="00455DC4"/>
    <w:rsid w:val="004565AA"/>
    <w:rsid w:val="00457604"/>
    <w:rsid w:val="004635D5"/>
    <w:rsid w:val="00463B5C"/>
    <w:rsid w:val="00465892"/>
    <w:rsid w:val="00472D52"/>
    <w:rsid w:val="00474FD3"/>
    <w:rsid w:val="0047571D"/>
    <w:rsid w:val="00476E43"/>
    <w:rsid w:val="00477F5F"/>
    <w:rsid w:val="0048201F"/>
    <w:rsid w:val="004823F8"/>
    <w:rsid w:val="00484391"/>
    <w:rsid w:val="00484B4A"/>
    <w:rsid w:val="00486795"/>
    <w:rsid w:val="00486FC8"/>
    <w:rsid w:val="00490DBB"/>
    <w:rsid w:val="00491BE3"/>
    <w:rsid w:val="00494122"/>
    <w:rsid w:val="004960E7"/>
    <w:rsid w:val="00496458"/>
    <w:rsid w:val="00496ECD"/>
    <w:rsid w:val="00497FF5"/>
    <w:rsid w:val="004A0E28"/>
    <w:rsid w:val="004A5AC5"/>
    <w:rsid w:val="004A7CB8"/>
    <w:rsid w:val="004B5D04"/>
    <w:rsid w:val="004B7DB1"/>
    <w:rsid w:val="004C0193"/>
    <w:rsid w:val="004C0A10"/>
    <w:rsid w:val="004C0FED"/>
    <w:rsid w:val="004C112A"/>
    <w:rsid w:val="004C17C0"/>
    <w:rsid w:val="004C287C"/>
    <w:rsid w:val="004C51B4"/>
    <w:rsid w:val="004C5F56"/>
    <w:rsid w:val="004C656A"/>
    <w:rsid w:val="004C6DA4"/>
    <w:rsid w:val="004D17FE"/>
    <w:rsid w:val="004D5A52"/>
    <w:rsid w:val="004D6197"/>
    <w:rsid w:val="004D67FB"/>
    <w:rsid w:val="004E034A"/>
    <w:rsid w:val="004E16CA"/>
    <w:rsid w:val="004E2190"/>
    <w:rsid w:val="004E29A5"/>
    <w:rsid w:val="004E2F55"/>
    <w:rsid w:val="004E4613"/>
    <w:rsid w:val="004E73DB"/>
    <w:rsid w:val="004F39CF"/>
    <w:rsid w:val="004F3AEB"/>
    <w:rsid w:val="004F5CDF"/>
    <w:rsid w:val="004F6B82"/>
    <w:rsid w:val="004F6C16"/>
    <w:rsid w:val="004F7725"/>
    <w:rsid w:val="004F7E9A"/>
    <w:rsid w:val="005001AA"/>
    <w:rsid w:val="00503715"/>
    <w:rsid w:val="005038EB"/>
    <w:rsid w:val="00505984"/>
    <w:rsid w:val="00505F8B"/>
    <w:rsid w:val="00506B24"/>
    <w:rsid w:val="005107D5"/>
    <w:rsid w:val="00510BEE"/>
    <w:rsid w:val="00512EF9"/>
    <w:rsid w:val="005133DC"/>
    <w:rsid w:val="005135B4"/>
    <w:rsid w:val="005158A1"/>
    <w:rsid w:val="00515F8D"/>
    <w:rsid w:val="00516410"/>
    <w:rsid w:val="00520E01"/>
    <w:rsid w:val="005256A5"/>
    <w:rsid w:val="00525F71"/>
    <w:rsid w:val="005270BB"/>
    <w:rsid w:val="00527C8D"/>
    <w:rsid w:val="005316A7"/>
    <w:rsid w:val="00532F65"/>
    <w:rsid w:val="005334E1"/>
    <w:rsid w:val="00535F29"/>
    <w:rsid w:val="00537391"/>
    <w:rsid w:val="005378B7"/>
    <w:rsid w:val="005419D0"/>
    <w:rsid w:val="005464AF"/>
    <w:rsid w:val="00550447"/>
    <w:rsid w:val="0055045E"/>
    <w:rsid w:val="00551D19"/>
    <w:rsid w:val="00551FBE"/>
    <w:rsid w:val="00552796"/>
    <w:rsid w:val="005564FB"/>
    <w:rsid w:val="00557CC1"/>
    <w:rsid w:val="0056001D"/>
    <w:rsid w:val="0056153C"/>
    <w:rsid w:val="005624BD"/>
    <w:rsid w:val="005635AC"/>
    <w:rsid w:val="0056439F"/>
    <w:rsid w:val="00566909"/>
    <w:rsid w:val="00570517"/>
    <w:rsid w:val="005714E0"/>
    <w:rsid w:val="005747FA"/>
    <w:rsid w:val="005752E3"/>
    <w:rsid w:val="00581500"/>
    <w:rsid w:val="00581BF8"/>
    <w:rsid w:val="00586C83"/>
    <w:rsid w:val="005923C1"/>
    <w:rsid w:val="00592AE9"/>
    <w:rsid w:val="00592C9C"/>
    <w:rsid w:val="00592F82"/>
    <w:rsid w:val="00594419"/>
    <w:rsid w:val="005A1A45"/>
    <w:rsid w:val="005A7837"/>
    <w:rsid w:val="005B08E7"/>
    <w:rsid w:val="005B46F3"/>
    <w:rsid w:val="005B561D"/>
    <w:rsid w:val="005B6A45"/>
    <w:rsid w:val="005B7ED8"/>
    <w:rsid w:val="005C1BA3"/>
    <w:rsid w:val="005C3279"/>
    <w:rsid w:val="005C328B"/>
    <w:rsid w:val="005C5959"/>
    <w:rsid w:val="005D11D2"/>
    <w:rsid w:val="005D1C6E"/>
    <w:rsid w:val="005D203C"/>
    <w:rsid w:val="005D53A9"/>
    <w:rsid w:val="005D6C22"/>
    <w:rsid w:val="005D6E9A"/>
    <w:rsid w:val="005E1B1B"/>
    <w:rsid w:val="005E66F4"/>
    <w:rsid w:val="005F0173"/>
    <w:rsid w:val="006033E9"/>
    <w:rsid w:val="006120EF"/>
    <w:rsid w:val="0061275F"/>
    <w:rsid w:val="00613FA6"/>
    <w:rsid w:val="00614A75"/>
    <w:rsid w:val="00614B30"/>
    <w:rsid w:val="00615359"/>
    <w:rsid w:val="00622BA8"/>
    <w:rsid w:val="00630959"/>
    <w:rsid w:val="00631B36"/>
    <w:rsid w:val="00640C0D"/>
    <w:rsid w:val="006411F8"/>
    <w:rsid w:val="0064175F"/>
    <w:rsid w:val="00641F80"/>
    <w:rsid w:val="006432A0"/>
    <w:rsid w:val="006432E4"/>
    <w:rsid w:val="00644632"/>
    <w:rsid w:val="00650483"/>
    <w:rsid w:val="00657796"/>
    <w:rsid w:val="00661C1F"/>
    <w:rsid w:val="00662529"/>
    <w:rsid w:val="00662BE3"/>
    <w:rsid w:val="00664BDC"/>
    <w:rsid w:val="00665346"/>
    <w:rsid w:val="00666744"/>
    <w:rsid w:val="0066759A"/>
    <w:rsid w:val="00672118"/>
    <w:rsid w:val="0067621D"/>
    <w:rsid w:val="00677424"/>
    <w:rsid w:val="006818B6"/>
    <w:rsid w:val="006858F1"/>
    <w:rsid w:val="0069000D"/>
    <w:rsid w:val="00691792"/>
    <w:rsid w:val="00692576"/>
    <w:rsid w:val="00694028"/>
    <w:rsid w:val="00696A95"/>
    <w:rsid w:val="00697BAA"/>
    <w:rsid w:val="006A2696"/>
    <w:rsid w:val="006A271F"/>
    <w:rsid w:val="006A404C"/>
    <w:rsid w:val="006A4B6F"/>
    <w:rsid w:val="006A4D5E"/>
    <w:rsid w:val="006A4F4E"/>
    <w:rsid w:val="006A75BB"/>
    <w:rsid w:val="006A78E5"/>
    <w:rsid w:val="006A7DC6"/>
    <w:rsid w:val="006B25C6"/>
    <w:rsid w:val="006B6E10"/>
    <w:rsid w:val="006B7F7E"/>
    <w:rsid w:val="006C0E16"/>
    <w:rsid w:val="006C1EF5"/>
    <w:rsid w:val="006C2459"/>
    <w:rsid w:val="006C6FA7"/>
    <w:rsid w:val="006D1810"/>
    <w:rsid w:val="006D3EE6"/>
    <w:rsid w:val="006D698B"/>
    <w:rsid w:val="006E0215"/>
    <w:rsid w:val="006F146A"/>
    <w:rsid w:val="006F39A7"/>
    <w:rsid w:val="006F5D93"/>
    <w:rsid w:val="006F6181"/>
    <w:rsid w:val="006F7F88"/>
    <w:rsid w:val="007020C6"/>
    <w:rsid w:val="00703AD6"/>
    <w:rsid w:val="0070492E"/>
    <w:rsid w:val="007142AE"/>
    <w:rsid w:val="00716F26"/>
    <w:rsid w:val="00720121"/>
    <w:rsid w:val="00724248"/>
    <w:rsid w:val="00725C5F"/>
    <w:rsid w:val="00731EC1"/>
    <w:rsid w:val="00732505"/>
    <w:rsid w:val="00740E82"/>
    <w:rsid w:val="0074692D"/>
    <w:rsid w:val="00750A45"/>
    <w:rsid w:val="00754F63"/>
    <w:rsid w:val="00760EC1"/>
    <w:rsid w:val="00761A45"/>
    <w:rsid w:val="00762BB9"/>
    <w:rsid w:val="00765491"/>
    <w:rsid w:val="00766C4F"/>
    <w:rsid w:val="00766CFC"/>
    <w:rsid w:val="00766EBF"/>
    <w:rsid w:val="00767C13"/>
    <w:rsid w:val="00770866"/>
    <w:rsid w:val="0077728D"/>
    <w:rsid w:val="00780085"/>
    <w:rsid w:val="00780F1F"/>
    <w:rsid w:val="00781984"/>
    <w:rsid w:val="00782A6C"/>
    <w:rsid w:val="00785C35"/>
    <w:rsid w:val="007871D1"/>
    <w:rsid w:val="00790AC5"/>
    <w:rsid w:val="0079183C"/>
    <w:rsid w:val="00793F78"/>
    <w:rsid w:val="007943FA"/>
    <w:rsid w:val="007950BD"/>
    <w:rsid w:val="007A0320"/>
    <w:rsid w:val="007A0868"/>
    <w:rsid w:val="007A186A"/>
    <w:rsid w:val="007A2CCE"/>
    <w:rsid w:val="007A306E"/>
    <w:rsid w:val="007A4576"/>
    <w:rsid w:val="007B238E"/>
    <w:rsid w:val="007B3CC7"/>
    <w:rsid w:val="007B58AB"/>
    <w:rsid w:val="007B614F"/>
    <w:rsid w:val="007B699E"/>
    <w:rsid w:val="007B6AA0"/>
    <w:rsid w:val="007B7601"/>
    <w:rsid w:val="007C2ECA"/>
    <w:rsid w:val="007C32E9"/>
    <w:rsid w:val="007C3A02"/>
    <w:rsid w:val="007C3A80"/>
    <w:rsid w:val="007C751B"/>
    <w:rsid w:val="007D0810"/>
    <w:rsid w:val="007D09CC"/>
    <w:rsid w:val="007D49DA"/>
    <w:rsid w:val="007D5CBC"/>
    <w:rsid w:val="007E6D1A"/>
    <w:rsid w:val="007F1609"/>
    <w:rsid w:val="007F4E21"/>
    <w:rsid w:val="007F67DD"/>
    <w:rsid w:val="008006C0"/>
    <w:rsid w:val="0080308E"/>
    <w:rsid w:val="00810123"/>
    <w:rsid w:val="0081202D"/>
    <w:rsid w:val="008137A7"/>
    <w:rsid w:val="00814209"/>
    <w:rsid w:val="0081522E"/>
    <w:rsid w:val="00823428"/>
    <w:rsid w:val="008251F2"/>
    <w:rsid w:val="0082657B"/>
    <w:rsid w:val="008307D5"/>
    <w:rsid w:val="00831032"/>
    <w:rsid w:val="00832015"/>
    <w:rsid w:val="008345CD"/>
    <w:rsid w:val="00834890"/>
    <w:rsid w:val="0083638A"/>
    <w:rsid w:val="008411C1"/>
    <w:rsid w:val="00844D9F"/>
    <w:rsid w:val="0084603F"/>
    <w:rsid w:val="008533D8"/>
    <w:rsid w:val="008560BB"/>
    <w:rsid w:val="008562D1"/>
    <w:rsid w:val="008567B2"/>
    <w:rsid w:val="0086106A"/>
    <w:rsid w:val="00862EE7"/>
    <w:rsid w:val="0086529B"/>
    <w:rsid w:val="0086742A"/>
    <w:rsid w:val="008766B6"/>
    <w:rsid w:val="00890509"/>
    <w:rsid w:val="00891C3B"/>
    <w:rsid w:val="008933D6"/>
    <w:rsid w:val="00897B73"/>
    <w:rsid w:val="008A1426"/>
    <w:rsid w:val="008A25BB"/>
    <w:rsid w:val="008A6326"/>
    <w:rsid w:val="008B0B61"/>
    <w:rsid w:val="008B112D"/>
    <w:rsid w:val="008B3830"/>
    <w:rsid w:val="008B44DB"/>
    <w:rsid w:val="008C0713"/>
    <w:rsid w:val="008C2799"/>
    <w:rsid w:val="008C3B93"/>
    <w:rsid w:val="008C6773"/>
    <w:rsid w:val="008C680F"/>
    <w:rsid w:val="008D0635"/>
    <w:rsid w:val="008D189A"/>
    <w:rsid w:val="008D2291"/>
    <w:rsid w:val="008D43E9"/>
    <w:rsid w:val="008D479F"/>
    <w:rsid w:val="008D4AFE"/>
    <w:rsid w:val="008D567E"/>
    <w:rsid w:val="008E18AC"/>
    <w:rsid w:val="008E3570"/>
    <w:rsid w:val="008E55CA"/>
    <w:rsid w:val="008E6A21"/>
    <w:rsid w:val="008E78D5"/>
    <w:rsid w:val="008F06EC"/>
    <w:rsid w:val="008F1CCC"/>
    <w:rsid w:val="008F303B"/>
    <w:rsid w:val="008F5E2F"/>
    <w:rsid w:val="008F634B"/>
    <w:rsid w:val="009036E3"/>
    <w:rsid w:val="0090684B"/>
    <w:rsid w:val="00906F09"/>
    <w:rsid w:val="009123CE"/>
    <w:rsid w:val="0091270D"/>
    <w:rsid w:val="009144E0"/>
    <w:rsid w:val="00915A3E"/>
    <w:rsid w:val="00915D39"/>
    <w:rsid w:val="00922FEC"/>
    <w:rsid w:val="009335FF"/>
    <w:rsid w:val="00936701"/>
    <w:rsid w:val="00937186"/>
    <w:rsid w:val="00937E31"/>
    <w:rsid w:val="00940893"/>
    <w:rsid w:val="00946610"/>
    <w:rsid w:val="00946CCC"/>
    <w:rsid w:val="009475E7"/>
    <w:rsid w:val="00947EE4"/>
    <w:rsid w:val="0095094D"/>
    <w:rsid w:val="00950960"/>
    <w:rsid w:val="00956FCE"/>
    <w:rsid w:val="00957F71"/>
    <w:rsid w:val="009613BD"/>
    <w:rsid w:val="00962D29"/>
    <w:rsid w:val="00963D38"/>
    <w:rsid w:val="009650E5"/>
    <w:rsid w:val="0096747F"/>
    <w:rsid w:val="00972496"/>
    <w:rsid w:val="00974F65"/>
    <w:rsid w:val="009806E9"/>
    <w:rsid w:val="00983042"/>
    <w:rsid w:val="00984FB8"/>
    <w:rsid w:val="00984FEF"/>
    <w:rsid w:val="00986D35"/>
    <w:rsid w:val="009904CA"/>
    <w:rsid w:val="00990602"/>
    <w:rsid w:val="00990A92"/>
    <w:rsid w:val="009A1FEB"/>
    <w:rsid w:val="009A23BF"/>
    <w:rsid w:val="009A3DE3"/>
    <w:rsid w:val="009A5527"/>
    <w:rsid w:val="009A6F80"/>
    <w:rsid w:val="009B0501"/>
    <w:rsid w:val="009B0653"/>
    <w:rsid w:val="009B0CA0"/>
    <w:rsid w:val="009B3B7D"/>
    <w:rsid w:val="009B42C1"/>
    <w:rsid w:val="009B6545"/>
    <w:rsid w:val="009B71A4"/>
    <w:rsid w:val="009C0DC7"/>
    <w:rsid w:val="009C4BEC"/>
    <w:rsid w:val="009C588F"/>
    <w:rsid w:val="009D039A"/>
    <w:rsid w:val="009D2477"/>
    <w:rsid w:val="009D31EF"/>
    <w:rsid w:val="009D723C"/>
    <w:rsid w:val="009E03FD"/>
    <w:rsid w:val="009E3824"/>
    <w:rsid w:val="009E3D6B"/>
    <w:rsid w:val="009E43B1"/>
    <w:rsid w:val="009F1CCA"/>
    <w:rsid w:val="009F2C01"/>
    <w:rsid w:val="009F558D"/>
    <w:rsid w:val="009F5B58"/>
    <w:rsid w:val="009F6970"/>
    <w:rsid w:val="00A044EC"/>
    <w:rsid w:val="00A05935"/>
    <w:rsid w:val="00A06FE8"/>
    <w:rsid w:val="00A077AD"/>
    <w:rsid w:val="00A153B5"/>
    <w:rsid w:val="00A17882"/>
    <w:rsid w:val="00A264E4"/>
    <w:rsid w:val="00A276BA"/>
    <w:rsid w:val="00A305C3"/>
    <w:rsid w:val="00A30D33"/>
    <w:rsid w:val="00A30E0F"/>
    <w:rsid w:val="00A31720"/>
    <w:rsid w:val="00A336B9"/>
    <w:rsid w:val="00A3454D"/>
    <w:rsid w:val="00A36320"/>
    <w:rsid w:val="00A4451A"/>
    <w:rsid w:val="00A45B90"/>
    <w:rsid w:val="00A46291"/>
    <w:rsid w:val="00A503D7"/>
    <w:rsid w:val="00A5787C"/>
    <w:rsid w:val="00A57D51"/>
    <w:rsid w:val="00A6359C"/>
    <w:rsid w:val="00A63FB0"/>
    <w:rsid w:val="00A640AF"/>
    <w:rsid w:val="00A70765"/>
    <w:rsid w:val="00A713E7"/>
    <w:rsid w:val="00A754D6"/>
    <w:rsid w:val="00A77285"/>
    <w:rsid w:val="00A805C2"/>
    <w:rsid w:val="00A82454"/>
    <w:rsid w:val="00A82E70"/>
    <w:rsid w:val="00A91139"/>
    <w:rsid w:val="00A9420B"/>
    <w:rsid w:val="00A9618D"/>
    <w:rsid w:val="00AA08BB"/>
    <w:rsid w:val="00AA0B58"/>
    <w:rsid w:val="00AA3D51"/>
    <w:rsid w:val="00AA4E87"/>
    <w:rsid w:val="00AA539B"/>
    <w:rsid w:val="00AA69AC"/>
    <w:rsid w:val="00AA6DD6"/>
    <w:rsid w:val="00AB387A"/>
    <w:rsid w:val="00AB7BD2"/>
    <w:rsid w:val="00AC0729"/>
    <w:rsid w:val="00AC088D"/>
    <w:rsid w:val="00AC0B37"/>
    <w:rsid w:val="00AC1637"/>
    <w:rsid w:val="00AC7050"/>
    <w:rsid w:val="00AD15C0"/>
    <w:rsid w:val="00AD1E14"/>
    <w:rsid w:val="00AD3FC3"/>
    <w:rsid w:val="00AD402A"/>
    <w:rsid w:val="00AD5F53"/>
    <w:rsid w:val="00AD7566"/>
    <w:rsid w:val="00AE05B9"/>
    <w:rsid w:val="00AE0909"/>
    <w:rsid w:val="00AE159C"/>
    <w:rsid w:val="00AE1C7A"/>
    <w:rsid w:val="00AE23FD"/>
    <w:rsid w:val="00AE2E5D"/>
    <w:rsid w:val="00AE3559"/>
    <w:rsid w:val="00AE4EBC"/>
    <w:rsid w:val="00AE76DF"/>
    <w:rsid w:val="00AE79C3"/>
    <w:rsid w:val="00AF0DEF"/>
    <w:rsid w:val="00AF1026"/>
    <w:rsid w:val="00AF413D"/>
    <w:rsid w:val="00AF5171"/>
    <w:rsid w:val="00B10E45"/>
    <w:rsid w:val="00B11D42"/>
    <w:rsid w:val="00B12970"/>
    <w:rsid w:val="00B16124"/>
    <w:rsid w:val="00B168D4"/>
    <w:rsid w:val="00B20334"/>
    <w:rsid w:val="00B21162"/>
    <w:rsid w:val="00B2201E"/>
    <w:rsid w:val="00B22C80"/>
    <w:rsid w:val="00B23F06"/>
    <w:rsid w:val="00B25099"/>
    <w:rsid w:val="00B33856"/>
    <w:rsid w:val="00B34138"/>
    <w:rsid w:val="00B359C4"/>
    <w:rsid w:val="00B37635"/>
    <w:rsid w:val="00B4058C"/>
    <w:rsid w:val="00B41D00"/>
    <w:rsid w:val="00B425E3"/>
    <w:rsid w:val="00B43EB2"/>
    <w:rsid w:val="00B44BCC"/>
    <w:rsid w:val="00B45514"/>
    <w:rsid w:val="00B46D3F"/>
    <w:rsid w:val="00B47246"/>
    <w:rsid w:val="00B47BE1"/>
    <w:rsid w:val="00B52535"/>
    <w:rsid w:val="00B539DB"/>
    <w:rsid w:val="00B55756"/>
    <w:rsid w:val="00B60955"/>
    <w:rsid w:val="00B60F72"/>
    <w:rsid w:val="00B641C8"/>
    <w:rsid w:val="00B6466C"/>
    <w:rsid w:val="00B7231A"/>
    <w:rsid w:val="00B72AA7"/>
    <w:rsid w:val="00B73335"/>
    <w:rsid w:val="00B74129"/>
    <w:rsid w:val="00B7740D"/>
    <w:rsid w:val="00B81AE4"/>
    <w:rsid w:val="00B83456"/>
    <w:rsid w:val="00B83A6A"/>
    <w:rsid w:val="00B86F2D"/>
    <w:rsid w:val="00B90A28"/>
    <w:rsid w:val="00B91E2D"/>
    <w:rsid w:val="00B944CB"/>
    <w:rsid w:val="00B9569F"/>
    <w:rsid w:val="00B9597C"/>
    <w:rsid w:val="00B97537"/>
    <w:rsid w:val="00BA1440"/>
    <w:rsid w:val="00BA46D9"/>
    <w:rsid w:val="00BB15DD"/>
    <w:rsid w:val="00BB74EB"/>
    <w:rsid w:val="00BC1AA6"/>
    <w:rsid w:val="00BD07D3"/>
    <w:rsid w:val="00BD0A73"/>
    <w:rsid w:val="00BD0F6E"/>
    <w:rsid w:val="00BD1F96"/>
    <w:rsid w:val="00BD45E1"/>
    <w:rsid w:val="00BE0336"/>
    <w:rsid w:val="00BE09CE"/>
    <w:rsid w:val="00BE0F31"/>
    <w:rsid w:val="00BE19DA"/>
    <w:rsid w:val="00BE2223"/>
    <w:rsid w:val="00BE2B0E"/>
    <w:rsid w:val="00BE464C"/>
    <w:rsid w:val="00BF2F54"/>
    <w:rsid w:val="00BF3FE4"/>
    <w:rsid w:val="00BF7360"/>
    <w:rsid w:val="00C02288"/>
    <w:rsid w:val="00C031BF"/>
    <w:rsid w:val="00C03D6C"/>
    <w:rsid w:val="00C04881"/>
    <w:rsid w:val="00C04948"/>
    <w:rsid w:val="00C04E0A"/>
    <w:rsid w:val="00C10459"/>
    <w:rsid w:val="00C16C14"/>
    <w:rsid w:val="00C25254"/>
    <w:rsid w:val="00C27985"/>
    <w:rsid w:val="00C31480"/>
    <w:rsid w:val="00C33738"/>
    <w:rsid w:val="00C37E77"/>
    <w:rsid w:val="00C415B4"/>
    <w:rsid w:val="00C47604"/>
    <w:rsid w:val="00C47BA5"/>
    <w:rsid w:val="00C53342"/>
    <w:rsid w:val="00C543AC"/>
    <w:rsid w:val="00C54EFF"/>
    <w:rsid w:val="00C54F6B"/>
    <w:rsid w:val="00C559CD"/>
    <w:rsid w:val="00C5609D"/>
    <w:rsid w:val="00C5654E"/>
    <w:rsid w:val="00C57AB7"/>
    <w:rsid w:val="00C63506"/>
    <w:rsid w:val="00C638CA"/>
    <w:rsid w:val="00C63B7D"/>
    <w:rsid w:val="00C64F70"/>
    <w:rsid w:val="00C660FF"/>
    <w:rsid w:val="00C66314"/>
    <w:rsid w:val="00C708F8"/>
    <w:rsid w:val="00C74C15"/>
    <w:rsid w:val="00C752B1"/>
    <w:rsid w:val="00C87028"/>
    <w:rsid w:val="00C87BE9"/>
    <w:rsid w:val="00C91C8E"/>
    <w:rsid w:val="00C92090"/>
    <w:rsid w:val="00C9316C"/>
    <w:rsid w:val="00C94CEF"/>
    <w:rsid w:val="00C96351"/>
    <w:rsid w:val="00C96D98"/>
    <w:rsid w:val="00CA33F6"/>
    <w:rsid w:val="00CA435B"/>
    <w:rsid w:val="00CA73B2"/>
    <w:rsid w:val="00CB0193"/>
    <w:rsid w:val="00CB16BC"/>
    <w:rsid w:val="00CB3A81"/>
    <w:rsid w:val="00CB3C1F"/>
    <w:rsid w:val="00CB646C"/>
    <w:rsid w:val="00CB7A1D"/>
    <w:rsid w:val="00CC03B5"/>
    <w:rsid w:val="00CC07F0"/>
    <w:rsid w:val="00CC0C81"/>
    <w:rsid w:val="00CC2BC1"/>
    <w:rsid w:val="00CC5CA0"/>
    <w:rsid w:val="00CC6DC1"/>
    <w:rsid w:val="00CD2E17"/>
    <w:rsid w:val="00CE6A48"/>
    <w:rsid w:val="00CE7EC3"/>
    <w:rsid w:val="00CF0F53"/>
    <w:rsid w:val="00CF7B66"/>
    <w:rsid w:val="00CF7C83"/>
    <w:rsid w:val="00D00575"/>
    <w:rsid w:val="00D03956"/>
    <w:rsid w:val="00D03EE2"/>
    <w:rsid w:val="00D06A64"/>
    <w:rsid w:val="00D1293A"/>
    <w:rsid w:val="00D13083"/>
    <w:rsid w:val="00D13F0B"/>
    <w:rsid w:val="00D22B7F"/>
    <w:rsid w:val="00D26A5F"/>
    <w:rsid w:val="00D30B25"/>
    <w:rsid w:val="00D33061"/>
    <w:rsid w:val="00D33571"/>
    <w:rsid w:val="00D33D98"/>
    <w:rsid w:val="00D35107"/>
    <w:rsid w:val="00D359D3"/>
    <w:rsid w:val="00D3692F"/>
    <w:rsid w:val="00D4644B"/>
    <w:rsid w:val="00D47F46"/>
    <w:rsid w:val="00D52E88"/>
    <w:rsid w:val="00D53A69"/>
    <w:rsid w:val="00D56190"/>
    <w:rsid w:val="00D56F42"/>
    <w:rsid w:val="00D650E7"/>
    <w:rsid w:val="00D664E0"/>
    <w:rsid w:val="00D66C2F"/>
    <w:rsid w:val="00D6791F"/>
    <w:rsid w:val="00D71CBD"/>
    <w:rsid w:val="00D74A4C"/>
    <w:rsid w:val="00D750BA"/>
    <w:rsid w:val="00D76D4E"/>
    <w:rsid w:val="00D83F4D"/>
    <w:rsid w:val="00D840F5"/>
    <w:rsid w:val="00D8420C"/>
    <w:rsid w:val="00D85E43"/>
    <w:rsid w:val="00D86795"/>
    <w:rsid w:val="00D90A45"/>
    <w:rsid w:val="00D966D3"/>
    <w:rsid w:val="00DA3CD2"/>
    <w:rsid w:val="00DA489F"/>
    <w:rsid w:val="00DA56B6"/>
    <w:rsid w:val="00DA5B80"/>
    <w:rsid w:val="00DB4C78"/>
    <w:rsid w:val="00DB57E2"/>
    <w:rsid w:val="00DB6D68"/>
    <w:rsid w:val="00DB7EFB"/>
    <w:rsid w:val="00DC4BFC"/>
    <w:rsid w:val="00DC66D8"/>
    <w:rsid w:val="00DC6D2F"/>
    <w:rsid w:val="00DC70CB"/>
    <w:rsid w:val="00DD41C7"/>
    <w:rsid w:val="00DD4890"/>
    <w:rsid w:val="00DE051C"/>
    <w:rsid w:val="00DE3286"/>
    <w:rsid w:val="00DE456F"/>
    <w:rsid w:val="00DE55C0"/>
    <w:rsid w:val="00DE5B05"/>
    <w:rsid w:val="00DE7818"/>
    <w:rsid w:val="00DF05E8"/>
    <w:rsid w:val="00DF1B2A"/>
    <w:rsid w:val="00DF5179"/>
    <w:rsid w:val="00DF6841"/>
    <w:rsid w:val="00DF7606"/>
    <w:rsid w:val="00E06215"/>
    <w:rsid w:val="00E075E6"/>
    <w:rsid w:val="00E07DA2"/>
    <w:rsid w:val="00E12793"/>
    <w:rsid w:val="00E1403B"/>
    <w:rsid w:val="00E1438B"/>
    <w:rsid w:val="00E14AB1"/>
    <w:rsid w:val="00E21266"/>
    <w:rsid w:val="00E21329"/>
    <w:rsid w:val="00E222BF"/>
    <w:rsid w:val="00E2453B"/>
    <w:rsid w:val="00E24DE0"/>
    <w:rsid w:val="00E26EF9"/>
    <w:rsid w:val="00E31476"/>
    <w:rsid w:val="00E344B6"/>
    <w:rsid w:val="00E34888"/>
    <w:rsid w:val="00E35C6F"/>
    <w:rsid w:val="00E402C8"/>
    <w:rsid w:val="00E4214F"/>
    <w:rsid w:val="00E421E3"/>
    <w:rsid w:val="00E42AB6"/>
    <w:rsid w:val="00E43560"/>
    <w:rsid w:val="00E4788D"/>
    <w:rsid w:val="00E505FE"/>
    <w:rsid w:val="00E51187"/>
    <w:rsid w:val="00E51250"/>
    <w:rsid w:val="00E61424"/>
    <w:rsid w:val="00E61ECF"/>
    <w:rsid w:val="00E63126"/>
    <w:rsid w:val="00E63D42"/>
    <w:rsid w:val="00E66071"/>
    <w:rsid w:val="00E663A9"/>
    <w:rsid w:val="00E6662A"/>
    <w:rsid w:val="00E70932"/>
    <w:rsid w:val="00E72A70"/>
    <w:rsid w:val="00E752DE"/>
    <w:rsid w:val="00E77EBF"/>
    <w:rsid w:val="00E860CC"/>
    <w:rsid w:val="00E92A08"/>
    <w:rsid w:val="00E965E5"/>
    <w:rsid w:val="00EA5CAD"/>
    <w:rsid w:val="00EA5E52"/>
    <w:rsid w:val="00EB4C1B"/>
    <w:rsid w:val="00EB5D37"/>
    <w:rsid w:val="00EB6D92"/>
    <w:rsid w:val="00EB738D"/>
    <w:rsid w:val="00EC39E4"/>
    <w:rsid w:val="00EC3A64"/>
    <w:rsid w:val="00EC3F6A"/>
    <w:rsid w:val="00EC5485"/>
    <w:rsid w:val="00EC5A74"/>
    <w:rsid w:val="00EC5D70"/>
    <w:rsid w:val="00EC6985"/>
    <w:rsid w:val="00ED15D2"/>
    <w:rsid w:val="00ED2B1F"/>
    <w:rsid w:val="00ED39F1"/>
    <w:rsid w:val="00ED5055"/>
    <w:rsid w:val="00ED5C12"/>
    <w:rsid w:val="00ED6623"/>
    <w:rsid w:val="00EE04F1"/>
    <w:rsid w:val="00EE22C2"/>
    <w:rsid w:val="00EE608E"/>
    <w:rsid w:val="00EE630E"/>
    <w:rsid w:val="00EF0648"/>
    <w:rsid w:val="00EF219B"/>
    <w:rsid w:val="00EF2334"/>
    <w:rsid w:val="00EF37CE"/>
    <w:rsid w:val="00EF4302"/>
    <w:rsid w:val="00EF7ADE"/>
    <w:rsid w:val="00F02DF2"/>
    <w:rsid w:val="00F03652"/>
    <w:rsid w:val="00F0456D"/>
    <w:rsid w:val="00F05550"/>
    <w:rsid w:val="00F10CB2"/>
    <w:rsid w:val="00F1377D"/>
    <w:rsid w:val="00F13A26"/>
    <w:rsid w:val="00F14715"/>
    <w:rsid w:val="00F1649C"/>
    <w:rsid w:val="00F1657B"/>
    <w:rsid w:val="00F20D70"/>
    <w:rsid w:val="00F2490A"/>
    <w:rsid w:val="00F301C3"/>
    <w:rsid w:val="00F316E1"/>
    <w:rsid w:val="00F329FB"/>
    <w:rsid w:val="00F3779B"/>
    <w:rsid w:val="00F40394"/>
    <w:rsid w:val="00F42C9A"/>
    <w:rsid w:val="00F5309C"/>
    <w:rsid w:val="00F5651B"/>
    <w:rsid w:val="00F61004"/>
    <w:rsid w:val="00F61A99"/>
    <w:rsid w:val="00F66133"/>
    <w:rsid w:val="00F664A6"/>
    <w:rsid w:val="00F7189D"/>
    <w:rsid w:val="00F7325F"/>
    <w:rsid w:val="00F7524E"/>
    <w:rsid w:val="00F75B30"/>
    <w:rsid w:val="00F75B46"/>
    <w:rsid w:val="00F776C2"/>
    <w:rsid w:val="00F77E66"/>
    <w:rsid w:val="00F81931"/>
    <w:rsid w:val="00F81A60"/>
    <w:rsid w:val="00F8486C"/>
    <w:rsid w:val="00F86285"/>
    <w:rsid w:val="00F87AA9"/>
    <w:rsid w:val="00F9105D"/>
    <w:rsid w:val="00F91BBC"/>
    <w:rsid w:val="00F93004"/>
    <w:rsid w:val="00FA4A1C"/>
    <w:rsid w:val="00FA5E30"/>
    <w:rsid w:val="00FC1859"/>
    <w:rsid w:val="00FC1E45"/>
    <w:rsid w:val="00FC4D2E"/>
    <w:rsid w:val="00FC50E5"/>
    <w:rsid w:val="00FC5442"/>
    <w:rsid w:val="00FD2C19"/>
    <w:rsid w:val="00FD3635"/>
    <w:rsid w:val="00FD6520"/>
    <w:rsid w:val="00FD661A"/>
    <w:rsid w:val="00FD6F21"/>
    <w:rsid w:val="00FD767B"/>
    <w:rsid w:val="00FE211D"/>
    <w:rsid w:val="00FE3D6C"/>
    <w:rsid w:val="00FE500A"/>
    <w:rsid w:val="00FE70CB"/>
    <w:rsid w:val="00FF0770"/>
    <w:rsid w:val="00FF13EC"/>
    <w:rsid w:val="00FF51E8"/>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345AFF5"/>
  <w15:docId w15:val="{AB977FA9-A89F-45C2-B801-470BAEC2E3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mbria" w:eastAsia="Cambria" w:hAnsi="Cambria" w:cs="Cambria"/>
        <w:sz w:val="24"/>
        <w:szCs w:val="24"/>
        <w:lang w:val="es-ES_tradnl" w:eastAsia="es-MX"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7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2649E"/>
  </w:style>
  <w:style w:type="paragraph" w:styleId="Ttulo1">
    <w:name w:val="heading 1"/>
    <w:aliases w:val="Headline,H1,h1,II+,I,Document Header1,Chapter,heading 1,Titulo 1,Section Heading,Part"/>
    <w:basedOn w:val="Normal"/>
    <w:next w:val="Normal"/>
    <w:link w:val="Ttulo1Car"/>
    <w:uiPriority w:val="9"/>
    <w:qFormat/>
    <w:pPr>
      <w:keepNext/>
      <w:keepLines/>
      <w:spacing w:before="480" w:after="120"/>
      <w:outlineLvl w:val="0"/>
    </w:pPr>
    <w:rPr>
      <w:b/>
      <w:sz w:val="48"/>
      <w:szCs w:val="48"/>
    </w:rPr>
  </w:style>
  <w:style w:type="paragraph" w:styleId="Ttulo2">
    <w:name w:val="heading 2"/>
    <w:aliases w:val="h2"/>
    <w:basedOn w:val="Normal"/>
    <w:next w:val="Normal"/>
    <w:link w:val="Ttulo2Car"/>
    <w:uiPriority w:val="9"/>
    <w:qFormat/>
    <w:pPr>
      <w:keepNext/>
      <w:keepLines/>
      <w:spacing w:before="360" w:after="80"/>
      <w:outlineLvl w:val="1"/>
    </w:pPr>
    <w:rPr>
      <w:b/>
      <w:sz w:val="36"/>
      <w:szCs w:val="36"/>
    </w:rPr>
  </w:style>
  <w:style w:type="paragraph" w:styleId="Ttulo3">
    <w:name w:val="heading 3"/>
    <w:aliases w:val="H3,Titulo 3,Level 1 - 1,h3,Level 3 Topic Heading,Section"/>
    <w:basedOn w:val="Normal"/>
    <w:next w:val="Normal"/>
    <w:link w:val="Ttulo3Car"/>
    <w:uiPriority w:val="9"/>
    <w:qFormat/>
    <w:rsid w:val="00F93EA6"/>
    <w:pPr>
      <w:keepNext/>
      <w:spacing w:before="240" w:after="60"/>
      <w:outlineLvl w:val="2"/>
    </w:pPr>
    <w:rPr>
      <w:rFonts w:ascii="Calibri" w:eastAsia="MS Gothic" w:hAnsi="Calibri"/>
      <w:b/>
      <w:bCs/>
      <w:sz w:val="26"/>
      <w:szCs w:val="26"/>
    </w:rPr>
  </w:style>
  <w:style w:type="paragraph" w:styleId="Ttulo4">
    <w:name w:val="heading 4"/>
    <w:aliases w:val=" Car7,Heading 4 Char, Car Char8, Car9 Char,Car7,Car Char8,Car9 Char"/>
    <w:basedOn w:val="Normal"/>
    <w:next w:val="Normal"/>
    <w:link w:val="Ttulo4Car"/>
    <w:uiPriority w:val="9"/>
    <w:qFormat/>
    <w:pPr>
      <w:keepNext/>
      <w:keepLines/>
      <w:spacing w:before="240" w:after="40"/>
      <w:outlineLvl w:val="3"/>
    </w:pPr>
    <w:rPr>
      <w:b/>
    </w:rPr>
  </w:style>
  <w:style w:type="paragraph" w:styleId="Ttulo5">
    <w:name w:val="heading 5"/>
    <w:basedOn w:val="Normal"/>
    <w:link w:val="Ttulo5Car"/>
    <w:uiPriority w:val="9"/>
    <w:qFormat/>
    <w:rsid w:val="003928D7"/>
    <w:pPr>
      <w:spacing w:before="100" w:beforeAutospacing="1" w:after="100" w:afterAutospacing="1"/>
      <w:outlineLvl w:val="4"/>
    </w:pPr>
    <w:rPr>
      <w:rFonts w:ascii="Times" w:hAnsi="Times"/>
      <w:b/>
      <w:bCs/>
      <w:sz w:val="20"/>
      <w:szCs w:val="20"/>
    </w:rPr>
  </w:style>
  <w:style w:type="paragraph" w:styleId="Ttulo6">
    <w:name w:val="heading 6"/>
    <w:basedOn w:val="Normal"/>
    <w:next w:val="Normal"/>
    <w:link w:val="Ttulo6Car"/>
    <w:qFormat/>
    <w:pPr>
      <w:keepNext/>
      <w:keepLines/>
      <w:spacing w:before="200" w:after="40"/>
      <w:outlineLvl w:val="5"/>
    </w:pPr>
    <w:rPr>
      <w:b/>
      <w:sz w:val="20"/>
      <w:szCs w:val="20"/>
    </w:rPr>
  </w:style>
  <w:style w:type="paragraph" w:styleId="Ttulo7">
    <w:name w:val="heading 7"/>
    <w:basedOn w:val="Normal"/>
    <w:next w:val="Normal"/>
    <w:link w:val="Ttulo7Car"/>
    <w:uiPriority w:val="9"/>
    <w:qFormat/>
    <w:rsid w:val="00DD41C7"/>
    <w:pPr>
      <w:tabs>
        <w:tab w:val="num" w:pos="1296"/>
      </w:tabs>
      <w:suppressAutoHyphens/>
      <w:spacing w:before="240" w:after="60"/>
      <w:ind w:left="1296" w:hanging="1296"/>
      <w:outlineLvl w:val="6"/>
    </w:pPr>
    <w:rPr>
      <w:rFonts w:ascii="Times New Roman" w:eastAsia="Times New Roman" w:hAnsi="Times New Roman" w:cs="Times New Roman"/>
      <w:noProof/>
      <w:lang w:val="es-MX" w:eastAsia="ar-SA"/>
    </w:rPr>
  </w:style>
  <w:style w:type="paragraph" w:styleId="Ttulo8">
    <w:name w:val="heading 8"/>
    <w:basedOn w:val="Normal"/>
    <w:next w:val="Normal"/>
    <w:link w:val="Ttulo8Car"/>
    <w:uiPriority w:val="9"/>
    <w:qFormat/>
    <w:rsid w:val="00DD41C7"/>
    <w:pPr>
      <w:tabs>
        <w:tab w:val="num" w:pos="1440"/>
      </w:tabs>
      <w:suppressAutoHyphens/>
      <w:spacing w:before="240" w:after="60"/>
      <w:ind w:left="1440" w:hanging="1440"/>
      <w:outlineLvl w:val="7"/>
    </w:pPr>
    <w:rPr>
      <w:rFonts w:ascii="Arial" w:eastAsia="Times New Roman" w:hAnsi="Arial" w:cs="Times New Roman"/>
      <w:i/>
      <w:noProof/>
      <w:sz w:val="20"/>
      <w:szCs w:val="20"/>
      <w:lang w:eastAsia="ar-SA"/>
    </w:rPr>
  </w:style>
  <w:style w:type="paragraph" w:styleId="Ttulo9">
    <w:name w:val="heading 9"/>
    <w:basedOn w:val="Normal"/>
    <w:next w:val="Normal"/>
    <w:link w:val="Ttulo9Car"/>
    <w:uiPriority w:val="9"/>
    <w:unhideWhenUsed/>
    <w:qFormat/>
    <w:rsid w:val="00355745"/>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1">
    <w:name w:val="Table Normal1"/>
    <w:uiPriority w:val="2"/>
    <w:qFormat/>
    <w:tblPr>
      <w:tblCellMar>
        <w:top w:w="0" w:type="dxa"/>
        <w:left w:w="0" w:type="dxa"/>
        <w:bottom w:w="0" w:type="dxa"/>
        <w:right w:w="0" w:type="dxa"/>
      </w:tblCellMar>
    </w:tblPr>
  </w:style>
  <w:style w:type="paragraph" w:styleId="Ttulo">
    <w:name w:val="Title"/>
    <w:basedOn w:val="Normal"/>
    <w:next w:val="Normal"/>
    <w:link w:val="TtuloCar"/>
    <w:uiPriority w:val="10"/>
    <w:qFormat/>
    <w:pPr>
      <w:keepNext/>
      <w:keepLines/>
      <w:spacing w:before="480" w:after="120"/>
    </w:pPr>
    <w:rPr>
      <w:b/>
      <w:sz w:val="72"/>
      <w:szCs w:val="72"/>
    </w:rPr>
  </w:style>
  <w:style w:type="paragraph" w:styleId="Textodeglobo">
    <w:name w:val="Balloon Text"/>
    <w:basedOn w:val="Normal"/>
    <w:link w:val="TextodegloboCar"/>
    <w:uiPriority w:val="99"/>
    <w:semiHidden/>
    <w:unhideWhenUsed/>
    <w:rsid w:val="00722229"/>
    <w:rPr>
      <w:rFonts w:ascii="Lucida Grande" w:hAnsi="Lucida Grande"/>
      <w:sz w:val="18"/>
      <w:szCs w:val="18"/>
    </w:rPr>
  </w:style>
  <w:style w:type="character" w:customStyle="1" w:styleId="TextodegloboCar">
    <w:name w:val="Texto de globo Car"/>
    <w:link w:val="Textodeglobo"/>
    <w:uiPriority w:val="99"/>
    <w:semiHidden/>
    <w:rsid w:val="00722229"/>
    <w:rPr>
      <w:rFonts w:ascii="Lucida Grande" w:hAnsi="Lucida Grande"/>
      <w:sz w:val="18"/>
      <w:szCs w:val="18"/>
    </w:rPr>
  </w:style>
  <w:style w:type="paragraph" w:styleId="Encabezado">
    <w:name w:val="header"/>
    <w:aliases w:val="En-tête SQ,base,Encabezado1, Car,Car,*Header,Encabezado Car Car,h,logomai,encabezado,even,Header/Footer,header odd,Hyphen,body,Chapter Name,APNSHEADER2,L1 Header,Car1,Car3,Car51,Header Char,Car Char4,Car5 Char,Car3 Car Car,Encabezado 8n,ITT i"/>
    <w:basedOn w:val="Normal"/>
    <w:link w:val="EncabezadoCar"/>
    <w:uiPriority w:val="99"/>
    <w:unhideWhenUsed/>
    <w:qFormat/>
    <w:rsid w:val="00722229"/>
    <w:pPr>
      <w:tabs>
        <w:tab w:val="center" w:pos="4252"/>
        <w:tab w:val="right" w:pos="8504"/>
      </w:tabs>
    </w:pPr>
  </w:style>
  <w:style w:type="character" w:customStyle="1" w:styleId="EncabezadoCar">
    <w:name w:val="Encabezado Car"/>
    <w:aliases w:val="En-tête SQ Car,base Car,Encabezado1 Car, Car Car,Car Car,*Header Car,Encabezado Car Car Car,h Car,logomai Car,encabezado Car,even Car,Header/Footer Car,header odd Car,Hyphen Car,body Car,Chapter Name Car,APNSHEADER2 Car,L1 Header Car"/>
    <w:basedOn w:val="Fuentedeprrafopredeter"/>
    <w:link w:val="Encabezado"/>
    <w:uiPriority w:val="99"/>
    <w:rsid w:val="00722229"/>
  </w:style>
  <w:style w:type="paragraph" w:styleId="Piedepgina">
    <w:name w:val="footer"/>
    <w:aliases w:val="Pie de página1,footer odd,footer odd1,footer odd2,footer odd3,footer odd4,footer odd5,footer Car"/>
    <w:basedOn w:val="Normal"/>
    <w:link w:val="PiedepginaCar"/>
    <w:uiPriority w:val="99"/>
    <w:unhideWhenUsed/>
    <w:rsid w:val="00722229"/>
    <w:pPr>
      <w:tabs>
        <w:tab w:val="center" w:pos="4252"/>
        <w:tab w:val="right" w:pos="8504"/>
      </w:tabs>
    </w:pPr>
  </w:style>
  <w:style w:type="character" w:customStyle="1" w:styleId="PiedepginaCar">
    <w:name w:val="Pie de página Car"/>
    <w:aliases w:val="Pie de página1 Car,footer odd Car,footer odd1 Car,footer odd2 Car,footer odd3 Car,footer odd4 Car,footer odd5 Car,footer Car Car"/>
    <w:basedOn w:val="Fuentedeprrafopredeter"/>
    <w:link w:val="Piedepgina"/>
    <w:uiPriority w:val="99"/>
    <w:rsid w:val="00722229"/>
  </w:style>
  <w:style w:type="paragraph" w:customStyle="1" w:styleId="m91763113346106596m7313138160496177183gmail-msoheader">
    <w:name w:val="m_91763113346106596m_7313138160496177183gmail-msoheader"/>
    <w:basedOn w:val="Normal"/>
    <w:rsid w:val="0071222D"/>
    <w:pPr>
      <w:spacing w:before="100" w:beforeAutospacing="1" w:after="100" w:afterAutospacing="1"/>
    </w:pPr>
    <w:rPr>
      <w:rFonts w:ascii="Times" w:hAnsi="Times"/>
      <w:sz w:val="20"/>
      <w:szCs w:val="20"/>
    </w:rPr>
  </w:style>
  <w:style w:type="paragraph" w:customStyle="1" w:styleId="Prrafobsico">
    <w:name w:val="[Párrafo básico]"/>
    <w:basedOn w:val="Normal"/>
    <w:uiPriority w:val="99"/>
    <w:rsid w:val="00C77F77"/>
    <w:pPr>
      <w:widowControl w:val="0"/>
      <w:autoSpaceDE w:val="0"/>
      <w:autoSpaceDN w:val="0"/>
      <w:adjustRightInd w:val="0"/>
      <w:spacing w:line="288" w:lineRule="auto"/>
      <w:textAlignment w:val="center"/>
    </w:pPr>
    <w:rPr>
      <w:rFonts w:ascii="MinionPro-Regular" w:hAnsi="MinionPro-Regular" w:cs="MinionPro-Regular"/>
      <w:color w:val="000000"/>
    </w:rPr>
  </w:style>
  <w:style w:type="character" w:styleId="Hipervnculo">
    <w:name w:val="Hyperlink"/>
    <w:uiPriority w:val="99"/>
    <w:unhideWhenUsed/>
    <w:rsid w:val="002A26C1"/>
    <w:rPr>
      <w:color w:val="0000FF"/>
      <w:u w:val="single"/>
    </w:rPr>
  </w:style>
  <w:style w:type="paragraph" w:styleId="NormalWeb">
    <w:name w:val="Normal (Web)"/>
    <w:basedOn w:val="Normal"/>
    <w:link w:val="NormalWebCar"/>
    <w:uiPriority w:val="99"/>
    <w:unhideWhenUsed/>
    <w:rsid w:val="00B65A44"/>
    <w:pPr>
      <w:spacing w:before="100" w:beforeAutospacing="1" w:after="100" w:afterAutospacing="1"/>
    </w:pPr>
    <w:rPr>
      <w:rFonts w:ascii="Times" w:hAnsi="Times"/>
      <w:sz w:val="20"/>
      <w:szCs w:val="20"/>
    </w:rPr>
  </w:style>
  <w:style w:type="table" w:styleId="Tablaconcuadrcula">
    <w:name w:val="Table Grid"/>
    <w:basedOn w:val="Tablanormal"/>
    <w:uiPriority w:val="59"/>
    <w:qFormat/>
    <w:rsid w:val="006F1E4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uadrculamediana1-nfasis21">
    <w:name w:val="Cuadrícula mediana 1 - Énfasis 21"/>
    <w:basedOn w:val="Normal"/>
    <w:uiPriority w:val="34"/>
    <w:qFormat/>
    <w:rsid w:val="006F1E48"/>
    <w:pPr>
      <w:ind w:left="708"/>
    </w:pPr>
  </w:style>
  <w:style w:type="character" w:customStyle="1" w:styleId="Ttulo5Car">
    <w:name w:val="Título 5 Car"/>
    <w:link w:val="Ttulo5"/>
    <w:uiPriority w:val="9"/>
    <w:rsid w:val="003928D7"/>
    <w:rPr>
      <w:rFonts w:ascii="Times" w:hAnsi="Times"/>
      <w:b/>
      <w:bCs/>
    </w:rPr>
  </w:style>
  <w:style w:type="character" w:styleId="Hipervnculovisitado">
    <w:name w:val="FollowedHyperlink"/>
    <w:uiPriority w:val="99"/>
    <w:semiHidden/>
    <w:unhideWhenUsed/>
    <w:rsid w:val="003928D7"/>
    <w:rPr>
      <w:color w:val="800080"/>
      <w:u w:val="single"/>
    </w:rPr>
  </w:style>
  <w:style w:type="character" w:customStyle="1" w:styleId="Ttulo3Car">
    <w:name w:val="Título 3 Car"/>
    <w:aliases w:val="H3 Car,Titulo 3 Car,Level 1 - 1 Car,h3 Car,Level 3 Topic Heading Car,Section Car"/>
    <w:link w:val="Ttulo3"/>
    <w:uiPriority w:val="9"/>
    <w:rsid w:val="00F93EA6"/>
    <w:rPr>
      <w:rFonts w:ascii="Calibri" w:eastAsia="MS Gothic" w:hAnsi="Calibri" w:cs="Times New Roman"/>
      <w:b/>
      <w:bCs/>
      <w:sz w:val="26"/>
      <w:szCs w:val="26"/>
    </w:rPr>
  </w:style>
  <w:style w:type="character" w:customStyle="1" w:styleId="gmaildefault">
    <w:name w:val="gmail_default"/>
    <w:rsid w:val="009E45F0"/>
  </w:style>
  <w:style w:type="paragraph" w:customStyle="1" w:styleId="Listamulticolor-nfasis11">
    <w:name w:val="Lista multicolor - Énfasis 11"/>
    <w:basedOn w:val="Normal"/>
    <w:uiPriority w:val="34"/>
    <w:qFormat/>
    <w:rsid w:val="00A14B8F"/>
    <w:pPr>
      <w:spacing w:after="160" w:line="259" w:lineRule="auto"/>
      <w:ind w:left="720"/>
      <w:contextualSpacing/>
    </w:pPr>
    <w:rPr>
      <w:rFonts w:ascii="Calibri" w:eastAsia="Calibri" w:hAnsi="Calibri"/>
      <w:sz w:val="22"/>
      <w:szCs w:val="22"/>
      <w:lang w:val="es-MX" w:eastAsia="en-US"/>
    </w:rPr>
  </w:style>
  <w:style w:type="character" w:styleId="Textoennegrita">
    <w:name w:val="Strong"/>
    <w:uiPriority w:val="22"/>
    <w:qFormat/>
    <w:rsid w:val="00EB47C0"/>
    <w:rPr>
      <w:b/>
      <w:bCs/>
    </w:rPr>
  </w:style>
  <w:style w:type="paragraph" w:styleId="Prrafodelista">
    <w:name w:val="List Paragraph"/>
    <w:aliases w:val="Bullet List,FooterText,numbered,List Paragraph1,Paragraphe de liste1,Bulletr List Paragraph,列出段落,列出段落1,Listas,Colorful List - Accent 11,Dot pt,No Spacing1,List Paragraph Char Char Char,Indicator Text,Numbered Para 1,Bullet 1,lp1,Figuras"/>
    <w:basedOn w:val="Normal"/>
    <w:link w:val="PrrafodelistaCar"/>
    <w:uiPriority w:val="34"/>
    <w:qFormat/>
    <w:rsid w:val="00E036C0"/>
    <w:pPr>
      <w:spacing w:after="160" w:line="259" w:lineRule="auto"/>
      <w:ind w:left="720"/>
      <w:contextualSpacing/>
    </w:pPr>
    <w:rPr>
      <w:rFonts w:asciiTheme="minorHAnsi" w:eastAsiaTheme="minorHAnsi" w:hAnsiTheme="minorHAnsi" w:cstheme="minorBidi"/>
      <w:sz w:val="22"/>
      <w:szCs w:val="22"/>
      <w:lang w:val="es-MX" w:eastAsia="en-US"/>
    </w:rPr>
  </w:style>
  <w:style w:type="paragraph" w:styleId="Subttulo">
    <w:name w:val="Subtitle"/>
    <w:basedOn w:val="Normal"/>
    <w:next w:val="Normal"/>
    <w:link w:val="SubttuloCar"/>
    <w:qFormat/>
    <w:pPr>
      <w:keepNext/>
      <w:keepLines/>
      <w:spacing w:before="360" w:after="80"/>
    </w:pPr>
    <w:rPr>
      <w:rFonts w:ascii="Georgia" w:eastAsia="Georgia" w:hAnsi="Georgia" w:cs="Georgia"/>
      <w:i/>
      <w:color w:val="666666"/>
      <w:sz w:val="48"/>
      <w:szCs w:val="48"/>
    </w:rPr>
  </w:style>
  <w:style w:type="table" w:customStyle="1" w:styleId="TableGrid">
    <w:name w:val="TableGrid"/>
    <w:rsid w:val="00A31720"/>
    <w:rPr>
      <w:rFonts w:asciiTheme="minorHAnsi" w:eastAsiaTheme="minorEastAsia" w:hAnsiTheme="minorHAnsi" w:cstheme="minorBidi"/>
      <w:sz w:val="22"/>
      <w:szCs w:val="22"/>
      <w:lang w:val="es-MX"/>
    </w:rPr>
    <w:tblPr>
      <w:tblCellMar>
        <w:top w:w="0" w:type="dxa"/>
        <w:left w:w="0" w:type="dxa"/>
        <w:bottom w:w="0" w:type="dxa"/>
        <w:right w:w="0" w:type="dxa"/>
      </w:tblCellMar>
    </w:tblPr>
  </w:style>
  <w:style w:type="character" w:customStyle="1" w:styleId="PrrafodelistaCar">
    <w:name w:val="Párrafo de lista Car"/>
    <w:aliases w:val="Bullet List Car,FooterText Car,numbered Car,List Paragraph1 Car,Paragraphe de liste1 Car,Bulletr List Paragraph Car,列出段落 Car,列出段落1 Car,Listas Car,Colorful List - Accent 11 Car,Dot pt Car,No Spacing1 Car,Indicator Text Car,lp1 Car"/>
    <w:link w:val="Prrafodelista"/>
    <w:uiPriority w:val="34"/>
    <w:qFormat/>
    <w:locked/>
    <w:rsid w:val="00211224"/>
    <w:rPr>
      <w:rFonts w:asciiTheme="minorHAnsi" w:eastAsiaTheme="minorHAnsi" w:hAnsiTheme="minorHAnsi" w:cstheme="minorBidi"/>
      <w:sz w:val="22"/>
      <w:szCs w:val="22"/>
      <w:lang w:val="es-MX" w:eastAsia="en-US"/>
    </w:rPr>
  </w:style>
  <w:style w:type="paragraph" w:styleId="Textoindependiente2">
    <w:name w:val="Body Text 2"/>
    <w:basedOn w:val="Normal"/>
    <w:link w:val="Textoindependiente2Car"/>
    <w:uiPriority w:val="99"/>
    <w:unhideWhenUsed/>
    <w:rsid w:val="002260CE"/>
    <w:pPr>
      <w:widowControl w:val="0"/>
      <w:autoSpaceDE w:val="0"/>
      <w:autoSpaceDN w:val="0"/>
      <w:spacing w:after="120" w:line="480" w:lineRule="auto"/>
    </w:pPr>
    <w:rPr>
      <w:rFonts w:ascii="Calibri" w:eastAsia="Calibri" w:hAnsi="Calibri" w:cs="Calibri"/>
      <w:sz w:val="22"/>
      <w:szCs w:val="22"/>
      <w:lang w:val="es-ES" w:eastAsia="en-US"/>
    </w:rPr>
  </w:style>
  <w:style w:type="character" w:customStyle="1" w:styleId="Textoindependiente2Car">
    <w:name w:val="Texto independiente 2 Car"/>
    <w:basedOn w:val="Fuentedeprrafopredeter"/>
    <w:link w:val="Textoindependiente2"/>
    <w:uiPriority w:val="99"/>
    <w:rsid w:val="002260CE"/>
    <w:rPr>
      <w:rFonts w:ascii="Calibri" w:eastAsia="Calibri" w:hAnsi="Calibri" w:cs="Calibri"/>
      <w:sz w:val="22"/>
      <w:szCs w:val="22"/>
      <w:lang w:val="es-ES" w:eastAsia="en-US"/>
    </w:rPr>
  </w:style>
  <w:style w:type="paragraph" w:styleId="Sinespaciado">
    <w:name w:val="No Spacing"/>
    <w:aliases w:val="X.X.X."/>
    <w:link w:val="SinespaciadoCar"/>
    <w:uiPriority w:val="1"/>
    <w:qFormat/>
    <w:rsid w:val="00694028"/>
  </w:style>
  <w:style w:type="paragraph" w:styleId="Revisin">
    <w:name w:val="Revision"/>
    <w:hidden/>
    <w:uiPriority w:val="71"/>
    <w:rsid w:val="003144FA"/>
  </w:style>
  <w:style w:type="paragraph" w:styleId="Textoindependiente">
    <w:name w:val="Body Text"/>
    <w:aliases w:val="Body Text Char,TITULO SECCION"/>
    <w:basedOn w:val="Normal"/>
    <w:link w:val="TextoindependienteCar"/>
    <w:uiPriority w:val="1"/>
    <w:unhideWhenUsed/>
    <w:qFormat/>
    <w:rsid w:val="003144FA"/>
    <w:pPr>
      <w:spacing w:after="120"/>
    </w:pPr>
  </w:style>
  <w:style w:type="character" w:customStyle="1" w:styleId="TextoindependienteCar">
    <w:name w:val="Texto independiente Car"/>
    <w:aliases w:val="Body Text Char Car,TITULO SECCION Car"/>
    <w:basedOn w:val="Fuentedeprrafopredeter"/>
    <w:link w:val="Textoindependiente"/>
    <w:uiPriority w:val="1"/>
    <w:rsid w:val="003144FA"/>
  </w:style>
  <w:style w:type="character" w:customStyle="1" w:styleId="Ttulo1Car">
    <w:name w:val="Título 1 Car"/>
    <w:aliases w:val="Headline Car,H1 Car,h1 Car,II+ Car,I Car,Document Header1 Car,Chapter Car,heading 1 Car,Titulo 1 Car,Section Heading Car,Part Car"/>
    <w:basedOn w:val="Fuentedeprrafopredeter"/>
    <w:link w:val="Ttulo1"/>
    <w:uiPriority w:val="9"/>
    <w:rsid w:val="003144FA"/>
    <w:rPr>
      <w:b/>
      <w:sz w:val="48"/>
      <w:szCs w:val="48"/>
    </w:rPr>
  </w:style>
  <w:style w:type="paragraph" w:customStyle="1" w:styleId="TableParagraph">
    <w:name w:val="Table Paragraph"/>
    <w:basedOn w:val="Normal"/>
    <w:uiPriority w:val="1"/>
    <w:qFormat/>
    <w:rsid w:val="003144FA"/>
    <w:pPr>
      <w:widowControl w:val="0"/>
      <w:autoSpaceDE w:val="0"/>
      <w:autoSpaceDN w:val="0"/>
    </w:pPr>
    <w:rPr>
      <w:rFonts w:ascii="Calibri" w:eastAsia="Calibri" w:hAnsi="Calibri" w:cs="Calibri"/>
      <w:sz w:val="22"/>
      <w:szCs w:val="22"/>
      <w:lang w:val="es-ES" w:eastAsia="en-US"/>
    </w:rPr>
  </w:style>
  <w:style w:type="character" w:styleId="Refdecomentario">
    <w:name w:val="annotation reference"/>
    <w:basedOn w:val="Fuentedeprrafopredeter"/>
    <w:uiPriority w:val="99"/>
    <w:unhideWhenUsed/>
    <w:rsid w:val="005624BD"/>
    <w:rPr>
      <w:sz w:val="16"/>
      <w:szCs w:val="16"/>
    </w:rPr>
  </w:style>
  <w:style w:type="paragraph" w:styleId="Textocomentario">
    <w:name w:val="annotation text"/>
    <w:aliases w:val="Comment Text Char1"/>
    <w:basedOn w:val="Normal"/>
    <w:link w:val="TextocomentarioCar"/>
    <w:uiPriority w:val="99"/>
    <w:unhideWhenUsed/>
    <w:rsid w:val="005624BD"/>
    <w:rPr>
      <w:sz w:val="20"/>
      <w:szCs w:val="20"/>
    </w:rPr>
  </w:style>
  <w:style w:type="character" w:customStyle="1" w:styleId="TextocomentarioCar">
    <w:name w:val="Texto comentario Car"/>
    <w:aliases w:val="Comment Text Char1 Car"/>
    <w:basedOn w:val="Fuentedeprrafopredeter"/>
    <w:link w:val="Textocomentario"/>
    <w:uiPriority w:val="99"/>
    <w:rsid w:val="005624BD"/>
    <w:rPr>
      <w:sz w:val="20"/>
      <w:szCs w:val="20"/>
    </w:rPr>
  </w:style>
  <w:style w:type="paragraph" w:styleId="Asuntodelcomentario">
    <w:name w:val="annotation subject"/>
    <w:basedOn w:val="Textocomentario"/>
    <w:next w:val="Textocomentario"/>
    <w:link w:val="AsuntodelcomentarioCar"/>
    <w:uiPriority w:val="99"/>
    <w:semiHidden/>
    <w:unhideWhenUsed/>
    <w:rsid w:val="005624BD"/>
    <w:rPr>
      <w:b/>
      <w:bCs/>
    </w:rPr>
  </w:style>
  <w:style w:type="character" w:customStyle="1" w:styleId="AsuntodelcomentarioCar">
    <w:name w:val="Asunto del comentario Car"/>
    <w:basedOn w:val="TextocomentarioCar"/>
    <w:link w:val="Asuntodelcomentario"/>
    <w:uiPriority w:val="99"/>
    <w:semiHidden/>
    <w:rsid w:val="005624BD"/>
    <w:rPr>
      <w:b/>
      <w:bCs/>
      <w:sz w:val="20"/>
      <w:szCs w:val="20"/>
    </w:rPr>
  </w:style>
  <w:style w:type="character" w:customStyle="1" w:styleId="SinespaciadoCar">
    <w:name w:val="Sin espaciado Car"/>
    <w:aliases w:val="X.X.X. Car"/>
    <w:link w:val="Sinespaciado"/>
    <w:uiPriority w:val="1"/>
    <w:locked/>
    <w:rsid w:val="000A72E2"/>
  </w:style>
  <w:style w:type="character" w:customStyle="1" w:styleId="Ttulo9Car">
    <w:name w:val="Título 9 Car"/>
    <w:basedOn w:val="Fuentedeprrafopredeter"/>
    <w:link w:val="Ttulo9"/>
    <w:uiPriority w:val="9"/>
    <w:rsid w:val="00355745"/>
    <w:rPr>
      <w:rFonts w:asciiTheme="majorHAnsi" w:eastAsiaTheme="majorEastAsia" w:hAnsiTheme="majorHAnsi" w:cstheme="majorBidi"/>
      <w:i/>
      <w:iCs/>
      <w:color w:val="272727" w:themeColor="text1" w:themeTint="D8"/>
      <w:sz w:val="21"/>
      <w:szCs w:val="21"/>
    </w:rPr>
  </w:style>
  <w:style w:type="paragraph" w:customStyle="1" w:styleId="Default">
    <w:name w:val="Default"/>
    <w:rsid w:val="002A2035"/>
    <w:pPr>
      <w:autoSpaceDE w:val="0"/>
      <w:autoSpaceDN w:val="0"/>
      <w:adjustRightInd w:val="0"/>
    </w:pPr>
    <w:rPr>
      <w:rFonts w:ascii="Arial" w:eastAsia="Arial Unicode MS" w:hAnsi="Arial" w:cs="Arial"/>
      <w:color w:val="000000"/>
      <w:bdr w:val="nil"/>
      <w:lang w:val="es-MX" w:eastAsia="es-ES_tradnl"/>
    </w:rPr>
  </w:style>
  <w:style w:type="character" w:styleId="Mencinsinresolver">
    <w:name w:val="Unresolved Mention"/>
    <w:basedOn w:val="Fuentedeprrafopredeter"/>
    <w:uiPriority w:val="99"/>
    <w:semiHidden/>
    <w:unhideWhenUsed/>
    <w:rsid w:val="006C0E16"/>
    <w:rPr>
      <w:color w:val="605E5C"/>
      <w:shd w:val="clear" w:color="auto" w:fill="E1DFDD"/>
    </w:rPr>
  </w:style>
  <w:style w:type="character" w:customStyle="1" w:styleId="normaltextrun">
    <w:name w:val="normaltextrun"/>
    <w:basedOn w:val="Fuentedeprrafopredeter"/>
    <w:rsid w:val="00DD41C7"/>
  </w:style>
  <w:style w:type="character" w:customStyle="1" w:styleId="Ttulo7Car">
    <w:name w:val="Título 7 Car"/>
    <w:basedOn w:val="Fuentedeprrafopredeter"/>
    <w:link w:val="Ttulo7"/>
    <w:uiPriority w:val="9"/>
    <w:rsid w:val="00DD41C7"/>
    <w:rPr>
      <w:rFonts w:ascii="Times New Roman" w:eastAsia="Times New Roman" w:hAnsi="Times New Roman" w:cs="Times New Roman"/>
      <w:noProof/>
      <w:lang w:val="es-MX" w:eastAsia="ar-SA"/>
    </w:rPr>
  </w:style>
  <w:style w:type="character" w:customStyle="1" w:styleId="Ttulo8Car">
    <w:name w:val="Título 8 Car"/>
    <w:basedOn w:val="Fuentedeprrafopredeter"/>
    <w:link w:val="Ttulo8"/>
    <w:uiPriority w:val="9"/>
    <w:rsid w:val="00DD41C7"/>
    <w:rPr>
      <w:rFonts w:ascii="Arial" w:eastAsia="Times New Roman" w:hAnsi="Arial" w:cs="Times New Roman"/>
      <w:i/>
      <w:noProof/>
      <w:sz w:val="20"/>
      <w:szCs w:val="20"/>
      <w:lang w:eastAsia="ar-SA"/>
    </w:rPr>
  </w:style>
  <w:style w:type="character" w:customStyle="1" w:styleId="Ttulo2Car">
    <w:name w:val="Título 2 Car"/>
    <w:aliases w:val="h2 Car"/>
    <w:basedOn w:val="Fuentedeprrafopredeter"/>
    <w:link w:val="Ttulo2"/>
    <w:uiPriority w:val="9"/>
    <w:rsid w:val="00DD41C7"/>
    <w:rPr>
      <w:b/>
      <w:sz w:val="36"/>
      <w:szCs w:val="36"/>
    </w:rPr>
  </w:style>
  <w:style w:type="character" w:customStyle="1" w:styleId="Ttulo4Car">
    <w:name w:val="Título 4 Car"/>
    <w:aliases w:val=" Car7 Car,Heading 4 Char Car, Car Char8 Car, Car9 Char Car,Car7 Car,Car Char8 Car,Car9 Char Car"/>
    <w:basedOn w:val="Fuentedeprrafopredeter"/>
    <w:link w:val="Ttulo4"/>
    <w:uiPriority w:val="9"/>
    <w:rsid w:val="00DD41C7"/>
    <w:rPr>
      <w:b/>
    </w:rPr>
  </w:style>
  <w:style w:type="character" w:customStyle="1" w:styleId="Ttulo6Car">
    <w:name w:val="Título 6 Car"/>
    <w:basedOn w:val="Fuentedeprrafopredeter"/>
    <w:link w:val="Ttulo6"/>
    <w:rsid w:val="00DD41C7"/>
    <w:rPr>
      <w:b/>
      <w:sz w:val="20"/>
      <w:szCs w:val="20"/>
    </w:rPr>
  </w:style>
  <w:style w:type="paragraph" w:styleId="TDC1">
    <w:name w:val="toc 1"/>
    <w:basedOn w:val="Normal"/>
    <w:next w:val="Normal"/>
    <w:autoRedefine/>
    <w:uiPriority w:val="39"/>
    <w:unhideWhenUsed/>
    <w:rsid w:val="00DD41C7"/>
    <w:pPr>
      <w:tabs>
        <w:tab w:val="left" w:pos="709"/>
        <w:tab w:val="right" w:leader="dot" w:pos="9962"/>
      </w:tabs>
      <w:spacing w:after="100"/>
      <w:ind w:left="426"/>
      <w:jc w:val="both"/>
    </w:pPr>
    <w:rPr>
      <w:rFonts w:ascii="Montserrat" w:eastAsiaTheme="minorHAnsi" w:hAnsi="Montserrat" w:cs="Arial"/>
      <w:b/>
      <w:noProof/>
      <w:sz w:val="20"/>
      <w:szCs w:val="22"/>
      <w:lang w:eastAsia="en-US"/>
    </w:rPr>
  </w:style>
  <w:style w:type="paragraph" w:styleId="TDC2">
    <w:name w:val="toc 2"/>
    <w:basedOn w:val="Normal"/>
    <w:next w:val="Normal"/>
    <w:autoRedefine/>
    <w:uiPriority w:val="39"/>
    <w:unhideWhenUsed/>
    <w:rsid w:val="00DD41C7"/>
    <w:pPr>
      <w:tabs>
        <w:tab w:val="right" w:leader="dot" w:pos="9962"/>
      </w:tabs>
      <w:spacing w:after="100"/>
      <w:ind w:left="403"/>
      <w:jc w:val="both"/>
    </w:pPr>
    <w:rPr>
      <w:rFonts w:ascii="Montserrat" w:eastAsiaTheme="minorHAnsi" w:hAnsi="Montserrat" w:cstheme="minorBidi"/>
      <w:b/>
      <w:noProof/>
      <w:sz w:val="20"/>
      <w:szCs w:val="22"/>
      <w:lang w:val="es-MX" w:eastAsia="en-US"/>
    </w:rPr>
  </w:style>
  <w:style w:type="paragraph" w:styleId="TDC3">
    <w:name w:val="toc 3"/>
    <w:basedOn w:val="Normal"/>
    <w:next w:val="Normal"/>
    <w:autoRedefine/>
    <w:uiPriority w:val="39"/>
    <w:unhideWhenUsed/>
    <w:rsid w:val="00DD41C7"/>
    <w:pPr>
      <w:tabs>
        <w:tab w:val="right" w:leader="dot" w:pos="9962"/>
      </w:tabs>
      <w:spacing w:after="100"/>
      <w:ind w:left="403"/>
      <w:jc w:val="both"/>
    </w:pPr>
    <w:rPr>
      <w:rFonts w:ascii="Montserrat" w:eastAsiaTheme="minorHAnsi" w:hAnsi="Montserrat" w:cstheme="minorBidi"/>
      <w:sz w:val="20"/>
      <w:szCs w:val="22"/>
      <w:lang w:val="es-MX" w:eastAsia="en-US"/>
    </w:rPr>
  </w:style>
  <w:style w:type="character" w:customStyle="1" w:styleId="NormalWebCar">
    <w:name w:val="Normal (Web) Car"/>
    <w:link w:val="NormalWeb"/>
    <w:uiPriority w:val="99"/>
    <w:locked/>
    <w:rsid w:val="00DD41C7"/>
    <w:rPr>
      <w:rFonts w:ascii="Times" w:hAnsi="Times"/>
      <w:sz w:val="20"/>
      <w:szCs w:val="20"/>
    </w:rPr>
  </w:style>
  <w:style w:type="paragraph" w:customStyle="1" w:styleId="Texto">
    <w:name w:val="Texto"/>
    <w:basedOn w:val="Normal"/>
    <w:link w:val="TextoCar"/>
    <w:uiPriority w:val="99"/>
    <w:qFormat/>
    <w:rsid w:val="00DD41C7"/>
    <w:pPr>
      <w:suppressAutoHyphens/>
      <w:spacing w:after="101" w:line="216" w:lineRule="exact"/>
      <w:ind w:firstLine="288"/>
      <w:jc w:val="both"/>
    </w:pPr>
    <w:rPr>
      <w:rFonts w:ascii="Arial" w:eastAsia="Times New Roman" w:hAnsi="Arial" w:cs="Times New Roman"/>
      <w:noProof/>
      <w:sz w:val="18"/>
      <w:szCs w:val="20"/>
      <w:lang w:val="es-MX" w:eastAsia="ar-SA"/>
    </w:rPr>
  </w:style>
  <w:style w:type="character" w:customStyle="1" w:styleId="Ninguno">
    <w:name w:val="Ninguno"/>
    <w:rsid w:val="00DD41C7"/>
    <w:rPr>
      <w:lang w:val="es-ES_tradnl"/>
    </w:rPr>
  </w:style>
  <w:style w:type="paragraph" w:styleId="Sangradetextonormal">
    <w:name w:val="Body Text Indent"/>
    <w:basedOn w:val="Normal"/>
    <w:link w:val="SangradetextonormalCar"/>
    <w:uiPriority w:val="99"/>
    <w:unhideWhenUsed/>
    <w:rsid w:val="00DD41C7"/>
    <w:pPr>
      <w:spacing w:after="120"/>
      <w:ind w:left="283"/>
      <w:jc w:val="both"/>
    </w:pPr>
    <w:rPr>
      <w:rFonts w:ascii="Montserrat" w:eastAsiaTheme="minorHAnsi" w:hAnsi="Montserrat" w:cstheme="minorBidi"/>
      <w:sz w:val="20"/>
      <w:szCs w:val="22"/>
      <w:lang w:val="es-MX" w:eastAsia="en-US"/>
    </w:rPr>
  </w:style>
  <w:style w:type="character" w:customStyle="1" w:styleId="SangradetextonormalCar">
    <w:name w:val="Sangría de texto normal Car"/>
    <w:basedOn w:val="Fuentedeprrafopredeter"/>
    <w:link w:val="Sangradetextonormal"/>
    <w:uiPriority w:val="99"/>
    <w:rsid w:val="00DD41C7"/>
    <w:rPr>
      <w:rFonts w:ascii="Montserrat" w:eastAsiaTheme="minorHAnsi" w:hAnsi="Montserrat" w:cstheme="minorBidi"/>
      <w:sz w:val="20"/>
      <w:szCs w:val="22"/>
      <w:lang w:val="es-MX" w:eastAsia="en-US"/>
    </w:rPr>
  </w:style>
  <w:style w:type="table" w:styleId="Tablanormal3">
    <w:name w:val="Plain Table 3"/>
    <w:basedOn w:val="Tablanormal"/>
    <w:uiPriority w:val="43"/>
    <w:rsid w:val="00DD41C7"/>
    <w:rPr>
      <w:rFonts w:asciiTheme="minorHAnsi" w:eastAsiaTheme="minorHAnsi" w:hAnsiTheme="minorHAnsi" w:cstheme="minorBidi"/>
      <w:sz w:val="22"/>
      <w:szCs w:val="22"/>
      <w:lang w:val="es-MX" w:eastAsia="en-US"/>
    </w:r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paragraph" w:styleId="Sangra3detindependiente">
    <w:name w:val="Body Text Indent 3"/>
    <w:basedOn w:val="Normal"/>
    <w:link w:val="Sangra3detindependienteCar"/>
    <w:rsid w:val="00DD41C7"/>
    <w:pPr>
      <w:spacing w:after="120"/>
      <w:ind w:left="283"/>
    </w:pPr>
    <w:rPr>
      <w:rFonts w:ascii="Times New Roman" w:eastAsia="Times New Roman" w:hAnsi="Times New Roman" w:cs="Times New Roman"/>
      <w:sz w:val="16"/>
      <w:szCs w:val="16"/>
      <w:lang w:val="es-ES" w:eastAsia="es-ES"/>
    </w:rPr>
  </w:style>
  <w:style w:type="character" w:customStyle="1" w:styleId="Sangra3detindependienteCar">
    <w:name w:val="Sangría 3 de t. independiente Car"/>
    <w:basedOn w:val="Fuentedeprrafopredeter"/>
    <w:link w:val="Sangra3detindependiente"/>
    <w:rsid w:val="00DD41C7"/>
    <w:rPr>
      <w:rFonts w:ascii="Times New Roman" w:eastAsia="Times New Roman" w:hAnsi="Times New Roman" w:cs="Times New Roman"/>
      <w:sz w:val="16"/>
      <w:szCs w:val="16"/>
      <w:lang w:val="es-ES" w:eastAsia="es-ES"/>
    </w:rPr>
  </w:style>
  <w:style w:type="paragraph" w:styleId="Sangra2detindependiente">
    <w:name w:val="Body Text Indent 2"/>
    <w:basedOn w:val="Normal"/>
    <w:link w:val="Sangra2detindependienteCar"/>
    <w:rsid w:val="00DD41C7"/>
    <w:pPr>
      <w:spacing w:after="120" w:line="480" w:lineRule="auto"/>
      <w:ind w:left="283"/>
    </w:pPr>
    <w:rPr>
      <w:rFonts w:ascii="Times New Roman" w:eastAsia="Times New Roman" w:hAnsi="Times New Roman" w:cs="Times New Roman"/>
      <w:sz w:val="20"/>
      <w:szCs w:val="20"/>
      <w:lang w:val="es-ES" w:eastAsia="es-ES"/>
    </w:rPr>
  </w:style>
  <w:style w:type="character" w:customStyle="1" w:styleId="Sangra2detindependienteCar">
    <w:name w:val="Sangría 2 de t. independiente Car"/>
    <w:basedOn w:val="Fuentedeprrafopredeter"/>
    <w:link w:val="Sangra2detindependiente"/>
    <w:rsid w:val="00DD41C7"/>
    <w:rPr>
      <w:rFonts w:ascii="Times New Roman" w:eastAsia="Times New Roman" w:hAnsi="Times New Roman" w:cs="Times New Roman"/>
      <w:sz w:val="20"/>
      <w:szCs w:val="20"/>
      <w:lang w:val="es-ES" w:eastAsia="es-ES"/>
    </w:rPr>
  </w:style>
  <w:style w:type="paragraph" w:customStyle="1" w:styleId="Normal1">
    <w:name w:val="Normal1"/>
    <w:rsid w:val="00DD41C7"/>
    <w:rPr>
      <w:rFonts w:ascii="Times New Roman" w:eastAsia="Times New Roman" w:hAnsi="Times New Roman" w:cs="Times New Roman"/>
      <w:lang w:val="es-ES" w:eastAsia="es-ES_tradnl"/>
    </w:rPr>
  </w:style>
  <w:style w:type="paragraph" w:styleId="TDC4">
    <w:name w:val="toc 4"/>
    <w:basedOn w:val="Normal"/>
    <w:next w:val="Normal"/>
    <w:autoRedefine/>
    <w:uiPriority w:val="39"/>
    <w:unhideWhenUsed/>
    <w:rsid w:val="00DD41C7"/>
    <w:pPr>
      <w:spacing w:after="100" w:line="259" w:lineRule="auto"/>
      <w:ind w:left="660"/>
    </w:pPr>
    <w:rPr>
      <w:rFonts w:asciiTheme="minorHAnsi" w:eastAsiaTheme="minorEastAsia" w:hAnsiTheme="minorHAnsi" w:cstheme="minorBidi"/>
      <w:sz w:val="22"/>
      <w:szCs w:val="22"/>
      <w:lang w:val="es-MX"/>
    </w:rPr>
  </w:style>
  <w:style w:type="paragraph" w:styleId="TDC5">
    <w:name w:val="toc 5"/>
    <w:basedOn w:val="Normal"/>
    <w:next w:val="Normal"/>
    <w:autoRedefine/>
    <w:uiPriority w:val="39"/>
    <w:unhideWhenUsed/>
    <w:rsid w:val="00DD41C7"/>
    <w:pPr>
      <w:spacing w:after="100" w:line="259" w:lineRule="auto"/>
      <w:ind w:left="880"/>
    </w:pPr>
    <w:rPr>
      <w:rFonts w:asciiTheme="minorHAnsi" w:eastAsiaTheme="minorEastAsia" w:hAnsiTheme="minorHAnsi" w:cstheme="minorBidi"/>
      <w:sz w:val="22"/>
      <w:szCs w:val="22"/>
      <w:lang w:val="es-MX"/>
    </w:rPr>
  </w:style>
  <w:style w:type="paragraph" w:styleId="TDC6">
    <w:name w:val="toc 6"/>
    <w:basedOn w:val="Normal"/>
    <w:next w:val="Normal"/>
    <w:autoRedefine/>
    <w:uiPriority w:val="39"/>
    <w:unhideWhenUsed/>
    <w:rsid w:val="00DD41C7"/>
    <w:pPr>
      <w:spacing w:after="100" w:line="259" w:lineRule="auto"/>
      <w:ind w:left="1100"/>
    </w:pPr>
    <w:rPr>
      <w:rFonts w:asciiTheme="minorHAnsi" w:eastAsiaTheme="minorEastAsia" w:hAnsiTheme="minorHAnsi" w:cstheme="minorBidi"/>
      <w:sz w:val="22"/>
      <w:szCs w:val="22"/>
      <w:lang w:val="es-MX"/>
    </w:rPr>
  </w:style>
  <w:style w:type="paragraph" w:styleId="TDC7">
    <w:name w:val="toc 7"/>
    <w:basedOn w:val="Normal"/>
    <w:next w:val="Normal"/>
    <w:autoRedefine/>
    <w:uiPriority w:val="39"/>
    <w:unhideWhenUsed/>
    <w:rsid w:val="00DD41C7"/>
    <w:pPr>
      <w:spacing w:after="100" w:line="259" w:lineRule="auto"/>
      <w:ind w:left="1320"/>
    </w:pPr>
    <w:rPr>
      <w:rFonts w:asciiTheme="minorHAnsi" w:eastAsiaTheme="minorEastAsia" w:hAnsiTheme="minorHAnsi" w:cstheme="minorBidi"/>
      <w:sz w:val="22"/>
      <w:szCs w:val="22"/>
      <w:lang w:val="es-MX"/>
    </w:rPr>
  </w:style>
  <w:style w:type="paragraph" w:styleId="TDC8">
    <w:name w:val="toc 8"/>
    <w:basedOn w:val="Normal"/>
    <w:next w:val="Normal"/>
    <w:autoRedefine/>
    <w:uiPriority w:val="39"/>
    <w:unhideWhenUsed/>
    <w:rsid w:val="00DD41C7"/>
    <w:pPr>
      <w:spacing w:after="100" w:line="259" w:lineRule="auto"/>
      <w:ind w:left="1540"/>
    </w:pPr>
    <w:rPr>
      <w:rFonts w:asciiTheme="minorHAnsi" w:eastAsiaTheme="minorEastAsia" w:hAnsiTheme="minorHAnsi" w:cstheme="minorBidi"/>
      <w:sz w:val="22"/>
      <w:szCs w:val="22"/>
      <w:lang w:val="es-MX"/>
    </w:rPr>
  </w:style>
  <w:style w:type="paragraph" w:styleId="TDC9">
    <w:name w:val="toc 9"/>
    <w:basedOn w:val="Normal"/>
    <w:next w:val="Normal"/>
    <w:autoRedefine/>
    <w:uiPriority w:val="39"/>
    <w:unhideWhenUsed/>
    <w:rsid w:val="00DD41C7"/>
    <w:pPr>
      <w:spacing w:after="100" w:line="259" w:lineRule="auto"/>
      <w:ind w:left="1760"/>
    </w:pPr>
    <w:rPr>
      <w:rFonts w:asciiTheme="minorHAnsi" w:eastAsiaTheme="minorEastAsia" w:hAnsiTheme="minorHAnsi" w:cstheme="minorBidi"/>
      <w:sz w:val="22"/>
      <w:szCs w:val="22"/>
      <w:lang w:val="es-MX"/>
    </w:rPr>
  </w:style>
  <w:style w:type="numbering" w:customStyle="1" w:styleId="WW8Num710">
    <w:name w:val="WW8Num710"/>
    <w:basedOn w:val="Sinlista"/>
    <w:rsid w:val="00DD41C7"/>
    <w:pPr>
      <w:numPr>
        <w:numId w:val="7"/>
      </w:numPr>
    </w:pPr>
  </w:style>
  <w:style w:type="paragraph" w:styleId="Listaconvietas4">
    <w:name w:val="List Bullet 4"/>
    <w:basedOn w:val="Normal"/>
    <w:rsid w:val="00DD41C7"/>
    <w:pPr>
      <w:numPr>
        <w:numId w:val="6"/>
      </w:numPr>
    </w:pPr>
    <w:rPr>
      <w:rFonts w:ascii="Times New Roman" w:eastAsia="Times New Roman" w:hAnsi="Times New Roman" w:cs="Times New Roman"/>
      <w:noProof/>
      <w:sz w:val="20"/>
      <w:szCs w:val="20"/>
      <w:lang w:val="es-MX" w:eastAsia="es-ES"/>
    </w:rPr>
  </w:style>
  <w:style w:type="numbering" w:customStyle="1" w:styleId="Estilo1233">
    <w:name w:val="Estilo1233"/>
    <w:rsid w:val="00DD41C7"/>
    <w:pPr>
      <w:numPr>
        <w:numId w:val="6"/>
      </w:numPr>
    </w:pPr>
  </w:style>
  <w:style w:type="numbering" w:customStyle="1" w:styleId="WW8Num301">
    <w:name w:val="WW8Num301"/>
    <w:basedOn w:val="Sinlista"/>
    <w:rsid w:val="00DD41C7"/>
    <w:pPr>
      <w:numPr>
        <w:numId w:val="5"/>
      </w:numPr>
    </w:pPr>
  </w:style>
  <w:style w:type="paragraph" w:customStyle="1" w:styleId="msonormal0">
    <w:name w:val="msonormal"/>
    <w:basedOn w:val="Normal"/>
    <w:rsid w:val="00DD41C7"/>
    <w:pPr>
      <w:spacing w:before="100" w:beforeAutospacing="1" w:after="100" w:afterAutospacing="1"/>
    </w:pPr>
    <w:rPr>
      <w:rFonts w:ascii="Times New Roman" w:eastAsia="Times New Roman" w:hAnsi="Times New Roman" w:cs="Times New Roman"/>
      <w:lang w:val="es-MX"/>
    </w:rPr>
  </w:style>
  <w:style w:type="paragraph" w:customStyle="1" w:styleId="xl68">
    <w:name w:val="xl68"/>
    <w:basedOn w:val="Normal"/>
    <w:rsid w:val="00DD41C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Times New Roman" w:hAnsi="Arial" w:cs="Arial"/>
      <w:sz w:val="16"/>
      <w:szCs w:val="16"/>
      <w:lang w:val="es-MX"/>
    </w:rPr>
  </w:style>
  <w:style w:type="paragraph" w:customStyle="1" w:styleId="xl69">
    <w:name w:val="xl69"/>
    <w:basedOn w:val="Normal"/>
    <w:rsid w:val="00DD41C7"/>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rFonts w:ascii="Arial" w:eastAsia="Times New Roman" w:hAnsi="Arial" w:cs="Arial"/>
      <w:sz w:val="16"/>
      <w:szCs w:val="16"/>
      <w:lang w:val="es-MX"/>
    </w:rPr>
  </w:style>
  <w:style w:type="paragraph" w:customStyle="1" w:styleId="xl70">
    <w:name w:val="xl70"/>
    <w:basedOn w:val="Normal"/>
    <w:rsid w:val="00DD41C7"/>
    <w:pPr>
      <w:spacing w:before="100" w:beforeAutospacing="1" w:after="100" w:afterAutospacing="1"/>
    </w:pPr>
    <w:rPr>
      <w:rFonts w:ascii="Arial" w:eastAsia="Times New Roman" w:hAnsi="Arial" w:cs="Arial"/>
      <w:sz w:val="20"/>
      <w:szCs w:val="20"/>
      <w:lang w:val="es-MX"/>
    </w:rPr>
  </w:style>
  <w:style w:type="paragraph" w:customStyle="1" w:styleId="xl71">
    <w:name w:val="xl71"/>
    <w:basedOn w:val="Normal"/>
    <w:rsid w:val="00DD41C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eastAsia="Times New Roman" w:hAnsi="Arial" w:cs="Arial"/>
      <w:sz w:val="20"/>
      <w:szCs w:val="20"/>
      <w:lang w:val="es-MX"/>
    </w:rPr>
  </w:style>
  <w:style w:type="paragraph" w:customStyle="1" w:styleId="xl72">
    <w:name w:val="xl72"/>
    <w:basedOn w:val="Normal"/>
    <w:rsid w:val="00DD41C7"/>
    <w:pPr>
      <w:shd w:val="clear" w:color="000000" w:fill="FFFF00"/>
      <w:spacing w:before="100" w:beforeAutospacing="1" w:after="100" w:afterAutospacing="1"/>
    </w:pPr>
    <w:rPr>
      <w:rFonts w:ascii="Arial" w:eastAsia="Times New Roman" w:hAnsi="Arial" w:cs="Arial"/>
      <w:sz w:val="20"/>
      <w:szCs w:val="20"/>
      <w:lang w:val="es-MX"/>
    </w:rPr>
  </w:style>
  <w:style w:type="paragraph" w:customStyle="1" w:styleId="xl73">
    <w:name w:val="xl73"/>
    <w:basedOn w:val="Normal"/>
    <w:rsid w:val="00DD41C7"/>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Times New Roman" w:hAnsi="Arial" w:cs="Arial"/>
      <w:sz w:val="20"/>
      <w:szCs w:val="20"/>
      <w:lang w:val="es-MX"/>
    </w:rPr>
  </w:style>
  <w:style w:type="paragraph" w:customStyle="1" w:styleId="xl74">
    <w:name w:val="xl74"/>
    <w:basedOn w:val="Normal"/>
    <w:rsid w:val="00DD41C7"/>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rFonts w:ascii="Arial" w:eastAsia="Times New Roman" w:hAnsi="Arial" w:cs="Arial"/>
      <w:sz w:val="20"/>
      <w:szCs w:val="20"/>
      <w:lang w:val="es-MX"/>
    </w:rPr>
  </w:style>
  <w:style w:type="paragraph" w:customStyle="1" w:styleId="xl75">
    <w:name w:val="xl75"/>
    <w:basedOn w:val="Normal"/>
    <w:rsid w:val="00DD41C7"/>
    <w:pPr>
      <w:shd w:val="clear" w:color="000000" w:fill="FF0000"/>
      <w:spacing w:before="100" w:beforeAutospacing="1" w:after="100" w:afterAutospacing="1"/>
    </w:pPr>
    <w:rPr>
      <w:rFonts w:ascii="Arial" w:eastAsia="Times New Roman" w:hAnsi="Arial" w:cs="Arial"/>
      <w:sz w:val="20"/>
      <w:szCs w:val="20"/>
      <w:lang w:val="es-MX"/>
    </w:rPr>
  </w:style>
  <w:style w:type="paragraph" w:customStyle="1" w:styleId="xl76">
    <w:name w:val="xl76"/>
    <w:basedOn w:val="Normal"/>
    <w:rsid w:val="00DD41C7"/>
    <w:pPr>
      <w:shd w:val="clear" w:color="000000" w:fill="548235"/>
      <w:spacing w:before="100" w:beforeAutospacing="1" w:after="100" w:afterAutospacing="1"/>
    </w:pPr>
    <w:rPr>
      <w:rFonts w:ascii="Arial" w:eastAsia="Times New Roman" w:hAnsi="Arial" w:cs="Arial"/>
      <w:sz w:val="20"/>
      <w:szCs w:val="20"/>
      <w:lang w:val="es-MX"/>
    </w:rPr>
  </w:style>
  <w:style w:type="paragraph" w:customStyle="1" w:styleId="xl77">
    <w:name w:val="xl77"/>
    <w:basedOn w:val="Normal"/>
    <w:rsid w:val="00DD41C7"/>
    <w:pPr>
      <w:pBdr>
        <w:left w:val="single" w:sz="4" w:space="0" w:color="auto"/>
        <w:right w:val="single" w:sz="4" w:space="0" w:color="auto"/>
      </w:pBdr>
      <w:spacing w:before="100" w:beforeAutospacing="1" w:after="100" w:afterAutospacing="1"/>
      <w:textAlignment w:val="center"/>
    </w:pPr>
    <w:rPr>
      <w:rFonts w:ascii="Arial" w:eastAsia="Times New Roman" w:hAnsi="Arial" w:cs="Arial"/>
      <w:sz w:val="16"/>
      <w:szCs w:val="16"/>
      <w:lang w:val="es-MX"/>
    </w:rPr>
  </w:style>
  <w:style w:type="paragraph" w:customStyle="1" w:styleId="xl78">
    <w:name w:val="xl78"/>
    <w:basedOn w:val="Normal"/>
    <w:rsid w:val="00DD41C7"/>
    <w:pPr>
      <w:pBdr>
        <w:left w:val="single" w:sz="4" w:space="0" w:color="auto"/>
        <w:right w:val="single" w:sz="4" w:space="0" w:color="auto"/>
      </w:pBdr>
      <w:shd w:val="clear" w:color="000000" w:fill="FFFFCC"/>
      <w:spacing w:before="100" w:beforeAutospacing="1" w:after="100" w:afterAutospacing="1"/>
      <w:jc w:val="center"/>
      <w:textAlignment w:val="center"/>
    </w:pPr>
    <w:rPr>
      <w:rFonts w:ascii="Arial" w:eastAsia="Times New Roman" w:hAnsi="Arial" w:cs="Arial"/>
      <w:sz w:val="16"/>
      <w:szCs w:val="16"/>
      <w:lang w:val="es-MX"/>
    </w:rPr>
  </w:style>
  <w:style w:type="paragraph" w:customStyle="1" w:styleId="xl79">
    <w:name w:val="xl79"/>
    <w:basedOn w:val="Normal"/>
    <w:rsid w:val="00DD41C7"/>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20"/>
      <w:szCs w:val="20"/>
      <w:lang w:val="es-MX"/>
    </w:rPr>
  </w:style>
  <w:style w:type="paragraph" w:customStyle="1" w:styleId="xl80">
    <w:name w:val="xl80"/>
    <w:basedOn w:val="Normal"/>
    <w:rsid w:val="00DD41C7"/>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20"/>
      <w:szCs w:val="20"/>
      <w:lang w:val="es-MX"/>
    </w:rPr>
  </w:style>
  <w:style w:type="paragraph" w:customStyle="1" w:styleId="xl81">
    <w:name w:val="xl81"/>
    <w:basedOn w:val="Normal"/>
    <w:rsid w:val="00DD41C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Times New Roman" w:hAnsi="Arial" w:cs="Arial"/>
      <w:sz w:val="16"/>
      <w:szCs w:val="16"/>
      <w:lang w:val="es-MX"/>
    </w:rPr>
  </w:style>
  <w:style w:type="paragraph" w:customStyle="1" w:styleId="xl82">
    <w:name w:val="xl82"/>
    <w:basedOn w:val="Normal"/>
    <w:rsid w:val="00DD41C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20"/>
      <w:szCs w:val="20"/>
      <w:lang w:val="es-MX"/>
    </w:rPr>
  </w:style>
  <w:style w:type="paragraph" w:customStyle="1" w:styleId="xl83">
    <w:name w:val="xl83"/>
    <w:basedOn w:val="Normal"/>
    <w:rsid w:val="00DD41C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20"/>
      <w:szCs w:val="20"/>
      <w:lang w:val="es-MX"/>
    </w:rPr>
  </w:style>
  <w:style w:type="paragraph" w:customStyle="1" w:styleId="xl84">
    <w:name w:val="xl84"/>
    <w:basedOn w:val="Normal"/>
    <w:rsid w:val="00DD41C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Montserrat" w:eastAsia="Times New Roman" w:hAnsi="Montserrat" w:cs="Times New Roman"/>
      <w:sz w:val="16"/>
      <w:szCs w:val="16"/>
      <w:lang w:val="es-MX"/>
    </w:rPr>
  </w:style>
  <w:style w:type="paragraph" w:customStyle="1" w:styleId="xl85">
    <w:name w:val="xl85"/>
    <w:basedOn w:val="Normal"/>
    <w:rsid w:val="00DD41C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Times New Roman" w:hAnsi="Arial" w:cs="Arial"/>
      <w:sz w:val="20"/>
      <w:szCs w:val="20"/>
      <w:lang w:val="es-MX"/>
    </w:rPr>
  </w:style>
  <w:style w:type="paragraph" w:customStyle="1" w:styleId="xl86">
    <w:name w:val="xl86"/>
    <w:basedOn w:val="Normal"/>
    <w:rsid w:val="00DD41C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Montserrat" w:eastAsia="Times New Roman" w:hAnsi="Montserrat" w:cs="Times New Roman"/>
      <w:sz w:val="20"/>
      <w:szCs w:val="20"/>
      <w:lang w:val="es-MX"/>
    </w:rPr>
  </w:style>
  <w:style w:type="paragraph" w:customStyle="1" w:styleId="xl87">
    <w:name w:val="xl87"/>
    <w:basedOn w:val="Normal"/>
    <w:rsid w:val="00DD41C7"/>
    <w:pPr>
      <w:pBdr>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20"/>
      <w:szCs w:val="20"/>
      <w:lang w:val="es-MX"/>
    </w:rPr>
  </w:style>
  <w:style w:type="paragraph" w:customStyle="1" w:styleId="xl88">
    <w:name w:val="xl88"/>
    <w:basedOn w:val="Normal"/>
    <w:rsid w:val="00DD41C7"/>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sz w:val="20"/>
      <w:szCs w:val="20"/>
      <w:lang w:val="es-MX"/>
    </w:rPr>
  </w:style>
  <w:style w:type="paragraph" w:customStyle="1" w:styleId="xl89">
    <w:name w:val="xl89"/>
    <w:basedOn w:val="Normal"/>
    <w:rsid w:val="00DD41C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Times New Roman" w:hAnsi="Arial" w:cs="Arial"/>
      <w:sz w:val="20"/>
      <w:szCs w:val="20"/>
      <w:lang w:val="es-MX"/>
    </w:rPr>
  </w:style>
  <w:style w:type="paragraph" w:customStyle="1" w:styleId="xl90">
    <w:name w:val="xl90"/>
    <w:basedOn w:val="Normal"/>
    <w:rsid w:val="00DD41C7"/>
    <w:pPr>
      <w:pBdr>
        <w:left w:val="single" w:sz="4" w:space="0" w:color="auto"/>
        <w:right w:val="single" w:sz="4" w:space="0" w:color="auto"/>
      </w:pBdr>
      <w:spacing w:before="100" w:beforeAutospacing="1" w:after="100" w:afterAutospacing="1"/>
      <w:jc w:val="center"/>
      <w:textAlignment w:val="center"/>
    </w:pPr>
    <w:rPr>
      <w:rFonts w:ascii="Arial" w:eastAsia="Times New Roman" w:hAnsi="Arial" w:cs="Arial"/>
      <w:sz w:val="20"/>
      <w:szCs w:val="20"/>
      <w:lang w:val="es-MX"/>
    </w:rPr>
  </w:style>
  <w:style w:type="paragraph" w:customStyle="1" w:styleId="xl91">
    <w:name w:val="xl91"/>
    <w:basedOn w:val="Normal"/>
    <w:rsid w:val="00DD41C7"/>
    <w:pPr>
      <w:pBdr>
        <w:left w:val="single" w:sz="4" w:space="0" w:color="auto"/>
        <w:right w:val="single" w:sz="4" w:space="0" w:color="auto"/>
      </w:pBdr>
      <w:shd w:val="clear" w:color="000000" w:fill="FFFFCC"/>
      <w:spacing w:before="100" w:beforeAutospacing="1" w:after="100" w:afterAutospacing="1"/>
      <w:jc w:val="center"/>
      <w:textAlignment w:val="center"/>
    </w:pPr>
    <w:rPr>
      <w:rFonts w:ascii="Arial" w:eastAsia="Times New Roman" w:hAnsi="Arial" w:cs="Arial"/>
      <w:sz w:val="20"/>
      <w:szCs w:val="20"/>
      <w:lang w:val="es-MX"/>
    </w:rPr>
  </w:style>
  <w:style w:type="paragraph" w:customStyle="1" w:styleId="xl92">
    <w:name w:val="xl92"/>
    <w:basedOn w:val="Normal"/>
    <w:rsid w:val="00DD41C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20"/>
      <w:szCs w:val="20"/>
      <w:lang w:val="es-MX"/>
    </w:rPr>
  </w:style>
  <w:style w:type="paragraph" w:customStyle="1" w:styleId="xl93">
    <w:name w:val="xl93"/>
    <w:basedOn w:val="Normal"/>
    <w:rsid w:val="00DD41C7"/>
    <w:pPr>
      <w:pBdr>
        <w:left w:val="single" w:sz="4" w:space="0" w:color="auto"/>
        <w:right w:val="single" w:sz="4" w:space="0" w:color="auto"/>
      </w:pBdr>
      <w:spacing w:before="100" w:beforeAutospacing="1" w:after="100" w:afterAutospacing="1"/>
      <w:textAlignment w:val="center"/>
    </w:pPr>
    <w:rPr>
      <w:rFonts w:ascii="Arial" w:eastAsia="Times New Roman" w:hAnsi="Arial" w:cs="Arial"/>
      <w:sz w:val="20"/>
      <w:szCs w:val="20"/>
      <w:lang w:val="es-MX"/>
    </w:rPr>
  </w:style>
  <w:style w:type="paragraph" w:customStyle="1" w:styleId="xl94">
    <w:name w:val="xl94"/>
    <w:basedOn w:val="Normal"/>
    <w:rsid w:val="00DD41C7"/>
    <w:pPr>
      <w:pBdr>
        <w:top w:val="single" w:sz="4" w:space="0" w:color="auto"/>
        <w:left w:val="single" w:sz="4" w:space="0" w:color="auto"/>
        <w:right w:val="single" w:sz="4" w:space="0" w:color="auto"/>
      </w:pBdr>
      <w:shd w:val="clear" w:color="000000" w:fill="FFFFCC"/>
      <w:spacing w:before="100" w:beforeAutospacing="1" w:after="100" w:afterAutospacing="1"/>
      <w:jc w:val="center"/>
      <w:textAlignment w:val="center"/>
    </w:pPr>
    <w:rPr>
      <w:rFonts w:ascii="Arial" w:eastAsia="Times New Roman" w:hAnsi="Arial" w:cs="Arial"/>
      <w:sz w:val="20"/>
      <w:szCs w:val="20"/>
      <w:lang w:val="es-MX"/>
    </w:rPr>
  </w:style>
  <w:style w:type="paragraph" w:customStyle="1" w:styleId="xl95">
    <w:name w:val="xl95"/>
    <w:basedOn w:val="Normal"/>
    <w:rsid w:val="00DD41C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20"/>
      <w:szCs w:val="20"/>
      <w:lang w:val="es-MX"/>
    </w:rPr>
  </w:style>
  <w:style w:type="paragraph" w:customStyle="1" w:styleId="xl96">
    <w:name w:val="xl96"/>
    <w:basedOn w:val="Normal"/>
    <w:rsid w:val="00DD41C7"/>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eastAsia="Times New Roman" w:hAnsi="Arial" w:cs="Arial"/>
      <w:sz w:val="20"/>
      <w:szCs w:val="20"/>
      <w:lang w:val="es-MX"/>
    </w:rPr>
  </w:style>
  <w:style w:type="paragraph" w:customStyle="1" w:styleId="xl97">
    <w:name w:val="xl97"/>
    <w:basedOn w:val="Normal"/>
    <w:rsid w:val="00DD41C7"/>
    <w:pPr>
      <w:pBdr>
        <w:left w:val="single" w:sz="4" w:space="0" w:color="auto"/>
        <w:bottom w:val="single" w:sz="4" w:space="0" w:color="auto"/>
      </w:pBdr>
      <w:spacing w:before="100" w:beforeAutospacing="1" w:after="100" w:afterAutospacing="1"/>
      <w:jc w:val="center"/>
      <w:textAlignment w:val="center"/>
    </w:pPr>
    <w:rPr>
      <w:rFonts w:ascii="Arial" w:eastAsia="Times New Roman" w:hAnsi="Arial" w:cs="Arial"/>
      <w:sz w:val="20"/>
      <w:szCs w:val="20"/>
      <w:lang w:val="es-MX"/>
    </w:rPr>
  </w:style>
  <w:style w:type="paragraph" w:customStyle="1" w:styleId="xl98">
    <w:name w:val="xl98"/>
    <w:basedOn w:val="Normal"/>
    <w:rsid w:val="00DD41C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eastAsia="Times New Roman" w:hAnsi="Arial" w:cs="Arial"/>
      <w:sz w:val="20"/>
      <w:szCs w:val="20"/>
      <w:lang w:val="es-MX"/>
    </w:rPr>
  </w:style>
  <w:style w:type="paragraph" w:customStyle="1" w:styleId="xl99">
    <w:name w:val="xl99"/>
    <w:basedOn w:val="Normal"/>
    <w:rsid w:val="00DD41C7"/>
    <w:pPr>
      <w:pBdr>
        <w:left w:val="single" w:sz="4" w:space="0" w:color="auto"/>
        <w:bottom w:val="single" w:sz="4" w:space="0" w:color="auto"/>
        <w:right w:val="single" w:sz="4" w:space="0" w:color="auto"/>
      </w:pBdr>
      <w:spacing w:before="100" w:beforeAutospacing="1" w:after="100" w:afterAutospacing="1"/>
      <w:jc w:val="center"/>
      <w:textAlignment w:val="top"/>
    </w:pPr>
    <w:rPr>
      <w:rFonts w:ascii="Arial" w:eastAsia="Times New Roman" w:hAnsi="Arial" w:cs="Arial"/>
      <w:sz w:val="20"/>
      <w:szCs w:val="20"/>
      <w:lang w:val="es-MX"/>
    </w:rPr>
  </w:style>
  <w:style w:type="paragraph" w:customStyle="1" w:styleId="xl100">
    <w:name w:val="xl100"/>
    <w:basedOn w:val="Normal"/>
    <w:rsid w:val="00DD41C7"/>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top"/>
    </w:pPr>
    <w:rPr>
      <w:rFonts w:ascii="Arial" w:eastAsia="Times New Roman" w:hAnsi="Arial" w:cs="Arial"/>
      <w:sz w:val="20"/>
      <w:szCs w:val="20"/>
      <w:lang w:val="es-MX"/>
    </w:rPr>
  </w:style>
  <w:style w:type="paragraph" w:customStyle="1" w:styleId="xl101">
    <w:name w:val="xl101"/>
    <w:basedOn w:val="Normal"/>
    <w:rsid w:val="00DD41C7"/>
    <w:pPr>
      <w:spacing w:before="100" w:beforeAutospacing="1" w:after="100" w:afterAutospacing="1"/>
      <w:textAlignment w:val="top"/>
    </w:pPr>
    <w:rPr>
      <w:rFonts w:ascii="Arial" w:eastAsia="Times New Roman" w:hAnsi="Arial" w:cs="Arial"/>
      <w:sz w:val="20"/>
      <w:szCs w:val="20"/>
      <w:lang w:val="es-MX"/>
    </w:rPr>
  </w:style>
  <w:style w:type="paragraph" w:customStyle="1" w:styleId="xl102">
    <w:name w:val="xl102"/>
    <w:basedOn w:val="Normal"/>
    <w:rsid w:val="00DD41C7"/>
    <w:pPr>
      <w:shd w:val="clear" w:color="000000" w:fill="F4B084"/>
      <w:spacing w:before="100" w:beforeAutospacing="1" w:after="100" w:afterAutospacing="1"/>
    </w:pPr>
    <w:rPr>
      <w:rFonts w:ascii="Arial" w:eastAsia="Times New Roman" w:hAnsi="Arial" w:cs="Arial"/>
      <w:sz w:val="20"/>
      <w:szCs w:val="20"/>
      <w:lang w:val="es-MX"/>
    </w:rPr>
  </w:style>
  <w:style w:type="paragraph" w:customStyle="1" w:styleId="xl103">
    <w:name w:val="xl103"/>
    <w:basedOn w:val="Normal"/>
    <w:rsid w:val="00DD41C7"/>
    <w:pPr>
      <w:pBdr>
        <w:top w:val="single" w:sz="4" w:space="0" w:color="auto"/>
        <w:left w:val="single" w:sz="4" w:space="0" w:color="auto"/>
        <w:bottom w:val="single" w:sz="4" w:space="0" w:color="auto"/>
        <w:right w:val="single" w:sz="4" w:space="0" w:color="auto"/>
      </w:pBdr>
      <w:shd w:val="clear" w:color="000000" w:fill="F4B084"/>
      <w:spacing w:before="100" w:beforeAutospacing="1" w:after="100" w:afterAutospacing="1"/>
      <w:jc w:val="center"/>
      <w:textAlignment w:val="center"/>
    </w:pPr>
    <w:rPr>
      <w:rFonts w:ascii="Arial" w:eastAsia="Times New Roman" w:hAnsi="Arial" w:cs="Arial"/>
      <w:sz w:val="20"/>
      <w:szCs w:val="20"/>
      <w:lang w:val="es-MX"/>
    </w:rPr>
  </w:style>
  <w:style w:type="paragraph" w:customStyle="1" w:styleId="xl104">
    <w:name w:val="xl104"/>
    <w:basedOn w:val="Normal"/>
    <w:rsid w:val="00DD41C7"/>
    <w:pPr>
      <w:pBdr>
        <w:top w:val="single" w:sz="4" w:space="0" w:color="auto"/>
        <w:left w:val="single" w:sz="4" w:space="0" w:color="auto"/>
        <w:bottom w:val="single" w:sz="4" w:space="0" w:color="auto"/>
        <w:right w:val="single" w:sz="4" w:space="0" w:color="auto"/>
      </w:pBdr>
      <w:shd w:val="clear" w:color="000000" w:fill="F4B084"/>
      <w:spacing w:before="100" w:beforeAutospacing="1" w:after="100" w:afterAutospacing="1"/>
      <w:jc w:val="center"/>
      <w:textAlignment w:val="top"/>
    </w:pPr>
    <w:rPr>
      <w:rFonts w:ascii="Arial" w:eastAsia="Times New Roman" w:hAnsi="Arial" w:cs="Arial"/>
      <w:sz w:val="20"/>
      <w:szCs w:val="20"/>
      <w:lang w:val="es-MX"/>
    </w:rPr>
  </w:style>
  <w:style w:type="paragraph" w:customStyle="1" w:styleId="xl105">
    <w:name w:val="xl105"/>
    <w:basedOn w:val="Normal"/>
    <w:rsid w:val="00DD41C7"/>
    <w:pPr>
      <w:pBdr>
        <w:top w:val="single" w:sz="4" w:space="0" w:color="auto"/>
        <w:left w:val="single" w:sz="4" w:space="0" w:color="auto"/>
        <w:bottom w:val="single" w:sz="4" w:space="0" w:color="auto"/>
        <w:right w:val="single" w:sz="4" w:space="0" w:color="auto"/>
      </w:pBdr>
      <w:shd w:val="clear" w:color="000000" w:fill="F4B084"/>
      <w:spacing w:before="100" w:beforeAutospacing="1" w:after="100" w:afterAutospacing="1"/>
      <w:jc w:val="center"/>
      <w:textAlignment w:val="center"/>
    </w:pPr>
    <w:rPr>
      <w:rFonts w:ascii="Arial" w:eastAsia="Times New Roman" w:hAnsi="Arial" w:cs="Arial"/>
      <w:sz w:val="20"/>
      <w:szCs w:val="20"/>
      <w:lang w:val="es-MX"/>
    </w:rPr>
  </w:style>
  <w:style w:type="paragraph" w:customStyle="1" w:styleId="xl106">
    <w:name w:val="xl106"/>
    <w:basedOn w:val="Normal"/>
    <w:rsid w:val="00DD41C7"/>
    <w:pPr>
      <w:pBdr>
        <w:top w:val="single" w:sz="4" w:space="0" w:color="auto"/>
        <w:left w:val="single" w:sz="4" w:space="0" w:color="auto"/>
        <w:bottom w:val="single" w:sz="4" w:space="0" w:color="auto"/>
        <w:right w:val="single" w:sz="4" w:space="0" w:color="auto"/>
      </w:pBdr>
      <w:shd w:val="clear" w:color="000000" w:fill="F4B084"/>
      <w:spacing w:before="100" w:beforeAutospacing="1" w:after="100" w:afterAutospacing="1"/>
      <w:jc w:val="center"/>
      <w:textAlignment w:val="center"/>
    </w:pPr>
    <w:rPr>
      <w:rFonts w:ascii="Arial" w:eastAsia="Times New Roman" w:hAnsi="Arial" w:cs="Arial"/>
      <w:sz w:val="20"/>
      <w:szCs w:val="20"/>
      <w:lang w:val="es-MX"/>
    </w:rPr>
  </w:style>
  <w:style w:type="paragraph" w:customStyle="1" w:styleId="xl107">
    <w:name w:val="xl107"/>
    <w:basedOn w:val="Normal"/>
    <w:rsid w:val="00DD41C7"/>
    <w:pPr>
      <w:pBdr>
        <w:top w:val="single" w:sz="4" w:space="0" w:color="auto"/>
        <w:left w:val="single" w:sz="4" w:space="0" w:color="auto"/>
        <w:bottom w:val="single" w:sz="4" w:space="0" w:color="auto"/>
        <w:right w:val="single" w:sz="4" w:space="0" w:color="auto"/>
      </w:pBdr>
      <w:shd w:val="clear" w:color="000000" w:fill="B4C6E7"/>
      <w:spacing w:before="100" w:beforeAutospacing="1" w:after="100" w:afterAutospacing="1"/>
      <w:jc w:val="center"/>
      <w:textAlignment w:val="center"/>
    </w:pPr>
    <w:rPr>
      <w:rFonts w:ascii="Arial" w:eastAsia="Times New Roman" w:hAnsi="Arial" w:cs="Arial"/>
      <w:sz w:val="20"/>
      <w:szCs w:val="20"/>
      <w:lang w:val="es-MX"/>
    </w:rPr>
  </w:style>
  <w:style w:type="paragraph" w:customStyle="1" w:styleId="xl108">
    <w:name w:val="xl108"/>
    <w:basedOn w:val="Normal"/>
    <w:rsid w:val="00DD41C7"/>
    <w:pPr>
      <w:pBdr>
        <w:top w:val="single" w:sz="4" w:space="0" w:color="auto"/>
        <w:left w:val="single" w:sz="4" w:space="0" w:color="auto"/>
        <w:bottom w:val="single" w:sz="4" w:space="0" w:color="auto"/>
        <w:right w:val="single" w:sz="4" w:space="0" w:color="auto"/>
      </w:pBdr>
      <w:shd w:val="clear" w:color="000000" w:fill="B4C6E7"/>
      <w:spacing w:before="100" w:beforeAutospacing="1" w:after="100" w:afterAutospacing="1"/>
      <w:jc w:val="center"/>
      <w:textAlignment w:val="center"/>
    </w:pPr>
    <w:rPr>
      <w:rFonts w:ascii="Arial" w:eastAsia="Times New Roman" w:hAnsi="Arial" w:cs="Arial"/>
      <w:sz w:val="20"/>
      <w:szCs w:val="20"/>
      <w:lang w:val="es-MX"/>
    </w:rPr>
  </w:style>
  <w:style w:type="paragraph" w:customStyle="1" w:styleId="xl109">
    <w:name w:val="xl109"/>
    <w:basedOn w:val="Normal"/>
    <w:rsid w:val="00DD41C7"/>
    <w:pPr>
      <w:pBdr>
        <w:top w:val="single" w:sz="4" w:space="0" w:color="auto"/>
        <w:left w:val="single" w:sz="4" w:space="0" w:color="auto"/>
        <w:bottom w:val="single" w:sz="4" w:space="0" w:color="auto"/>
        <w:right w:val="single" w:sz="4" w:space="0" w:color="auto"/>
      </w:pBdr>
      <w:shd w:val="clear" w:color="000000" w:fill="B4C6E7"/>
      <w:spacing w:before="100" w:beforeAutospacing="1" w:after="100" w:afterAutospacing="1"/>
      <w:jc w:val="center"/>
      <w:textAlignment w:val="center"/>
    </w:pPr>
    <w:rPr>
      <w:rFonts w:ascii="Montserrat" w:eastAsia="Times New Roman" w:hAnsi="Montserrat" w:cs="Times New Roman"/>
      <w:sz w:val="20"/>
      <w:szCs w:val="20"/>
      <w:lang w:val="es-MX"/>
    </w:rPr>
  </w:style>
  <w:style w:type="paragraph" w:customStyle="1" w:styleId="xl110">
    <w:name w:val="xl110"/>
    <w:basedOn w:val="Normal"/>
    <w:rsid w:val="00DD41C7"/>
    <w:pPr>
      <w:pBdr>
        <w:top w:val="single" w:sz="4" w:space="0" w:color="auto"/>
        <w:left w:val="single" w:sz="4" w:space="0" w:color="auto"/>
        <w:bottom w:val="single" w:sz="4" w:space="0" w:color="auto"/>
        <w:right w:val="single" w:sz="4" w:space="0" w:color="auto"/>
      </w:pBdr>
      <w:shd w:val="clear" w:color="000000" w:fill="F4B084"/>
      <w:spacing w:before="100" w:beforeAutospacing="1" w:after="100" w:afterAutospacing="1"/>
      <w:jc w:val="center"/>
    </w:pPr>
    <w:rPr>
      <w:rFonts w:ascii="Arial" w:eastAsia="Times New Roman" w:hAnsi="Arial" w:cs="Arial"/>
      <w:sz w:val="20"/>
      <w:szCs w:val="20"/>
      <w:lang w:val="es-MX"/>
    </w:rPr>
  </w:style>
  <w:style w:type="paragraph" w:customStyle="1" w:styleId="xl111">
    <w:name w:val="xl111"/>
    <w:basedOn w:val="Normal"/>
    <w:rsid w:val="00DD41C7"/>
    <w:pPr>
      <w:pBdr>
        <w:top w:val="single" w:sz="4" w:space="0" w:color="auto"/>
        <w:left w:val="single" w:sz="4" w:space="0" w:color="auto"/>
        <w:bottom w:val="single" w:sz="4" w:space="0" w:color="auto"/>
        <w:right w:val="single" w:sz="4" w:space="0" w:color="auto"/>
      </w:pBdr>
      <w:shd w:val="clear" w:color="000000" w:fill="F4B084"/>
      <w:spacing w:before="100" w:beforeAutospacing="1" w:after="100" w:afterAutospacing="1"/>
      <w:jc w:val="center"/>
      <w:textAlignment w:val="center"/>
    </w:pPr>
    <w:rPr>
      <w:rFonts w:ascii="Montserrat" w:eastAsia="Times New Roman" w:hAnsi="Montserrat" w:cs="Times New Roman"/>
      <w:sz w:val="20"/>
      <w:szCs w:val="20"/>
      <w:lang w:val="es-MX"/>
    </w:rPr>
  </w:style>
  <w:style w:type="paragraph" w:customStyle="1" w:styleId="xl112">
    <w:name w:val="xl112"/>
    <w:basedOn w:val="Normal"/>
    <w:rsid w:val="00DD41C7"/>
    <w:pPr>
      <w:shd w:val="clear" w:color="000000" w:fill="FFFFFF"/>
      <w:spacing w:before="100" w:beforeAutospacing="1" w:after="100" w:afterAutospacing="1"/>
    </w:pPr>
    <w:rPr>
      <w:rFonts w:ascii="Arial" w:eastAsia="Times New Roman" w:hAnsi="Arial" w:cs="Arial"/>
      <w:sz w:val="20"/>
      <w:szCs w:val="20"/>
      <w:lang w:val="es-MX"/>
    </w:rPr>
  </w:style>
  <w:style w:type="paragraph" w:customStyle="1" w:styleId="xl113">
    <w:name w:val="xl113"/>
    <w:basedOn w:val="Normal"/>
    <w:rsid w:val="00DD41C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eastAsia="Times New Roman" w:hAnsi="Arial" w:cs="Arial"/>
      <w:sz w:val="20"/>
      <w:szCs w:val="20"/>
      <w:lang w:val="es-MX"/>
    </w:rPr>
  </w:style>
  <w:style w:type="paragraph" w:customStyle="1" w:styleId="xl114">
    <w:name w:val="xl114"/>
    <w:basedOn w:val="Normal"/>
    <w:rsid w:val="00DD41C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eastAsia="Times New Roman" w:hAnsi="Arial" w:cs="Arial"/>
      <w:sz w:val="20"/>
      <w:szCs w:val="20"/>
      <w:lang w:val="es-MX"/>
    </w:rPr>
  </w:style>
  <w:style w:type="paragraph" w:customStyle="1" w:styleId="xl115">
    <w:name w:val="xl115"/>
    <w:basedOn w:val="Normal"/>
    <w:rsid w:val="00DD41C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eastAsia="Times New Roman" w:hAnsi="Arial" w:cs="Arial"/>
      <w:sz w:val="20"/>
      <w:szCs w:val="20"/>
      <w:lang w:val="es-MX"/>
    </w:rPr>
  </w:style>
  <w:style w:type="paragraph" w:customStyle="1" w:styleId="xl116">
    <w:name w:val="xl116"/>
    <w:basedOn w:val="Normal"/>
    <w:rsid w:val="00DD41C7"/>
    <w:pPr>
      <w:pBdr>
        <w:left w:val="single" w:sz="4" w:space="0" w:color="auto"/>
        <w:right w:val="single" w:sz="4" w:space="0" w:color="auto"/>
      </w:pBdr>
      <w:shd w:val="clear" w:color="000000" w:fill="FFFFFF"/>
      <w:spacing w:before="100" w:beforeAutospacing="1" w:after="100" w:afterAutospacing="1"/>
      <w:jc w:val="center"/>
      <w:textAlignment w:val="center"/>
    </w:pPr>
    <w:rPr>
      <w:rFonts w:ascii="Arial" w:eastAsia="Times New Roman" w:hAnsi="Arial" w:cs="Arial"/>
      <w:sz w:val="20"/>
      <w:szCs w:val="20"/>
      <w:lang w:val="es-MX"/>
    </w:rPr>
  </w:style>
  <w:style w:type="paragraph" w:customStyle="1" w:styleId="xl117">
    <w:name w:val="xl117"/>
    <w:basedOn w:val="Normal"/>
    <w:rsid w:val="00DD41C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eastAsia="Times New Roman" w:hAnsi="Arial" w:cs="Arial"/>
      <w:sz w:val="20"/>
      <w:szCs w:val="20"/>
      <w:lang w:val="es-MX"/>
    </w:rPr>
  </w:style>
  <w:style w:type="paragraph" w:customStyle="1" w:styleId="xl118">
    <w:name w:val="xl118"/>
    <w:basedOn w:val="Normal"/>
    <w:rsid w:val="00DD41C7"/>
    <w:pPr>
      <w:pBdr>
        <w:left w:val="single" w:sz="4" w:space="0" w:color="auto"/>
        <w:right w:val="single" w:sz="4" w:space="0" w:color="auto"/>
      </w:pBdr>
      <w:shd w:val="clear" w:color="000000" w:fill="FFFFFF"/>
      <w:spacing w:before="100" w:beforeAutospacing="1" w:after="100" w:afterAutospacing="1"/>
      <w:jc w:val="center"/>
      <w:textAlignment w:val="center"/>
    </w:pPr>
    <w:rPr>
      <w:rFonts w:ascii="Arial" w:eastAsia="Times New Roman" w:hAnsi="Arial" w:cs="Arial"/>
      <w:sz w:val="16"/>
      <w:szCs w:val="16"/>
      <w:lang w:val="es-MX"/>
    </w:rPr>
  </w:style>
  <w:style w:type="paragraph" w:customStyle="1" w:styleId="xl119">
    <w:name w:val="xl119"/>
    <w:basedOn w:val="Normal"/>
    <w:rsid w:val="00DD41C7"/>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eastAsia="Times New Roman" w:hAnsi="Arial" w:cs="Arial"/>
      <w:sz w:val="20"/>
      <w:szCs w:val="20"/>
      <w:lang w:val="es-MX"/>
    </w:rPr>
  </w:style>
  <w:style w:type="paragraph" w:customStyle="1" w:styleId="xl120">
    <w:name w:val="xl120"/>
    <w:basedOn w:val="Normal"/>
    <w:rsid w:val="00DD41C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Montserrat" w:eastAsia="Times New Roman" w:hAnsi="Montserrat" w:cs="Times New Roman"/>
      <w:sz w:val="20"/>
      <w:szCs w:val="20"/>
      <w:lang w:val="es-MX"/>
    </w:rPr>
  </w:style>
  <w:style w:type="paragraph" w:customStyle="1" w:styleId="xl121">
    <w:name w:val="xl121"/>
    <w:basedOn w:val="Normal"/>
    <w:rsid w:val="00DD41C7"/>
    <w:pPr>
      <w:pBdr>
        <w:left w:val="single" w:sz="4" w:space="0" w:color="auto"/>
        <w:right w:val="single" w:sz="4" w:space="0" w:color="auto"/>
      </w:pBdr>
      <w:spacing w:before="100" w:beforeAutospacing="1" w:after="100" w:afterAutospacing="1"/>
      <w:jc w:val="center"/>
      <w:textAlignment w:val="center"/>
    </w:pPr>
    <w:rPr>
      <w:rFonts w:ascii="Arial" w:eastAsia="Times New Roman" w:hAnsi="Arial" w:cs="Arial"/>
      <w:sz w:val="20"/>
      <w:szCs w:val="20"/>
      <w:lang w:val="es-MX"/>
    </w:rPr>
  </w:style>
  <w:style w:type="paragraph" w:customStyle="1" w:styleId="xl122">
    <w:name w:val="xl122"/>
    <w:basedOn w:val="Normal"/>
    <w:rsid w:val="00DD41C7"/>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eastAsia="Times New Roman" w:hAnsi="Arial" w:cs="Arial"/>
      <w:sz w:val="20"/>
      <w:szCs w:val="20"/>
      <w:lang w:val="es-MX"/>
    </w:rPr>
  </w:style>
  <w:style w:type="paragraph" w:customStyle="1" w:styleId="xl123">
    <w:name w:val="xl123"/>
    <w:basedOn w:val="Normal"/>
    <w:rsid w:val="00DD41C7"/>
    <w:pPr>
      <w:pBdr>
        <w:left w:val="single" w:sz="4" w:space="0" w:color="auto"/>
        <w:right w:val="single" w:sz="4" w:space="0" w:color="auto"/>
      </w:pBdr>
      <w:spacing w:before="100" w:beforeAutospacing="1" w:after="100" w:afterAutospacing="1"/>
      <w:jc w:val="center"/>
      <w:textAlignment w:val="center"/>
    </w:pPr>
    <w:rPr>
      <w:rFonts w:ascii="Arial" w:eastAsia="Times New Roman" w:hAnsi="Arial" w:cs="Arial"/>
      <w:sz w:val="20"/>
      <w:szCs w:val="20"/>
      <w:lang w:val="es-MX"/>
    </w:rPr>
  </w:style>
  <w:style w:type="paragraph" w:customStyle="1" w:styleId="xl124">
    <w:name w:val="xl124"/>
    <w:basedOn w:val="Normal"/>
    <w:rsid w:val="00DD41C7"/>
    <w:pPr>
      <w:pBdr>
        <w:top w:val="single" w:sz="4" w:space="0" w:color="auto"/>
        <w:left w:val="single" w:sz="4" w:space="0" w:color="auto"/>
        <w:right w:val="single" w:sz="4" w:space="0" w:color="auto"/>
      </w:pBdr>
      <w:spacing w:before="100" w:beforeAutospacing="1" w:after="100" w:afterAutospacing="1"/>
      <w:jc w:val="center"/>
      <w:textAlignment w:val="top"/>
    </w:pPr>
    <w:rPr>
      <w:rFonts w:ascii="Arial" w:eastAsia="Times New Roman" w:hAnsi="Arial" w:cs="Arial"/>
      <w:sz w:val="20"/>
      <w:szCs w:val="20"/>
      <w:lang w:val="es-MX"/>
    </w:rPr>
  </w:style>
  <w:style w:type="paragraph" w:customStyle="1" w:styleId="xl125">
    <w:name w:val="xl125"/>
    <w:basedOn w:val="Normal"/>
    <w:rsid w:val="00DD41C7"/>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eastAsia="Times New Roman" w:hAnsi="Arial" w:cs="Arial"/>
      <w:sz w:val="20"/>
      <w:szCs w:val="20"/>
      <w:lang w:val="es-MX"/>
    </w:rPr>
  </w:style>
  <w:style w:type="paragraph" w:customStyle="1" w:styleId="xl126">
    <w:name w:val="xl126"/>
    <w:basedOn w:val="Normal"/>
    <w:rsid w:val="00DD41C7"/>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w:eastAsia="Times New Roman" w:hAnsi="Arial" w:cs="Arial"/>
      <w:sz w:val="20"/>
      <w:szCs w:val="20"/>
      <w:lang w:val="es-MX"/>
    </w:rPr>
  </w:style>
  <w:style w:type="paragraph" w:customStyle="1" w:styleId="xl127">
    <w:name w:val="xl127"/>
    <w:basedOn w:val="Normal"/>
    <w:rsid w:val="00DD41C7"/>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w:eastAsia="Times New Roman" w:hAnsi="Arial" w:cs="Arial"/>
      <w:sz w:val="20"/>
      <w:szCs w:val="20"/>
      <w:lang w:val="es-MX"/>
    </w:rPr>
  </w:style>
  <w:style w:type="paragraph" w:customStyle="1" w:styleId="xl128">
    <w:name w:val="xl128"/>
    <w:basedOn w:val="Normal"/>
    <w:rsid w:val="00DD41C7"/>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Arial" w:eastAsia="Times New Roman" w:hAnsi="Arial" w:cs="Arial"/>
      <w:sz w:val="20"/>
      <w:szCs w:val="20"/>
      <w:lang w:val="es-MX"/>
    </w:rPr>
  </w:style>
  <w:style w:type="paragraph" w:customStyle="1" w:styleId="xl129">
    <w:name w:val="xl129"/>
    <w:basedOn w:val="Normal"/>
    <w:rsid w:val="00DD41C7"/>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Arial" w:eastAsia="Times New Roman" w:hAnsi="Arial" w:cs="Arial"/>
      <w:sz w:val="20"/>
      <w:szCs w:val="20"/>
      <w:lang w:val="es-MX"/>
    </w:rPr>
  </w:style>
  <w:style w:type="paragraph" w:customStyle="1" w:styleId="xl130">
    <w:name w:val="xl130"/>
    <w:basedOn w:val="Normal"/>
    <w:rsid w:val="00DD41C7"/>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Montserrat" w:eastAsia="Times New Roman" w:hAnsi="Montserrat" w:cs="Times New Roman"/>
      <w:sz w:val="20"/>
      <w:szCs w:val="20"/>
      <w:lang w:val="es-MX"/>
    </w:rPr>
  </w:style>
  <w:style w:type="paragraph" w:customStyle="1" w:styleId="xl131">
    <w:name w:val="xl131"/>
    <w:basedOn w:val="Normal"/>
    <w:rsid w:val="00DD41C7"/>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Arial" w:eastAsia="Times New Roman" w:hAnsi="Arial" w:cs="Arial"/>
      <w:sz w:val="16"/>
      <w:szCs w:val="16"/>
      <w:lang w:val="es-MX"/>
    </w:rPr>
  </w:style>
  <w:style w:type="paragraph" w:customStyle="1" w:styleId="xl132">
    <w:name w:val="xl132"/>
    <w:basedOn w:val="Normal"/>
    <w:rsid w:val="00DD41C7"/>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Arial" w:eastAsia="Times New Roman" w:hAnsi="Arial" w:cs="Arial"/>
      <w:sz w:val="20"/>
      <w:szCs w:val="20"/>
      <w:lang w:val="es-MX"/>
    </w:rPr>
  </w:style>
  <w:style w:type="paragraph" w:customStyle="1" w:styleId="xl133">
    <w:name w:val="xl133"/>
    <w:basedOn w:val="Normal"/>
    <w:rsid w:val="00DD41C7"/>
    <w:pPr>
      <w:pBdr>
        <w:top w:val="single" w:sz="4" w:space="0" w:color="auto"/>
        <w:left w:val="single" w:sz="4" w:space="0" w:color="auto"/>
        <w:right w:val="single" w:sz="4" w:space="0" w:color="auto"/>
      </w:pBdr>
      <w:shd w:val="clear" w:color="000000" w:fill="FFFF00"/>
      <w:spacing w:before="100" w:beforeAutospacing="1" w:after="100" w:afterAutospacing="1"/>
      <w:jc w:val="center"/>
      <w:textAlignment w:val="center"/>
    </w:pPr>
    <w:rPr>
      <w:rFonts w:ascii="Arial" w:eastAsia="Times New Roman" w:hAnsi="Arial" w:cs="Arial"/>
      <w:sz w:val="20"/>
      <w:szCs w:val="20"/>
      <w:lang w:val="es-MX"/>
    </w:rPr>
  </w:style>
  <w:style w:type="paragraph" w:customStyle="1" w:styleId="xl134">
    <w:name w:val="xl134"/>
    <w:basedOn w:val="Normal"/>
    <w:rsid w:val="00DD41C7"/>
    <w:pPr>
      <w:pBdr>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Arial" w:eastAsia="Times New Roman" w:hAnsi="Arial" w:cs="Arial"/>
      <w:sz w:val="20"/>
      <w:szCs w:val="20"/>
      <w:lang w:val="es-MX"/>
    </w:rPr>
  </w:style>
  <w:style w:type="paragraph" w:customStyle="1" w:styleId="xl135">
    <w:name w:val="xl135"/>
    <w:basedOn w:val="Normal"/>
    <w:rsid w:val="00DD41C7"/>
    <w:pPr>
      <w:pBdr>
        <w:left w:val="single" w:sz="4" w:space="0" w:color="auto"/>
        <w:right w:val="single" w:sz="4" w:space="0" w:color="auto"/>
      </w:pBdr>
      <w:shd w:val="clear" w:color="000000" w:fill="FFFF00"/>
      <w:spacing w:before="100" w:beforeAutospacing="1" w:after="100" w:afterAutospacing="1"/>
      <w:jc w:val="center"/>
      <w:textAlignment w:val="center"/>
    </w:pPr>
    <w:rPr>
      <w:rFonts w:ascii="Arial" w:eastAsia="Times New Roman" w:hAnsi="Arial" w:cs="Arial"/>
      <w:sz w:val="20"/>
      <w:szCs w:val="20"/>
      <w:lang w:val="es-MX"/>
    </w:rPr>
  </w:style>
  <w:style w:type="paragraph" w:customStyle="1" w:styleId="xl136">
    <w:name w:val="xl136"/>
    <w:basedOn w:val="Normal"/>
    <w:rsid w:val="00DD41C7"/>
    <w:pPr>
      <w:pBdr>
        <w:top w:val="single" w:sz="4" w:space="0" w:color="auto"/>
        <w:left w:val="single" w:sz="4" w:space="0" w:color="auto"/>
        <w:right w:val="single" w:sz="4" w:space="0" w:color="auto"/>
      </w:pBdr>
      <w:shd w:val="clear" w:color="000000" w:fill="FFFF00"/>
      <w:spacing w:before="100" w:beforeAutospacing="1" w:after="100" w:afterAutospacing="1"/>
      <w:jc w:val="center"/>
      <w:textAlignment w:val="top"/>
    </w:pPr>
    <w:rPr>
      <w:rFonts w:ascii="Arial" w:eastAsia="Times New Roman" w:hAnsi="Arial" w:cs="Arial"/>
      <w:sz w:val="20"/>
      <w:szCs w:val="20"/>
      <w:lang w:val="es-MX"/>
    </w:rPr>
  </w:style>
  <w:style w:type="paragraph" w:customStyle="1" w:styleId="xl137">
    <w:name w:val="xl137"/>
    <w:basedOn w:val="Normal"/>
    <w:rsid w:val="00DD41C7"/>
    <w:pPr>
      <w:pBdr>
        <w:top w:val="single" w:sz="4" w:space="0" w:color="auto"/>
        <w:left w:val="single" w:sz="4" w:space="0" w:color="auto"/>
        <w:right w:val="single" w:sz="4" w:space="0" w:color="auto"/>
      </w:pBdr>
      <w:shd w:val="clear" w:color="000000" w:fill="FFFF00"/>
      <w:spacing w:before="100" w:beforeAutospacing="1" w:after="100" w:afterAutospacing="1"/>
      <w:jc w:val="center"/>
      <w:textAlignment w:val="center"/>
    </w:pPr>
    <w:rPr>
      <w:rFonts w:ascii="Arial" w:eastAsia="Times New Roman" w:hAnsi="Arial" w:cs="Arial"/>
      <w:sz w:val="20"/>
      <w:szCs w:val="20"/>
      <w:lang w:val="es-MX"/>
    </w:rPr>
  </w:style>
  <w:style w:type="paragraph" w:customStyle="1" w:styleId="xl138">
    <w:name w:val="xl138"/>
    <w:basedOn w:val="Normal"/>
    <w:rsid w:val="00DD41C7"/>
    <w:pPr>
      <w:pBdr>
        <w:top w:val="single" w:sz="4" w:space="0" w:color="auto"/>
        <w:left w:val="single" w:sz="4" w:space="0" w:color="auto"/>
        <w:right w:val="single" w:sz="4" w:space="0" w:color="auto"/>
      </w:pBdr>
      <w:shd w:val="clear" w:color="000000" w:fill="70AD47"/>
      <w:spacing w:before="100" w:beforeAutospacing="1" w:after="100" w:afterAutospacing="1"/>
      <w:jc w:val="center"/>
      <w:textAlignment w:val="top"/>
    </w:pPr>
    <w:rPr>
      <w:rFonts w:ascii="Arial" w:eastAsia="Times New Roman" w:hAnsi="Arial" w:cs="Arial"/>
      <w:sz w:val="20"/>
      <w:szCs w:val="20"/>
      <w:lang w:val="es-MX"/>
    </w:rPr>
  </w:style>
  <w:style w:type="paragraph" w:customStyle="1" w:styleId="xl139">
    <w:name w:val="xl139"/>
    <w:basedOn w:val="Normal"/>
    <w:rsid w:val="00DD41C7"/>
    <w:pPr>
      <w:pBdr>
        <w:top w:val="single" w:sz="4" w:space="0" w:color="auto"/>
        <w:left w:val="single" w:sz="4" w:space="0" w:color="auto"/>
        <w:right w:val="single" w:sz="4" w:space="0" w:color="auto"/>
      </w:pBdr>
      <w:shd w:val="clear" w:color="000000" w:fill="FFFF00"/>
      <w:spacing w:before="100" w:beforeAutospacing="1" w:after="100" w:afterAutospacing="1"/>
      <w:jc w:val="center"/>
      <w:textAlignment w:val="center"/>
    </w:pPr>
    <w:rPr>
      <w:rFonts w:ascii="Arial" w:eastAsia="Times New Roman" w:hAnsi="Arial" w:cs="Arial"/>
      <w:sz w:val="20"/>
      <w:szCs w:val="20"/>
      <w:lang w:val="es-MX"/>
    </w:rPr>
  </w:style>
  <w:style w:type="paragraph" w:customStyle="1" w:styleId="xl140">
    <w:name w:val="xl140"/>
    <w:basedOn w:val="Normal"/>
    <w:rsid w:val="00DD41C7"/>
    <w:pPr>
      <w:pBdr>
        <w:left w:val="single" w:sz="4" w:space="0" w:color="auto"/>
        <w:bottom w:val="single" w:sz="4" w:space="0" w:color="auto"/>
        <w:right w:val="single" w:sz="4" w:space="0" w:color="auto"/>
      </w:pBdr>
      <w:spacing w:before="100" w:beforeAutospacing="1" w:after="100" w:afterAutospacing="1"/>
      <w:jc w:val="center"/>
      <w:textAlignment w:val="top"/>
    </w:pPr>
    <w:rPr>
      <w:rFonts w:ascii="Arial" w:eastAsia="Times New Roman" w:hAnsi="Arial" w:cs="Arial"/>
      <w:sz w:val="20"/>
      <w:szCs w:val="20"/>
      <w:lang w:val="es-MX"/>
    </w:rPr>
  </w:style>
  <w:style w:type="paragraph" w:customStyle="1" w:styleId="xl141">
    <w:name w:val="xl141"/>
    <w:basedOn w:val="Normal"/>
    <w:rsid w:val="00DD41C7"/>
    <w:pPr>
      <w:pBdr>
        <w:left w:val="single" w:sz="4" w:space="0" w:color="auto"/>
        <w:bottom w:val="single" w:sz="4" w:space="0" w:color="auto"/>
        <w:right w:val="single" w:sz="4" w:space="0" w:color="auto"/>
      </w:pBdr>
      <w:shd w:val="clear" w:color="000000" w:fill="FFFF00"/>
      <w:spacing w:before="100" w:beforeAutospacing="1" w:after="100" w:afterAutospacing="1"/>
      <w:jc w:val="center"/>
      <w:textAlignment w:val="top"/>
    </w:pPr>
    <w:rPr>
      <w:rFonts w:ascii="Arial" w:eastAsia="Times New Roman" w:hAnsi="Arial" w:cs="Arial"/>
      <w:sz w:val="20"/>
      <w:szCs w:val="20"/>
      <w:lang w:val="es-MX"/>
    </w:rPr>
  </w:style>
  <w:style w:type="paragraph" w:customStyle="1" w:styleId="xl142">
    <w:name w:val="xl142"/>
    <w:basedOn w:val="Normal"/>
    <w:rsid w:val="00DD41C7"/>
    <w:pPr>
      <w:pBdr>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Arial" w:eastAsia="Times New Roman" w:hAnsi="Arial" w:cs="Arial"/>
      <w:sz w:val="20"/>
      <w:szCs w:val="20"/>
      <w:lang w:val="es-MX"/>
    </w:rPr>
  </w:style>
  <w:style w:type="paragraph" w:customStyle="1" w:styleId="xl143">
    <w:name w:val="xl143"/>
    <w:basedOn w:val="Normal"/>
    <w:rsid w:val="00DD41C7"/>
    <w:pPr>
      <w:pBdr>
        <w:left w:val="single" w:sz="4" w:space="0" w:color="auto"/>
        <w:right w:val="single" w:sz="4" w:space="0" w:color="auto"/>
      </w:pBdr>
      <w:spacing w:before="100" w:beforeAutospacing="1" w:after="100" w:afterAutospacing="1"/>
      <w:jc w:val="center"/>
      <w:textAlignment w:val="top"/>
    </w:pPr>
    <w:rPr>
      <w:rFonts w:ascii="Arial" w:eastAsia="Times New Roman" w:hAnsi="Arial" w:cs="Arial"/>
      <w:sz w:val="20"/>
      <w:szCs w:val="20"/>
      <w:lang w:val="es-MX"/>
    </w:rPr>
  </w:style>
  <w:style w:type="paragraph" w:customStyle="1" w:styleId="xl144">
    <w:name w:val="xl144"/>
    <w:basedOn w:val="Normal"/>
    <w:rsid w:val="00DD41C7"/>
    <w:pPr>
      <w:pBdr>
        <w:left w:val="single" w:sz="4" w:space="0" w:color="auto"/>
        <w:right w:val="single" w:sz="4" w:space="0" w:color="auto"/>
      </w:pBdr>
      <w:shd w:val="clear" w:color="000000" w:fill="FFFF00"/>
      <w:spacing w:before="100" w:beforeAutospacing="1" w:after="100" w:afterAutospacing="1"/>
      <w:jc w:val="center"/>
      <w:textAlignment w:val="top"/>
    </w:pPr>
    <w:rPr>
      <w:rFonts w:ascii="Arial" w:eastAsia="Times New Roman" w:hAnsi="Arial" w:cs="Arial"/>
      <w:sz w:val="20"/>
      <w:szCs w:val="20"/>
      <w:lang w:val="es-MX"/>
    </w:rPr>
  </w:style>
  <w:style w:type="paragraph" w:customStyle="1" w:styleId="xl145">
    <w:name w:val="xl145"/>
    <w:basedOn w:val="Normal"/>
    <w:rsid w:val="00DD41C7"/>
    <w:pPr>
      <w:pBdr>
        <w:left w:val="single" w:sz="4" w:space="0" w:color="auto"/>
        <w:right w:val="single" w:sz="4" w:space="0" w:color="auto"/>
      </w:pBdr>
      <w:shd w:val="clear" w:color="000000" w:fill="FFFF00"/>
      <w:spacing w:before="100" w:beforeAutospacing="1" w:after="100" w:afterAutospacing="1"/>
      <w:jc w:val="center"/>
      <w:textAlignment w:val="center"/>
    </w:pPr>
    <w:rPr>
      <w:rFonts w:ascii="Arial" w:eastAsia="Times New Roman" w:hAnsi="Arial" w:cs="Arial"/>
      <w:sz w:val="20"/>
      <w:szCs w:val="20"/>
      <w:lang w:val="es-MX"/>
    </w:rPr>
  </w:style>
  <w:style w:type="paragraph" w:customStyle="1" w:styleId="xl146">
    <w:name w:val="xl146"/>
    <w:basedOn w:val="Normal"/>
    <w:rsid w:val="00DD41C7"/>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eastAsia="Times New Roman" w:hAnsi="Arial" w:cs="Arial"/>
      <w:sz w:val="20"/>
      <w:szCs w:val="20"/>
      <w:lang w:val="es-MX"/>
    </w:rPr>
  </w:style>
  <w:style w:type="paragraph" w:customStyle="1" w:styleId="xl147">
    <w:name w:val="xl147"/>
    <w:basedOn w:val="Normal"/>
    <w:rsid w:val="00DD41C7"/>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eastAsia="Times New Roman" w:hAnsi="Arial" w:cs="Arial"/>
      <w:sz w:val="20"/>
      <w:szCs w:val="20"/>
      <w:lang w:val="es-MX"/>
    </w:rPr>
  </w:style>
  <w:style w:type="paragraph" w:customStyle="1" w:styleId="xl148">
    <w:name w:val="xl148"/>
    <w:basedOn w:val="Normal"/>
    <w:rsid w:val="00DD41C7"/>
    <w:pPr>
      <w:pBdr>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rFonts w:ascii="Arial" w:eastAsia="Times New Roman" w:hAnsi="Arial" w:cs="Arial"/>
      <w:sz w:val="20"/>
      <w:szCs w:val="20"/>
      <w:lang w:val="es-MX"/>
    </w:rPr>
  </w:style>
  <w:style w:type="paragraph" w:customStyle="1" w:styleId="xl149">
    <w:name w:val="xl149"/>
    <w:basedOn w:val="Normal"/>
    <w:rsid w:val="00DD41C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eastAsia="Times New Roman" w:hAnsi="Arial" w:cs="Arial"/>
      <w:sz w:val="16"/>
      <w:szCs w:val="16"/>
      <w:lang w:val="es-MX"/>
    </w:rPr>
  </w:style>
  <w:style w:type="paragraph" w:customStyle="1" w:styleId="xl150">
    <w:name w:val="xl150"/>
    <w:basedOn w:val="Normal"/>
    <w:rsid w:val="00DD41C7"/>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20"/>
      <w:szCs w:val="20"/>
      <w:lang w:val="es-MX"/>
    </w:rPr>
  </w:style>
  <w:style w:type="paragraph" w:customStyle="1" w:styleId="xl151">
    <w:name w:val="xl151"/>
    <w:basedOn w:val="Normal"/>
    <w:rsid w:val="00DD41C7"/>
    <w:pPr>
      <w:pBdr>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Arial" w:eastAsia="Times New Roman" w:hAnsi="Arial" w:cs="Arial"/>
      <w:sz w:val="20"/>
      <w:szCs w:val="20"/>
      <w:lang w:val="es-MX"/>
    </w:rPr>
  </w:style>
  <w:style w:type="paragraph" w:customStyle="1" w:styleId="xl152">
    <w:name w:val="xl152"/>
    <w:basedOn w:val="Normal"/>
    <w:rsid w:val="00DD41C7"/>
    <w:pPr>
      <w:pBdr>
        <w:left w:val="single" w:sz="4" w:space="0" w:color="auto"/>
        <w:right w:val="single" w:sz="4" w:space="0" w:color="auto"/>
      </w:pBdr>
      <w:spacing w:before="100" w:beforeAutospacing="1" w:after="100" w:afterAutospacing="1"/>
      <w:jc w:val="center"/>
      <w:textAlignment w:val="center"/>
    </w:pPr>
    <w:rPr>
      <w:rFonts w:ascii="Arial" w:eastAsia="Times New Roman" w:hAnsi="Arial" w:cs="Arial"/>
      <w:sz w:val="20"/>
      <w:szCs w:val="20"/>
      <w:lang w:val="es-MX"/>
    </w:rPr>
  </w:style>
  <w:style w:type="paragraph" w:customStyle="1" w:styleId="xl153">
    <w:name w:val="xl153"/>
    <w:basedOn w:val="Normal"/>
    <w:rsid w:val="00DD41C7"/>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eastAsia="Times New Roman" w:hAnsi="Arial" w:cs="Arial"/>
      <w:sz w:val="20"/>
      <w:szCs w:val="20"/>
      <w:lang w:val="es-MX"/>
    </w:rPr>
  </w:style>
  <w:style w:type="paragraph" w:customStyle="1" w:styleId="xl154">
    <w:name w:val="xl154"/>
    <w:basedOn w:val="Normal"/>
    <w:rsid w:val="00DD41C7"/>
    <w:pPr>
      <w:pBdr>
        <w:left w:val="single" w:sz="4" w:space="0" w:color="auto"/>
        <w:bottom w:val="single" w:sz="4" w:space="0" w:color="auto"/>
        <w:right w:val="single" w:sz="4" w:space="0" w:color="auto"/>
      </w:pBdr>
      <w:spacing w:before="100" w:beforeAutospacing="1" w:after="100" w:afterAutospacing="1"/>
      <w:textAlignment w:val="center"/>
    </w:pPr>
    <w:rPr>
      <w:rFonts w:ascii="Arial" w:eastAsia="Times New Roman" w:hAnsi="Arial" w:cs="Arial"/>
      <w:sz w:val="20"/>
      <w:szCs w:val="20"/>
      <w:lang w:val="es-MX"/>
    </w:rPr>
  </w:style>
  <w:style w:type="paragraph" w:customStyle="1" w:styleId="xl155">
    <w:name w:val="xl155"/>
    <w:basedOn w:val="Normal"/>
    <w:rsid w:val="00DD41C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Times New Roman" w:hAnsi="Arial" w:cs="Arial"/>
      <w:sz w:val="20"/>
      <w:szCs w:val="20"/>
      <w:lang w:val="es-MX"/>
    </w:rPr>
  </w:style>
  <w:style w:type="paragraph" w:customStyle="1" w:styleId="xl156">
    <w:name w:val="xl156"/>
    <w:basedOn w:val="Normal"/>
    <w:rsid w:val="00DD41C7"/>
    <w:pPr>
      <w:pBdr>
        <w:top w:val="single" w:sz="4" w:space="0" w:color="auto"/>
        <w:left w:val="single" w:sz="4" w:space="0" w:color="auto"/>
        <w:right w:val="single" w:sz="4" w:space="0" w:color="auto"/>
      </w:pBdr>
      <w:spacing w:before="100" w:beforeAutospacing="1" w:after="100" w:afterAutospacing="1"/>
      <w:textAlignment w:val="center"/>
    </w:pPr>
    <w:rPr>
      <w:rFonts w:ascii="Arial" w:eastAsia="Times New Roman" w:hAnsi="Arial" w:cs="Arial"/>
      <w:sz w:val="20"/>
      <w:szCs w:val="20"/>
      <w:lang w:val="es-MX"/>
    </w:rPr>
  </w:style>
  <w:style w:type="paragraph" w:customStyle="1" w:styleId="xl157">
    <w:name w:val="xl157"/>
    <w:basedOn w:val="Normal"/>
    <w:rsid w:val="00DD41C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eastAsia="Times New Roman" w:hAnsi="Arial" w:cs="Arial"/>
      <w:sz w:val="20"/>
      <w:szCs w:val="20"/>
      <w:lang w:val="es-MX"/>
    </w:rPr>
  </w:style>
  <w:style w:type="paragraph" w:customStyle="1" w:styleId="xl158">
    <w:name w:val="xl158"/>
    <w:basedOn w:val="Normal"/>
    <w:rsid w:val="00DD41C7"/>
    <w:pPr>
      <w:pBdr>
        <w:left w:val="single" w:sz="4" w:space="0" w:color="auto"/>
        <w:bottom w:val="single" w:sz="4" w:space="0" w:color="auto"/>
        <w:right w:val="single" w:sz="4" w:space="0" w:color="auto"/>
      </w:pBdr>
      <w:spacing w:before="100" w:beforeAutospacing="1" w:after="100" w:afterAutospacing="1"/>
      <w:textAlignment w:val="center"/>
    </w:pPr>
    <w:rPr>
      <w:rFonts w:ascii="Arial" w:eastAsia="Times New Roman" w:hAnsi="Arial" w:cs="Arial"/>
      <w:sz w:val="20"/>
      <w:szCs w:val="20"/>
      <w:lang w:val="es-MX"/>
    </w:rPr>
  </w:style>
  <w:style w:type="paragraph" w:customStyle="1" w:styleId="xl159">
    <w:name w:val="xl159"/>
    <w:basedOn w:val="Normal"/>
    <w:rsid w:val="00DD41C7"/>
    <w:pPr>
      <w:pBdr>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Arial" w:eastAsia="Times New Roman" w:hAnsi="Arial" w:cs="Arial"/>
      <w:sz w:val="20"/>
      <w:szCs w:val="20"/>
      <w:lang w:val="es-MX"/>
    </w:rPr>
  </w:style>
  <w:style w:type="paragraph" w:customStyle="1" w:styleId="xl160">
    <w:name w:val="xl160"/>
    <w:basedOn w:val="Normal"/>
    <w:rsid w:val="00DD41C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eastAsia="Times New Roman" w:hAnsi="Arial" w:cs="Arial"/>
      <w:sz w:val="20"/>
      <w:szCs w:val="20"/>
      <w:lang w:val="es-MX"/>
    </w:rPr>
  </w:style>
  <w:style w:type="paragraph" w:customStyle="1" w:styleId="xl161">
    <w:name w:val="xl161"/>
    <w:basedOn w:val="Normal"/>
    <w:rsid w:val="00DD41C7"/>
    <w:pPr>
      <w:pBdr>
        <w:left w:val="single" w:sz="4" w:space="0" w:color="auto"/>
        <w:right w:val="single" w:sz="4" w:space="0" w:color="auto"/>
      </w:pBdr>
      <w:spacing w:before="100" w:beforeAutospacing="1" w:after="100" w:afterAutospacing="1"/>
      <w:textAlignment w:val="center"/>
    </w:pPr>
    <w:rPr>
      <w:rFonts w:ascii="Arial" w:eastAsia="Times New Roman" w:hAnsi="Arial" w:cs="Arial"/>
      <w:sz w:val="20"/>
      <w:szCs w:val="20"/>
      <w:lang w:val="es-MX"/>
    </w:rPr>
  </w:style>
  <w:style w:type="paragraph" w:customStyle="1" w:styleId="xl162">
    <w:name w:val="xl162"/>
    <w:basedOn w:val="Normal"/>
    <w:rsid w:val="00DD41C7"/>
    <w:pPr>
      <w:pBdr>
        <w:top w:val="single" w:sz="4" w:space="0" w:color="FFFFFF"/>
        <w:left w:val="single" w:sz="4" w:space="0" w:color="auto"/>
        <w:bottom w:val="single" w:sz="4" w:space="0" w:color="FFFFFF"/>
        <w:right w:val="single" w:sz="4" w:space="0" w:color="auto"/>
      </w:pBdr>
      <w:shd w:val="clear" w:color="D9E1F2" w:fill="D9E1F2"/>
      <w:spacing w:before="100" w:beforeAutospacing="1" w:after="100" w:afterAutospacing="1"/>
      <w:textAlignment w:val="center"/>
    </w:pPr>
    <w:rPr>
      <w:rFonts w:ascii="Arial" w:eastAsia="Times New Roman" w:hAnsi="Arial" w:cs="Arial"/>
      <w:sz w:val="20"/>
      <w:szCs w:val="20"/>
      <w:lang w:val="es-MX"/>
    </w:rPr>
  </w:style>
  <w:style w:type="paragraph" w:customStyle="1" w:styleId="xl163">
    <w:name w:val="xl163"/>
    <w:basedOn w:val="Normal"/>
    <w:rsid w:val="00DD41C7"/>
    <w:pPr>
      <w:pBdr>
        <w:top w:val="single" w:sz="4" w:space="0" w:color="auto"/>
        <w:left w:val="single" w:sz="4" w:space="0" w:color="auto"/>
        <w:right w:val="single" w:sz="4" w:space="0" w:color="auto"/>
      </w:pBdr>
      <w:spacing w:before="100" w:beforeAutospacing="1" w:after="100" w:afterAutospacing="1"/>
      <w:textAlignment w:val="center"/>
    </w:pPr>
    <w:rPr>
      <w:rFonts w:ascii="Arial" w:eastAsia="Times New Roman" w:hAnsi="Arial" w:cs="Arial"/>
      <w:sz w:val="20"/>
      <w:szCs w:val="20"/>
      <w:lang w:val="es-MX"/>
    </w:rPr>
  </w:style>
  <w:style w:type="paragraph" w:customStyle="1" w:styleId="xl164">
    <w:name w:val="xl164"/>
    <w:basedOn w:val="Normal"/>
    <w:rsid w:val="00DD41C7"/>
    <w:pPr>
      <w:pBdr>
        <w:left w:val="single" w:sz="4" w:space="0" w:color="auto"/>
        <w:bottom w:val="single" w:sz="4" w:space="0" w:color="auto"/>
        <w:right w:val="single" w:sz="4" w:space="0" w:color="auto"/>
      </w:pBdr>
      <w:spacing w:before="100" w:beforeAutospacing="1" w:after="100" w:afterAutospacing="1"/>
      <w:textAlignment w:val="center"/>
    </w:pPr>
    <w:rPr>
      <w:rFonts w:ascii="Arial" w:eastAsia="Times New Roman" w:hAnsi="Arial" w:cs="Arial"/>
      <w:sz w:val="20"/>
      <w:szCs w:val="20"/>
      <w:lang w:val="es-MX"/>
    </w:rPr>
  </w:style>
  <w:style w:type="paragraph" w:customStyle="1" w:styleId="xl165">
    <w:name w:val="xl165"/>
    <w:basedOn w:val="Normal"/>
    <w:rsid w:val="00DD41C7"/>
    <w:pPr>
      <w:spacing w:before="100" w:beforeAutospacing="1" w:after="100" w:afterAutospacing="1"/>
    </w:pPr>
    <w:rPr>
      <w:rFonts w:ascii="Arial" w:eastAsia="Times New Roman" w:hAnsi="Arial" w:cs="Arial"/>
      <w:sz w:val="20"/>
      <w:szCs w:val="20"/>
      <w:lang w:val="es-MX"/>
    </w:rPr>
  </w:style>
  <w:style w:type="paragraph" w:customStyle="1" w:styleId="xl166">
    <w:name w:val="xl166"/>
    <w:basedOn w:val="Normal"/>
    <w:rsid w:val="00DD41C7"/>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Arial" w:eastAsia="Times New Roman" w:hAnsi="Arial" w:cs="Arial"/>
      <w:sz w:val="20"/>
      <w:szCs w:val="20"/>
      <w:lang w:val="es-MX"/>
    </w:rPr>
  </w:style>
  <w:style w:type="paragraph" w:customStyle="1" w:styleId="xl167">
    <w:name w:val="xl167"/>
    <w:basedOn w:val="Normal"/>
    <w:rsid w:val="00DD41C7"/>
    <w:pPr>
      <w:pBdr>
        <w:top w:val="single" w:sz="4" w:space="0" w:color="FFFFFF"/>
        <w:left w:val="single" w:sz="4" w:space="0" w:color="auto"/>
        <w:right w:val="single" w:sz="4" w:space="0" w:color="auto"/>
      </w:pBdr>
      <w:shd w:val="clear" w:color="D9E1F2" w:fill="D9E1F2"/>
      <w:spacing w:before="100" w:beforeAutospacing="1" w:after="100" w:afterAutospacing="1"/>
      <w:textAlignment w:val="center"/>
    </w:pPr>
    <w:rPr>
      <w:rFonts w:ascii="Arial" w:eastAsia="Times New Roman" w:hAnsi="Arial" w:cs="Arial"/>
      <w:sz w:val="20"/>
      <w:szCs w:val="20"/>
      <w:lang w:val="es-MX"/>
    </w:rPr>
  </w:style>
  <w:style w:type="paragraph" w:customStyle="1" w:styleId="xl168">
    <w:name w:val="xl168"/>
    <w:basedOn w:val="Normal"/>
    <w:rsid w:val="00DD41C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Times New Roman" w:hAnsi="Arial" w:cs="Arial"/>
      <w:sz w:val="16"/>
      <w:szCs w:val="16"/>
      <w:lang w:val="es-MX"/>
    </w:rPr>
  </w:style>
  <w:style w:type="paragraph" w:customStyle="1" w:styleId="xl169">
    <w:name w:val="xl169"/>
    <w:basedOn w:val="Normal"/>
    <w:rsid w:val="00DD41C7"/>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w:eastAsia="Times New Roman" w:hAnsi="Arial" w:cs="Arial"/>
      <w:sz w:val="20"/>
      <w:szCs w:val="20"/>
      <w:lang w:val="es-MX"/>
    </w:rPr>
  </w:style>
  <w:style w:type="paragraph" w:customStyle="1" w:styleId="xl170">
    <w:name w:val="xl170"/>
    <w:basedOn w:val="Normal"/>
    <w:rsid w:val="00DD41C7"/>
    <w:pPr>
      <w:pBdr>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Arial" w:eastAsia="Times New Roman" w:hAnsi="Arial" w:cs="Arial"/>
      <w:sz w:val="16"/>
      <w:szCs w:val="16"/>
      <w:lang w:val="es-MX"/>
    </w:rPr>
  </w:style>
  <w:style w:type="paragraph" w:customStyle="1" w:styleId="xl171">
    <w:name w:val="xl171"/>
    <w:basedOn w:val="Normal"/>
    <w:rsid w:val="00DD41C7"/>
    <w:pPr>
      <w:pBdr>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Arial" w:eastAsia="Times New Roman" w:hAnsi="Arial" w:cs="Arial"/>
      <w:sz w:val="20"/>
      <w:szCs w:val="20"/>
      <w:lang w:val="es-MX"/>
    </w:rPr>
  </w:style>
  <w:style w:type="paragraph" w:customStyle="1" w:styleId="xl172">
    <w:name w:val="xl172"/>
    <w:basedOn w:val="Normal"/>
    <w:rsid w:val="00DD41C7"/>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eastAsia="Times New Roman" w:hAnsi="Arial" w:cs="Arial"/>
      <w:sz w:val="20"/>
      <w:szCs w:val="20"/>
      <w:lang w:val="es-MX"/>
    </w:rPr>
  </w:style>
  <w:style w:type="paragraph" w:customStyle="1" w:styleId="xl173">
    <w:name w:val="xl173"/>
    <w:basedOn w:val="Normal"/>
    <w:rsid w:val="00DD41C7"/>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eastAsia="Times New Roman" w:hAnsi="Arial" w:cs="Arial"/>
      <w:sz w:val="20"/>
      <w:szCs w:val="20"/>
      <w:lang w:val="es-MX"/>
    </w:rPr>
  </w:style>
  <w:style w:type="paragraph" w:customStyle="1" w:styleId="xl174">
    <w:name w:val="xl174"/>
    <w:basedOn w:val="Normal"/>
    <w:rsid w:val="00DD41C7"/>
    <w:pPr>
      <w:pBdr>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Arial" w:eastAsia="Times New Roman" w:hAnsi="Arial" w:cs="Arial"/>
      <w:sz w:val="20"/>
      <w:szCs w:val="20"/>
      <w:lang w:val="es-MX"/>
    </w:rPr>
  </w:style>
  <w:style w:type="paragraph" w:customStyle="1" w:styleId="xl175">
    <w:name w:val="xl175"/>
    <w:basedOn w:val="Normal"/>
    <w:rsid w:val="00DD41C7"/>
    <w:pPr>
      <w:pBdr>
        <w:left w:val="single" w:sz="4" w:space="0" w:color="auto"/>
        <w:right w:val="single" w:sz="4" w:space="0" w:color="auto"/>
      </w:pBdr>
      <w:shd w:val="clear" w:color="000000" w:fill="FFFFFF"/>
      <w:spacing w:before="100" w:beforeAutospacing="1" w:after="100" w:afterAutospacing="1"/>
      <w:textAlignment w:val="center"/>
    </w:pPr>
    <w:rPr>
      <w:rFonts w:ascii="Arial" w:eastAsia="Times New Roman" w:hAnsi="Arial" w:cs="Arial"/>
      <w:sz w:val="16"/>
      <w:szCs w:val="16"/>
      <w:lang w:val="es-MX"/>
    </w:rPr>
  </w:style>
  <w:style w:type="paragraph" w:customStyle="1" w:styleId="xl176">
    <w:name w:val="xl176"/>
    <w:basedOn w:val="Normal"/>
    <w:rsid w:val="00DD41C7"/>
    <w:pPr>
      <w:pBdr>
        <w:left w:val="single" w:sz="4" w:space="0" w:color="auto"/>
        <w:right w:val="single" w:sz="4" w:space="0" w:color="auto"/>
      </w:pBdr>
      <w:spacing w:before="100" w:beforeAutospacing="1" w:after="100" w:afterAutospacing="1"/>
      <w:textAlignment w:val="center"/>
    </w:pPr>
    <w:rPr>
      <w:rFonts w:ascii="Arial" w:eastAsia="Times New Roman" w:hAnsi="Arial" w:cs="Arial"/>
      <w:lang w:val="es-MX"/>
    </w:rPr>
  </w:style>
  <w:style w:type="paragraph" w:customStyle="1" w:styleId="xl177">
    <w:name w:val="xl177"/>
    <w:basedOn w:val="Normal"/>
    <w:rsid w:val="00DD41C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Times New Roman" w:hAnsi="Arial" w:cs="Arial"/>
      <w:lang w:val="es-MX"/>
    </w:rPr>
  </w:style>
  <w:style w:type="paragraph" w:customStyle="1" w:styleId="xl178">
    <w:name w:val="xl178"/>
    <w:basedOn w:val="Normal"/>
    <w:rsid w:val="00DD41C7"/>
    <w:pPr>
      <w:pBdr>
        <w:left w:val="single" w:sz="4" w:space="0" w:color="auto"/>
        <w:right w:val="single" w:sz="4" w:space="0" w:color="auto"/>
      </w:pBdr>
      <w:spacing w:before="100" w:beforeAutospacing="1" w:after="100" w:afterAutospacing="1"/>
      <w:textAlignment w:val="center"/>
    </w:pPr>
    <w:rPr>
      <w:rFonts w:ascii="Arial" w:eastAsia="Times New Roman" w:hAnsi="Arial" w:cs="Arial"/>
      <w:sz w:val="36"/>
      <w:szCs w:val="36"/>
      <w:lang w:val="es-MX"/>
    </w:rPr>
  </w:style>
  <w:style w:type="paragraph" w:customStyle="1" w:styleId="xl179">
    <w:name w:val="xl179"/>
    <w:basedOn w:val="Normal"/>
    <w:rsid w:val="00DD41C7"/>
    <w:pPr>
      <w:pBdr>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rFonts w:ascii="Arial" w:eastAsia="Times New Roman" w:hAnsi="Arial" w:cs="Arial"/>
      <w:sz w:val="20"/>
      <w:szCs w:val="20"/>
      <w:lang w:val="es-MX"/>
    </w:rPr>
  </w:style>
  <w:style w:type="paragraph" w:customStyle="1" w:styleId="xl180">
    <w:name w:val="xl180"/>
    <w:basedOn w:val="Normal"/>
    <w:rsid w:val="00DD41C7"/>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rFonts w:ascii="Arial" w:eastAsia="Times New Roman" w:hAnsi="Arial" w:cs="Arial"/>
      <w:sz w:val="20"/>
      <w:szCs w:val="20"/>
      <w:lang w:val="es-MX"/>
    </w:rPr>
  </w:style>
  <w:style w:type="paragraph" w:customStyle="1" w:styleId="xl181">
    <w:name w:val="xl181"/>
    <w:basedOn w:val="Normal"/>
    <w:rsid w:val="00DD41C7"/>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rFonts w:ascii="Arial" w:eastAsia="Times New Roman" w:hAnsi="Arial" w:cs="Arial"/>
      <w:sz w:val="20"/>
      <w:szCs w:val="20"/>
      <w:lang w:val="es-MX"/>
    </w:rPr>
  </w:style>
  <w:style w:type="paragraph" w:customStyle="1" w:styleId="xl182">
    <w:name w:val="xl182"/>
    <w:basedOn w:val="Normal"/>
    <w:rsid w:val="00DD41C7"/>
    <w:pPr>
      <w:pBdr>
        <w:top w:val="single" w:sz="4" w:space="0" w:color="auto"/>
        <w:left w:val="single" w:sz="4" w:space="0" w:color="auto"/>
        <w:right w:val="single" w:sz="4" w:space="0" w:color="auto"/>
      </w:pBdr>
      <w:shd w:val="clear" w:color="000000" w:fill="FFC000"/>
      <w:spacing w:before="100" w:beforeAutospacing="1" w:after="100" w:afterAutospacing="1"/>
      <w:jc w:val="center"/>
      <w:textAlignment w:val="center"/>
    </w:pPr>
    <w:rPr>
      <w:rFonts w:ascii="Arial" w:eastAsia="Times New Roman" w:hAnsi="Arial" w:cs="Arial"/>
      <w:sz w:val="20"/>
      <w:szCs w:val="20"/>
      <w:lang w:val="es-MX"/>
    </w:rPr>
  </w:style>
  <w:style w:type="paragraph" w:customStyle="1" w:styleId="xl183">
    <w:name w:val="xl183"/>
    <w:basedOn w:val="Normal"/>
    <w:rsid w:val="00DD41C7"/>
    <w:pPr>
      <w:pBdr>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rFonts w:ascii="Arial" w:eastAsia="Times New Roman" w:hAnsi="Arial" w:cs="Arial"/>
      <w:sz w:val="20"/>
      <w:szCs w:val="20"/>
      <w:lang w:val="es-MX"/>
    </w:rPr>
  </w:style>
  <w:style w:type="paragraph" w:customStyle="1" w:styleId="xl184">
    <w:name w:val="xl184"/>
    <w:basedOn w:val="Normal"/>
    <w:rsid w:val="00DD41C7"/>
    <w:pPr>
      <w:pBdr>
        <w:left w:val="single" w:sz="4" w:space="0" w:color="auto"/>
        <w:right w:val="single" w:sz="4" w:space="0" w:color="auto"/>
      </w:pBdr>
      <w:shd w:val="clear" w:color="000000" w:fill="FFC000"/>
      <w:spacing w:before="100" w:beforeAutospacing="1" w:after="100" w:afterAutospacing="1"/>
      <w:jc w:val="center"/>
      <w:textAlignment w:val="center"/>
    </w:pPr>
    <w:rPr>
      <w:rFonts w:ascii="Arial" w:eastAsia="Times New Roman" w:hAnsi="Arial" w:cs="Arial"/>
      <w:sz w:val="20"/>
      <w:szCs w:val="20"/>
      <w:lang w:val="es-MX"/>
    </w:rPr>
  </w:style>
  <w:style w:type="paragraph" w:customStyle="1" w:styleId="xl185">
    <w:name w:val="xl185"/>
    <w:basedOn w:val="Normal"/>
    <w:rsid w:val="00DD41C7"/>
    <w:pPr>
      <w:shd w:val="clear" w:color="000000" w:fill="FFC000"/>
      <w:spacing w:before="100" w:beforeAutospacing="1" w:after="100" w:afterAutospacing="1"/>
    </w:pPr>
    <w:rPr>
      <w:rFonts w:ascii="Arial" w:eastAsia="Times New Roman" w:hAnsi="Arial" w:cs="Arial"/>
      <w:sz w:val="20"/>
      <w:szCs w:val="20"/>
      <w:lang w:val="es-MX"/>
    </w:rPr>
  </w:style>
  <w:style w:type="table" w:styleId="Tablanormal4">
    <w:name w:val="Plain Table 4"/>
    <w:basedOn w:val="Tablanormal"/>
    <w:uiPriority w:val="44"/>
    <w:rsid w:val="00DD41C7"/>
    <w:rPr>
      <w:rFonts w:asciiTheme="minorHAnsi" w:eastAsiaTheme="minorHAnsi" w:hAnsiTheme="minorHAnsi" w:cstheme="minorBidi"/>
      <w:sz w:val="22"/>
      <w:szCs w:val="22"/>
      <w:lang w:val="es-ES" w:eastAsia="en-US"/>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Tablanormal1">
    <w:name w:val="Plain Table 1"/>
    <w:basedOn w:val="Tablanormal"/>
    <w:uiPriority w:val="41"/>
    <w:rsid w:val="00DD41C7"/>
    <w:rPr>
      <w:rFonts w:asciiTheme="minorHAnsi" w:eastAsiaTheme="minorHAnsi" w:hAnsiTheme="minorHAnsi" w:cstheme="minorBidi"/>
      <w:sz w:val="22"/>
      <w:szCs w:val="22"/>
      <w:lang w:val="es-ES" w:eastAsia="en-US"/>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Cuadrculamediana21">
    <w:name w:val="Cuadrícula mediana 21"/>
    <w:uiPriority w:val="1"/>
    <w:qFormat/>
    <w:rsid w:val="00DD41C7"/>
    <w:rPr>
      <w:rFonts w:ascii="Times New Roman" w:eastAsia="Times New Roman" w:hAnsi="Times New Roman" w:cs="Times New Roman"/>
      <w:lang w:val="es-ES" w:eastAsia="es-ES"/>
    </w:rPr>
  </w:style>
  <w:style w:type="character" w:styleId="nfasisintenso">
    <w:name w:val="Intense Emphasis"/>
    <w:uiPriority w:val="21"/>
    <w:qFormat/>
    <w:rsid w:val="00DD41C7"/>
    <w:rPr>
      <w:b/>
      <w:bCs/>
      <w:i/>
      <w:iCs/>
      <w:color w:val="4F81BD"/>
    </w:rPr>
  </w:style>
  <w:style w:type="character" w:customStyle="1" w:styleId="UnresolvedMention1">
    <w:name w:val="Unresolved Mention1"/>
    <w:basedOn w:val="Fuentedeprrafopredeter"/>
    <w:uiPriority w:val="99"/>
    <w:semiHidden/>
    <w:unhideWhenUsed/>
    <w:rsid w:val="00DD41C7"/>
    <w:rPr>
      <w:color w:val="605E5C"/>
      <w:shd w:val="clear" w:color="auto" w:fill="E1DFDD"/>
    </w:rPr>
  </w:style>
  <w:style w:type="paragraph" w:styleId="Descripcin">
    <w:name w:val="caption"/>
    <w:basedOn w:val="Normal"/>
    <w:next w:val="Normal"/>
    <w:uiPriority w:val="35"/>
    <w:semiHidden/>
    <w:unhideWhenUsed/>
    <w:qFormat/>
    <w:rsid w:val="00DD41C7"/>
    <w:pPr>
      <w:spacing w:after="80"/>
    </w:pPr>
    <w:rPr>
      <w:rFonts w:asciiTheme="minorHAnsi" w:eastAsiaTheme="minorEastAsia" w:hAnsiTheme="minorHAnsi" w:cstheme="minorBidi"/>
      <w:b/>
      <w:bCs/>
      <w:i/>
      <w:iCs/>
      <w:color w:val="C45911" w:themeColor="accent2" w:themeShade="BF"/>
      <w:sz w:val="18"/>
      <w:szCs w:val="18"/>
      <w:lang w:val="es-ES" w:eastAsia="en-US"/>
    </w:rPr>
  </w:style>
  <w:style w:type="character" w:customStyle="1" w:styleId="TtuloCar">
    <w:name w:val="Título Car"/>
    <w:basedOn w:val="Fuentedeprrafopredeter"/>
    <w:link w:val="Ttulo"/>
    <w:uiPriority w:val="10"/>
    <w:rsid w:val="00DD41C7"/>
    <w:rPr>
      <w:b/>
      <w:sz w:val="72"/>
      <w:szCs w:val="72"/>
    </w:rPr>
  </w:style>
  <w:style w:type="character" w:customStyle="1" w:styleId="SubttuloCar">
    <w:name w:val="Subtítulo Car"/>
    <w:basedOn w:val="Fuentedeprrafopredeter"/>
    <w:link w:val="Subttulo"/>
    <w:rsid w:val="00DD41C7"/>
    <w:rPr>
      <w:rFonts w:ascii="Georgia" w:eastAsia="Georgia" w:hAnsi="Georgia" w:cs="Georgia"/>
      <w:i/>
      <w:color w:val="666666"/>
      <w:sz w:val="48"/>
      <w:szCs w:val="48"/>
    </w:rPr>
  </w:style>
  <w:style w:type="character" w:styleId="nfasis">
    <w:name w:val="Emphasis"/>
    <w:uiPriority w:val="20"/>
    <w:qFormat/>
    <w:rsid w:val="00DD41C7"/>
    <w:rPr>
      <w:rFonts w:asciiTheme="majorHAnsi" w:eastAsiaTheme="majorEastAsia" w:hAnsiTheme="majorHAnsi" w:cstheme="majorBidi"/>
      <w:b/>
      <w:bCs/>
      <w:i/>
      <w:iCs/>
      <w:color w:val="ED7D31" w:themeColor="accent2"/>
      <w:bdr w:val="single" w:sz="18" w:space="0" w:color="FBE4D5" w:themeColor="accent2" w:themeTint="33"/>
      <w:shd w:val="clear" w:color="auto" w:fill="FBE4D5" w:themeFill="accent2" w:themeFillTint="33"/>
    </w:rPr>
  </w:style>
  <w:style w:type="paragraph" w:styleId="Cita">
    <w:name w:val="Quote"/>
    <w:basedOn w:val="Normal"/>
    <w:next w:val="Normal"/>
    <w:link w:val="CitaCar"/>
    <w:uiPriority w:val="29"/>
    <w:qFormat/>
    <w:rsid w:val="00DD41C7"/>
    <w:pPr>
      <w:spacing w:after="80"/>
    </w:pPr>
    <w:rPr>
      <w:rFonts w:asciiTheme="minorHAnsi" w:eastAsiaTheme="minorEastAsia" w:hAnsiTheme="minorHAnsi" w:cstheme="minorBidi"/>
      <w:color w:val="C45911" w:themeColor="accent2" w:themeShade="BF"/>
      <w:sz w:val="20"/>
      <w:szCs w:val="20"/>
      <w:lang w:val="es-ES" w:eastAsia="en-US"/>
    </w:rPr>
  </w:style>
  <w:style w:type="character" w:customStyle="1" w:styleId="CitaCar">
    <w:name w:val="Cita Car"/>
    <w:basedOn w:val="Fuentedeprrafopredeter"/>
    <w:link w:val="Cita"/>
    <w:uiPriority w:val="29"/>
    <w:rsid w:val="00DD41C7"/>
    <w:rPr>
      <w:rFonts w:asciiTheme="minorHAnsi" w:eastAsiaTheme="minorEastAsia" w:hAnsiTheme="minorHAnsi" w:cstheme="minorBidi"/>
      <w:color w:val="C45911" w:themeColor="accent2" w:themeShade="BF"/>
      <w:sz w:val="20"/>
      <w:szCs w:val="20"/>
      <w:lang w:val="es-ES" w:eastAsia="en-US"/>
    </w:rPr>
  </w:style>
  <w:style w:type="paragraph" w:styleId="Citadestacada">
    <w:name w:val="Intense Quote"/>
    <w:basedOn w:val="Normal"/>
    <w:next w:val="Normal"/>
    <w:link w:val="CitadestacadaCar"/>
    <w:uiPriority w:val="30"/>
    <w:qFormat/>
    <w:rsid w:val="00DD41C7"/>
    <w:pPr>
      <w:pBdr>
        <w:top w:val="dotted" w:sz="8" w:space="10" w:color="ED7D31" w:themeColor="accent2"/>
        <w:bottom w:val="dotted" w:sz="8" w:space="10" w:color="ED7D31" w:themeColor="accent2"/>
      </w:pBdr>
      <w:spacing w:after="80" w:line="300" w:lineRule="auto"/>
      <w:ind w:left="2160" w:right="2160"/>
      <w:jc w:val="center"/>
    </w:pPr>
    <w:rPr>
      <w:rFonts w:asciiTheme="majorHAnsi" w:eastAsiaTheme="majorEastAsia" w:hAnsiTheme="majorHAnsi" w:cstheme="majorBidi"/>
      <w:b/>
      <w:bCs/>
      <w:i/>
      <w:iCs/>
      <w:color w:val="ED7D31" w:themeColor="accent2"/>
      <w:sz w:val="20"/>
      <w:szCs w:val="20"/>
      <w:lang w:val="es-ES" w:eastAsia="en-US"/>
    </w:rPr>
  </w:style>
  <w:style w:type="character" w:customStyle="1" w:styleId="CitadestacadaCar">
    <w:name w:val="Cita destacada Car"/>
    <w:basedOn w:val="Fuentedeprrafopredeter"/>
    <w:link w:val="Citadestacada"/>
    <w:uiPriority w:val="30"/>
    <w:rsid w:val="00DD41C7"/>
    <w:rPr>
      <w:rFonts w:asciiTheme="majorHAnsi" w:eastAsiaTheme="majorEastAsia" w:hAnsiTheme="majorHAnsi" w:cstheme="majorBidi"/>
      <w:b/>
      <w:bCs/>
      <w:i/>
      <w:iCs/>
      <w:color w:val="ED7D31" w:themeColor="accent2"/>
      <w:sz w:val="20"/>
      <w:szCs w:val="20"/>
      <w:lang w:val="es-ES" w:eastAsia="en-US"/>
    </w:rPr>
  </w:style>
  <w:style w:type="character" w:styleId="nfasissutil">
    <w:name w:val="Subtle Emphasis"/>
    <w:uiPriority w:val="19"/>
    <w:qFormat/>
    <w:rsid w:val="00DD41C7"/>
    <w:rPr>
      <w:rFonts w:asciiTheme="majorHAnsi" w:eastAsiaTheme="majorEastAsia" w:hAnsiTheme="majorHAnsi" w:cstheme="majorBidi"/>
      <w:i/>
      <w:iCs/>
      <w:color w:val="ED7D31" w:themeColor="accent2"/>
    </w:rPr>
  </w:style>
  <w:style w:type="character" w:styleId="Referenciasutil">
    <w:name w:val="Subtle Reference"/>
    <w:uiPriority w:val="31"/>
    <w:qFormat/>
    <w:rsid w:val="00DD41C7"/>
    <w:rPr>
      <w:i/>
      <w:iCs/>
      <w:smallCaps/>
      <w:color w:val="ED7D31" w:themeColor="accent2"/>
      <w:u w:color="ED7D31" w:themeColor="accent2"/>
    </w:rPr>
  </w:style>
  <w:style w:type="character" w:styleId="Referenciaintensa">
    <w:name w:val="Intense Reference"/>
    <w:uiPriority w:val="32"/>
    <w:qFormat/>
    <w:rsid w:val="00DD41C7"/>
    <w:rPr>
      <w:b/>
      <w:bCs/>
      <w:i/>
      <w:iCs/>
      <w:smallCaps/>
      <w:color w:val="ED7D31" w:themeColor="accent2"/>
      <w:u w:color="ED7D31" w:themeColor="accent2"/>
    </w:rPr>
  </w:style>
  <w:style w:type="character" w:styleId="Ttulodellibro">
    <w:name w:val="Book Title"/>
    <w:uiPriority w:val="33"/>
    <w:qFormat/>
    <w:rsid w:val="00DD41C7"/>
    <w:rPr>
      <w:rFonts w:asciiTheme="majorHAnsi" w:eastAsiaTheme="majorEastAsia" w:hAnsiTheme="majorHAnsi" w:cstheme="majorBidi"/>
      <w:b/>
      <w:bCs/>
      <w:i/>
      <w:iCs/>
      <w:smallCaps/>
      <w:color w:val="C45911" w:themeColor="accent2" w:themeShade="BF"/>
      <w:u w:val="single"/>
    </w:rPr>
  </w:style>
  <w:style w:type="paragraph" w:styleId="TtuloTDC">
    <w:name w:val="TOC Heading"/>
    <w:basedOn w:val="Ttulo1"/>
    <w:next w:val="Normal"/>
    <w:uiPriority w:val="39"/>
    <w:unhideWhenUsed/>
    <w:qFormat/>
    <w:rsid w:val="00DD41C7"/>
    <w:pPr>
      <w:keepNext w:val="0"/>
      <w:keepLines w:val="0"/>
      <w:pBdr>
        <w:top w:val="single" w:sz="8" w:space="0" w:color="ED7D31" w:themeColor="accent2"/>
        <w:left w:val="single" w:sz="8" w:space="0" w:color="ED7D31" w:themeColor="accent2"/>
        <w:bottom w:val="single" w:sz="8" w:space="0" w:color="ED7D31" w:themeColor="accent2"/>
        <w:right w:val="single" w:sz="8" w:space="0" w:color="ED7D31" w:themeColor="accent2"/>
      </w:pBdr>
      <w:shd w:val="clear" w:color="auto" w:fill="FBE4D5" w:themeFill="accent2" w:themeFillTint="33"/>
      <w:spacing w:after="100" w:line="269" w:lineRule="auto"/>
      <w:contextualSpacing/>
      <w:outlineLvl w:val="9"/>
    </w:pPr>
    <w:rPr>
      <w:rFonts w:asciiTheme="majorHAnsi" w:eastAsiaTheme="majorEastAsia" w:hAnsiTheme="majorHAnsi" w:cstheme="majorBidi"/>
      <w:bCs/>
      <w:i/>
      <w:iCs/>
      <w:color w:val="823B0B" w:themeColor="accent2" w:themeShade="7F"/>
      <w:sz w:val="22"/>
      <w:szCs w:val="22"/>
      <w:lang w:val="es-MX" w:eastAsia="en-US"/>
    </w:rPr>
  </w:style>
  <w:style w:type="character" w:customStyle="1" w:styleId="Mencinsinresolver1">
    <w:name w:val="Mención sin resolver1"/>
    <w:basedOn w:val="Fuentedeprrafopredeter"/>
    <w:uiPriority w:val="99"/>
    <w:semiHidden/>
    <w:unhideWhenUsed/>
    <w:rsid w:val="00DD41C7"/>
    <w:rPr>
      <w:color w:val="605E5C"/>
      <w:shd w:val="clear" w:color="auto" w:fill="E1DFDD"/>
    </w:rPr>
  </w:style>
  <w:style w:type="numbering" w:customStyle="1" w:styleId="Sinlista1">
    <w:name w:val="Sin lista1"/>
    <w:next w:val="Sinlista"/>
    <w:uiPriority w:val="99"/>
    <w:semiHidden/>
    <w:unhideWhenUsed/>
    <w:rsid w:val="00DD41C7"/>
  </w:style>
  <w:style w:type="paragraph" w:customStyle="1" w:styleId="Textoindependiente21">
    <w:name w:val="Texto independiente 21"/>
    <w:basedOn w:val="Normal"/>
    <w:rsid w:val="00DD41C7"/>
    <w:pPr>
      <w:widowControl w:val="0"/>
      <w:suppressAutoHyphens/>
      <w:overflowPunct w:val="0"/>
      <w:autoSpaceDE w:val="0"/>
      <w:jc w:val="both"/>
      <w:textAlignment w:val="baseline"/>
    </w:pPr>
    <w:rPr>
      <w:rFonts w:ascii="Arial" w:eastAsia="Calibri" w:hAnsi="Arial" w:cs="Times New Roman"/>
      <w:sz w:val="20"/>
      <w:szCs w:val="20"/>
      <w:lang w:val="es-ES" w:eastAsia="ar-SA"/>
    </w:rPr>
  </w:style>
  <w:style w:type="table" w:customStyle="1" w:styleId="Tablaconcuadrcula1">
    <w:name w:val="Tabla con cuadrícula1"/>
    <w:basedOn w:val="Tablanormal"/>
    <w:next w:val="Tablaconcuadrcula"/>
    <w:uiPriority w:val="59"/>
    <w:rsid w:val="00DD41C7"/>
    <w:rPr>
      <w:rFonts w:asciiTheme="minorHAnsi" w:eastAsiaTheme="minorHAnsi" w:hAnsiTheme="minorHAnsi" w:cstheme="minorBidi"/>
      <w:sz w:val="22"/>
      <w:szCs w:val="22"/>
      <w:lang w:val="es-MX"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aclara">
    <w:name w:val="Light List"/>
    <w:basedOn w:val="Tablanormal"/>
    <w:uiPriority w:val="61"/>
    <w:rsid w:val="00DD41C7"/>
    <w:rPr>
      <w:rFonts w:asciiTheme="minorHAnsi" w:eastAsiaTheme="minorHAnsi" w:hAnsiTheme="minorHAnsi" w:cstheme="minorBidi"/>
      <w:sz w:val="22"/>
      <w:szCs w:val="22"/>
      <w:lang w:val="es-MX" w:eastAsia="en-US"/>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customStyle="1" w:styleId="Tablanormal11">
    <w:name w:val="Tabla normal 11"/>
    <w:basedOn w:val="Tablanormal"/>
    <w:uiPriority w:val="41"/>
    <w:rsid w:val="00DD41C7"/>
    <w:rPr>
      <w:rFonts w:asciiTheme="minorHAnsi" w:eastAsiaTheme="minorHAnsi" w:hAnsiTheme="minorHAnsi" w:cstheme="minorBidi"/>
      <w:sz w:val="22"/>
      <w:szCs w:val="22"/>
      <w:lang w:val="es-ES" w:eastAsia="en-US"/>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Cuadrculadetablaclara1">
    <w:name w:val="Cuadrícula de tabla clara1"/>
    <w:basedOn w:val="Tablanormal"/>
    <w:uiPriority w:val="40"/>
    <w:rsid w:val="00DD41C7"/>
    <w:rPr>
      <w:rFonts w:asciiTheme="minorHAnsi" w:eastAsiaTheme="minorHAnsi" w:hAnsiTheme="minorHAnsi" w:cstheme="minorBidi"/>
      <w:sz w:val="22"/>
      <w:szCs w:val="22"/>
      <w:lang w:val="es-ES" w:eastAsia="en-US"/>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Textonotapie">
    <w:name w:val="footnote text"/>
    <w:basedOn w:val="Normal"/>
    <w:link w:val="TextonotapieCar"/>
    <w:uiPriority w:val="99"/>
    <w:semiHidden/>
    <w:unhideWhenUsed/>
    <w:rsid w:val="00DD41C7"/>
    <w:rPr>
      <w:rFonts w:eastAsia="MS Mincho" w:cs="Times New Roman"/>
      <w:sz w:val="20"/>
      <w:szCs w:val="20"/>
      <w:lang w:eastAsia="es-ES"/>
    </w:rPr>
  </w:style>
  <w:style w:type="character" w:customStyle="1" w:styleId="TextonotapieCar">
    <w:name w:val="Texto nota pie Car"/>
    <w:basedOn w:val="Fuentedeprrafopredeter"/>
    <w:link w:val="Textonotapie"/>
    <w:uiPriority w:val="99"/>
    <w:semiHidden/>
    <w:rsid w:val="00DD41C7"/>
    <w:rPr>
      <w:rFonts w:eastAsia="MS Mincho" w:cs="Times New Roman"/>
      <w:sz w:val="20"/>
      <w:szCs w:val="20"/>
      <w:lang w:eastAsia="es-ES"/>
    </w:rPr>
  </w:style>
  <w:style w:type="character" w:styleId="Refdenotaalpie">
    <w:name w:val="footnote reference"/>
    <w:basedOn w:val="Fuentedeprrafopredeter"/>
    <w:uiPriority w:val="99"/>
    <w:semiHidden/>
    <w:unhideWhenUsed/>
    <w:rsid w:val="00DD41C7"/>
    <w:rPr>
      <w:vertAlign w:val="superscript"/>
    </w:rPr>
  </w:style>
  <w:style w:type="table" w:styleId="Tablaconcuadrculaclara">
    <w:name w:val="Grid Table Light"/>
    <w:basedOn w:val="Tablanormal"/>
    <w:uiPriority w:val="40"/>
    <w:rsid w:val="00DD41C7"/>
    <w:rPr>
      <w:rFonts w:asciiTheme="minorHAnsi" w:eastAsiaTheme="minorHAnsi" w:hAnsiTheme="minorHAnsi" w:cstheme="minorBidi"/>
      <w:sz w:val="22"/>
      <w:szCs w:val="22"/>
      <w:lang w:val="es-ES" w:eastAsia="en-US"/>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Mencinsinresolver2">
    <w:name w:val="Mención sin resolver2"/>
    <w:basedOn w:val="Fuentedeprrafopredeter"/>
    <w:uiPriority w:val="99"/>
    <w:semiHidden/>
    <w:unhideWhenUsed/>
    <w:rsid w:val="00DD41C7"/>
    <w:rPr>
      <w:color w:val="605E5C"/>
      <w:shd w:val="clear" w:color="auto" w:fill="E1DFDD"/>
    </w:rPr>
  </w:style>
  <w:style w:type="paragraph" w:customStyle="1" w:styleId="texto0">
    <w:name w:val="texto"/>
    <w:basedOn w:val="Normal"/>
    <w:rsid w:val="00DD41C7"/>
    <w:pPr>
      <w:snapToGrid w:val="0"/>
      <w:spacing w:after="101" w:line="216" w:lineRule="exact"/>
      <w:ind w:firstLine="288"/>
      <w:jc w:val="both"/>
    </w:pPr>
    <w:rPr>
      <w:rFonts w:ascii="Arial" w:eastAsia="Times New Roman" w:hAnsi="Arial" w:cs="Arial"/>
      <w:sz w:val="18"/>
      <w:szCs w:val="18"/>
      <w:lang w:val="es-MX" w:eastAsia="es-ES"/>
    </w:rPr>
  </w:style>
  <w:style w:type="table" w:customStyle="1" w:styleId="Tablanormal41">
    <w:name w:val="Tabla normal 41"/>
    <w:basedOn w:val="Tablanormal"/>
    <w:uiPriority w:val="44"/>
    <w:rsid w:val="00DD41C7"/>
    <w:rPr>
      <w:rFonts w:asciiTheme="minorHAnsi" w:eastAsiaTheme="minorHAnsi" w:hAnsiTheme="minorHAnsi" w:cstheme="minorBidi"/>
      <w:sz w:val="22"/>
      <w:szCs w:val="22"/>
      <w:lang w:val="es-ES" w:eastAsia="en-US"/>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laconcuadrculaclara1">
    <w:name w:val="Tabla con cuadrícula clara1"/>
    <w:basedOn w:val="Tablanormal"/>
    <w:uiPriority w:val="40"/>
    <w:rsid w:val="00DD41C7"/>
    <w:rPr>
      <w:rFonts w:asciiTheme="minorHAnsi" w:eastAsiaTheme="minorHAnsi" w:hAnsiTheme="minorHAnsi" w:cstheme="minorBidi"/>
      <w:sz w:val="22"/>
      <w:szCs w:val="22"/>
      <w:lang w:val="es-ES" w:eastAsia="en-US"/>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xl66">
    <w:name w:val="xl66"/>
    <w:basedOn w:val="Normal"/>
    <w:rsid w:val="00DD41C7"/>
    <w:pPr>
      <w:spacing w:before="100" w:beforeAutospacing="1" w:after="100" w:afterAutospacing="1"/>
      <w:jc w:val="center"/>
      <w:textAlignment w:val="center"/>
    </w:pPr>
    <w:rPr>
      <w:rFonts w:ascii="Times New Roman" w:eastAsia="Times New Roman" w:hAnsi="Times New Roman" w:cs="Times New Roman"/>
      <w:lang w:val="es-MX"/>
    </w:rPr>
  </w:style>
  <w:style w:type="paragraph" w:customStyle="1" w:styleId="xl67">
    <w:name w:val="xl67"/>
    <w:basedOn w:val="Normal"/>
    <w:rsid w:val="00DD41C7"/>
    <w:pPr>
      <w:spacing w:before="100" w:beforeAutospacing="1" w:after="100" w:afterAutospacing="1"/>
      <w:jc w:val="center"/>
      <w:textAlignment w:val="center"/>
    </w:pPr>
    <w:rPr>
      <w:rFonts w:ascii="Times New Roman" w:eastAsia="Times New Roman" w:hAnsi="Times New Roman" w:cs="Times New Roman"/>
      <w:lang w:val="es-MX"/>
    </w:rPr>
  </w:style>
  <w:style w:type="character" w:customStyle="1" w:styleId="eop">
    <w:name w:val="eop"/>
    <w:basedOn w:val="Fuentedeprrafopredeter"/>
    <w:rsid w:val="00DD41C7"/>
  </w:style>
  <w:style w:type="character" w:customStyle="1" w:styleId="Ttulo1Car1">
    <w:name w:val="Título 1 Car1"/>
    <w:aliases w:val="Headline Car1,H1 Car1,h1 Car1,II+ Car1,I Car1,Document Header1 Car1,Chapter Car1,heading 1 Car1,Titulo 1 Car1,Section Heading Car1,Part Car1"/>
    <w:basedOn w:val="Fuentedeprrafopredeter"/>
    <w:uiPriority w:val="9"/>
    <w:rsid w:val="00DD41C7"/>
    <w:rPr>
      <w:rFonts w:asciiTheme="majorHAnsi" w:eastAsiaTheme="majorEastAsia" w:hAnsiTheme="majorHAnsi" w:cstheme="majorBidi"/>
      <w:color w:val="2F5496" w:themeColor="accent1" w:themeShade="BF"/>
      <w:sz w:val="32"/>
      <w:szCs w:val="32"/>
    </w:rPr>
  </w:style>
  <w:style w:type="character" w:customStyle="1" w:styleId="Ttulo2Car1">
    <w:name w:val="Título 2 Car1"/>
    <w:aliases w:val="h2 Car1"/>
    <w:basedOn w:val="Fuentedeprrafopredeter"/>
    <w:semiHidden/>
    <w:rsid w:val="00DD41C7"/>
    <w:rPr>
      <w:rFonts w:asciiTheme="majorHAnsi" w:eastAsiaTheme="majorEastAsia" w:hAnsiTheme="majorHAnsi" w:cstheme="majorBidi"/>
      <w:color w:val="2F5496" w:themeColor="accent1" w:themeShade="BF"/>
      <w:sz w:val="26"/>
      <w:szCs w:val="26"/>
    </w:rPr>
  </w:style>
  <w:style w:type="character" w:customStyle="1" w:styleId="Ttulo3Car1">
    <w:name w:val="Título 3 Car1"/>
    <w:aliases w:val="H3 Car1,Titulo 3 Car1,Level 1 - 1 Car1,h3 Car1,Level 3 Topic Heading Car1,Section Car1"/>
    <w:basedOn w:val="Fuentedeprrafopredeter"/>
    <w:uiPriority w:val="9"/>
    <w:semiHidden/>
    <w:rsid w:val="00DD41C7"/>
    <w:rPr>
      <w:rFonts w:asciiTheme="majorHAnsi" w:eastAsiaTheme="majorEastAsia" w:hAnsiTheme="majorHAnsi" w:cstheme="majorBidi"/>
      <w:color w:val="1F3763" w:themeColor="accent1" w:themeShade="7F"/>
      <w:sz w:val="24"/>
      <w:szCs w:val="24"/>
    </w:rPr>
  </w:style>
  <w:style w:type="character" w:customStyle="1" w:styleId="Ttulo4Car1">
    <w:name w:val="Título 4 Car1"/>
    <w:aliases w:val="Car7 Car1,Heading 4 Char Car1,Car Char8 Car1,Car9 Char Car1"/>
    <w:basedOn w:val="Fuentedeprrafopredeter"/>
    <w:uiPriority w:val="9"/>
    <w:semiHidden/>
    <w:rsid w:val="00DD41C7"/>
    <w:rPr>
      <w:rFonts w:asciiTheme="majorHAnsi" w:eastAsiaTheme="majorEastAsia" w:hAnsiTheme="majorHAnsi" w:cstheme="majorBidi"/>
      <w:i/>
      <w:iCs/>
      <w:color w:val="2F5496" w:themeColor="accent1" w:themeShade="BF"/>
      <w:szCs w:val="22"/>
    </w:rPr>
  </w:style>
  <w:style w:type="character" w:customStyle="1" w:styleId="EncabezadoCar1">
    <w:name w:val="Encabezado Car1"/>
    <w:aliases w:val="ITT i Car1,LetterHeader Car1,Cover Page Car1,encabezado Car1,En-tête SQ Car1,ContentsHeader Car1,aria Car1,*Header Car1"/>
    <w:basedOn w:val="Fuentedeprrafopredeter"/>
    <w:uiPriority w:val="99"/>
    <w:semiHidden/>
    <w:rsid w:val="00DD41C7"/>
    <w:rPr>
      <w:rFonts w:ascii="Montserrat" w:hAnsi="Montserrat"/>
      <w:sz w:val="20"/>
    </w:rPr>
  </w:style>
  <w:style w:type="paragraph" w:customStyle="1" w:styleId="paragraph">
    <w:name w:val="paragraph"/>
    <w:basedOn w:val="Normal"/>
    <w:uiPriority w:val="99"/>
    <w:rsid w:val="00DD41C7"/>
    <w:pPr>
      <w:spacing w:before="100" w:beforeAutospacing="1" w:after="100" w:afterAutospacing="1"/>
    </w:pPr>
    <w:rPr>
      <w:rFonts w:ascii="Times New Roman" w:eastAsia="Times New Roman" w:hAnsi="Times New Roman" w:cs="Times New Roman"/>
      <w:lang w:val="es-MX"/>
    </w:rPr>
  </w:style>
  <w:style w:type="character" w:customStyle="1" w:styleId="findhit">
    <w:name w:val="findhit"/>
    <w:basedOn w:val="Fuentedeprrafopredeter"/>
    <w:rsid w:val="00DD41C7"/>
  </w:style>
  <w:style w:type="character" w:customStyle="1" w:styleId="Mencinsinresolver3">
    <w:name w:val="Mención sin resolver3"/>
    <w:basedOn w:val="Fuentedeprrafopredeter"/>
    <w:uiPriority w:val="99"/>
    <w:semiHidden/>
    <w:unhideWhenUsed/>
    <w:rsid w:val="00DD41C7"/>
    <w:rPr>
      <w:color w:val="605E5C"/>
      <w:shd w:val="clear" w:color="auto" w:fill="E1DFDD"/>
    </w:rPr>
  </w:style>
  <w:style w:type="character" w:customStyle="1" w:styleId="TextocomentarioCar1">
    <w:name w:val="Texto comentario Car1"/>
    <w:aliases w:val="Comment Text Char1 Car1"/>
    <w:basedOn w:val="Fuentedeprrafopredeter"/>
    <w:uiPriority w:val="99"/>
    <w:semiHidden/>
    <w:rsid w:val="00DD41C7"/>
    <w:rPr>
      <w:rFonts w:ascii="Times New Roman" w:eastAsia="Times New Roman" w:hAnsi="Times New Roman" w:cs="Times New Roman"/>
      <w:sz w:val="20"/>
      <w:szCs w:val="20"/>
      <w:lang w:eastAsia="es-ES"/>
    </w:rPr>
  </w:style>
  <w:style w:type="character" w:customStyle="1" w:styleId="PiedepginaCar1">
    <w:name w:val="Pie de página Car1"/>
    <w:aliases w:val="Car3 Car1,Pie de página1 Car1,footer odd Car1,footer odd1 Car1,footer odd2 Car1,footer odd3 Car1,footer odd4 Car1,footer odd5 Car1,footer Car Car1"/>
    <w:basedOn w:val="Fuentedeprrafopredeter"/>
    <w:uiPriority w:val="99"/>
    <w:semiHidden/>
    <w:rsid w:val="00DD41C7"/>
    <w:rPr>
      <w:rFonts w:ascii="Times New Roman" w:eastAsia="Times New Roman" w:hAnsi="Times New Roman" w:cs="Times New Roman"/>
      <w:sz w:val="24"/>
      <w:szCs w:val="24"/>
      <w:lang w:eastAsia="es-ES"/>
    </w:rPr>
  </w:style>
  <w:style w:type="character" w:customStyle="1" w:styleId="TextoindependienteCar1">
    <w:name w:val="Texto independiente Car1"/>
    <w:aliases w:val="Body Text Char Car1,TITULO SECCION Car1"/>
    <w:basedOn w:val="Fuentedeprrafopredeter"/>
    <w:semiHidden/>
    <w:rsid w:val="00DD41C7"/>
    <w:rPr>
      <w:rFonts w:ascii="Times New Roman" w:eastAsia="Times New Roman" w:hAnsi="Times New Roman" w:cs="Times New Roman"/>
      <w:sz w:val="24"/>
      <w:szCs w:val="24"/>
      <w:lang w:eastAsia="es-ES"/>
    </w:rPr>
  </w:style>
  <w:style w:type="paragraph" w:styleId="Textoindependiente3">
    <w:name w:val="Body Text 3"/>
    <w:basedOn w:val="Normal"/>
    <w:link w:val="Textoindependiente3Car"/>
    <w:semiHidden/>
    <w:unhideWhenUsed/>
    <w:rsid w:val="00DD41C7"/>
    <w:pPr>
      <w:shd w:val="clear" w:color="auto" w:fill="FFFFFF"/>
      <w:jc w:val="both"/>
    </w:pPr>
    <w:rPr>
      <w:rFonts w:ascii="Times New Roman" w:eastAsia="Times New Roman" w:hAnsi="Times New Roman" w:cs="Times New Roman"/>
      <w:sz w:val="16"/>
      <w:szCs w:val="16"/>
      <w:lang w:val="es-MX" w:eastAsia="es-ES"/>
    </w:rPr>
  </w:style>
  <w:style w:type="character" w:customStyle="1" w:styleId="Textoindependiente3Car">
    <w:name w:val="Texto independiente 3 Car"/>
    <w:basedOn w:val="Fuentedeprrafopredeter"/>
    <w:link w:val="Textoindependiente3"/>
    <w:semiHidden/>
    <w:rsid w:val="00DD41C7"/>
    <w:rPr>
      <w:rFonts w:ascii="Times New Roman" w:eastAsia="Times New Roman" w:hAnsi="Times New Roman" w:cs="Times New Roman"/>
      <w:sz w:val="16"/>
      <w:szCs w:val="16"/>
      <w:shd w:val="clear" w:color="auto" w:fill="FFFFFF"/>
      <w:lang w:val="es-MX" w:eastAsia="es-ES"/>
    </w:rPr>
  </w:style>
  <w:style w:type="paragraph" w:customStyle="1" w:styleId="BodyText22">
    <w:name w:val="Body Text 22"/>
    <w:basedOn w:val="Normal"/>
    <w:rsid w:val="00DD41C7"/>
    <w:pPr>
      <w:widowControl w:val="0"/>
      <w:jc w:val="both"/>
    </w:pPr>
    <w:rPr>
      <w:rFonts w:ascii="Arial" w:eastAsia="Times New Roman" w:hAnsi="Arial" w:cs="Times New Roman"/>
      <w:b/>
      <w:sz w:val="20"/>
      <w:szCs w:val="20"/>
      <w:lang w:val="es-MX" w:eastAsia="es-ES"/>
    </w:rPr>
  </w:style>
  <w:style w:type="character" w:customStyle="1" w:styleId="TextoCar">
    <w:name w:val="Texto Car"/>
    <w:basedOn w:val="Fuentedeprrafopredeter"/>
    <w:link w:val="Texto"/>
    <w:uiPriority w:val="99"/>
    <w:locked/>
    <w:rsid w:val="00DD41C7"/>
    <w:rPr>
      <w:rFonts w:ascii="Arial" w:eastAsia="Times New Roman" w:hAnsi="Arial" w:cs="Times New Roman"/>
      <w:noProof/>
      <w:sz w:val="18"/>
      <w:szCs w:val="20"/>
      <w:lang w:val="es-MX" w:eastAsia="ar-SA"/>
    </w:rPr>
  </w:style>
  <w:style w:type="character" w:customStyle="1" w:styleId="AsuntodelcomentarioCar1">
    <w:name w:val="Asunto del comentario Car1"/>
    <w:basedOn w:val="TextocomentarioCar"/>
    <w:uiPriority w:val="99"/>
    <w:semiHidden/>
    <w:rsid w:val="00DD41C7"/>
    <w:rPr>
      <w:rFonts w:ascii="Times New Roman" w:eastAsia="Times New Roman" w:hAnsi="Times New Roman" w:cs="Times New Roman"/>
      <w:b/>
      <w:bCs/>
      <w:sz w:val="20"/>
      <w:szCs w:val="20"/>
      <w:lang w:val="es-ES" w:eastAsia="es-ES"/>
    </w:rPr>
  </w:style>
  <w:style w:type="character" w:customStyle="1" w:styleId="TextonotapieCar1">
    <w:name w:val="Texto nota pie Car1"/>
    <w:basedOn w:val="Fuentedeprrafopredeter"/>
    <w:uiPriority w:val="99"/>
    <w:semiHidden/>
    <w:rsid w:val="00DD41C7"/>
    <w:rPr>
      <w:rFonts w:ascii="Times New Roman" w:eastAsia="Times New Roman" w:hAnsi="Times New Roman" w:cs="Times New Roman" w:hint="default"/>
      <w:sz w:val="20"/>
      <w:szCs w:val="20"/>
      <w:lang w:eastAsia="es-ES"/>
    </w:rPr>
  </w:style>
  <w:style w:type="character" w:customStyle="1" w:styleId="text-danger">
    <w:name w:val="text-danger"/>
    <w:basedOn w:val="Fuentedeprrafopredeter"/>
    <w:rsid w:val="00DD41C7"/>
  </w:style>
  <w:style w:type="paragraph" w:customStyle="1" w:styleId="Sangra3detindependiente1">
    <w:name w:val="Sangría 3 de t. independiente1"/>
    <w:basedOn w:val="Normal"/>
    <w:rsid w:val="00DD41C7"/>
    <w:pPr>
      <w:suppressAutoHyphens/>
      <w:autoSpaceDE w:val="0"/>
      <w:ind w:left="284" w:hanging="284"/>
      <w:jc w:val="both"/>
    </w:pPr>
    <w:rPr>
      <w:rFonts w:ascii="Arial" w:eastAsia="Times New Roman" w:hAnsi="Arial" w:cs="Arial"/>
      <w:sz w:val="20"/>
      <w:szCs w:val="20"/>
      <w:lang w:eastAsia="ar-SA"/>
    </w:rPr>
  </w:style>
  <w:style w:type="character" w:styleId="Nmerodepgina">
    <w:name w:val="page number"/>
    <w:basedOn w:val="Fuentedeprrafopredeter"/>
    <w:uiPriority w:val="99"/>
    <w:unhideWhenUsed/>
    <w:rsid w:val="00DD41C7"/>
  </w:style>
  <w:style w:type="paragraph" w:customStyle="1" w:styleId="Ttulo51">
    <w:name w:val="Título 51"/>
    <w:basedOn w:val="Normal"/>
    <w:next w:val="Normal"/>
    <w:uiPriority w:val="9"/>
    <w:semiHidden/>
    <w:unhideWhenUsed/>
    <w:qFormat/>
    <w:rsid w:val="00DD41C7"/>
    <w:pPr>
      <w:spacing w:before="240" w:after="60"/>
      <w:ind w:left="3600" w:hanging="360"/>
      <w:outlineLvl w:val="4"/>
    </w:pPr>
    <w:rPr>
      <w:rFonts w:asciiTheme="minorHAnsi" w:eastAsiaTheme="minorEastAsia" w:hAnsiTheme="minorHAnsi" w:cstheme="minorBidi"/>
      <w:b/>
      <w:bCs/>
      <w:i/>
      <w:iCs/>
      <w:sz w:val="26"/>
      <w:szCs w:val="26"/>
      <w:lang w:val="en-US" w:eastAsia="en-US"/>
    </w:rPr>
  </w:style>
  <w:style w:type="paragraph" w:customStyle="1" w:styleId="Ttulo71">
    <w:name w:val="Título 71"/>
    <w:basedOn w:val="Normal"/>
    <w:next w:val="Normal"/>
    <w:uiPriority w:val="9"/>
    <w:semiHidden/>
    <w:unhideWhenUsed/>
    <w:qFormat/>
    <w:rsid w:val="00DD41C7"/>
    <w:pPr>
      <w:spacing w:before="240" w:after="60"/>
      <w:ind w:left="5040" w:hanging="360"/>
      <w:outlineLvl w:val="6"/>
    </w:pPr>
    <w:rPr>
      <w:rFonts w:asciiTheme="minorHAnsi" w:eastAsiaTheme="minorEastAsia" w:hAnsiTheme="minorHAnsi" w:cstheme="minorBidi"/>
      <w:lang w:val="en-US" w:eastAsia="en-US"/>
    </w:rPr>
  </w:style>
  <w:style w:type="paragraph" w:customStyle="1" w:styleId="Ttulo81">
    <w:name w:val="Título 81"/>
    <w:basedOn w:val="Normal"/>
    <w:next w:val="Normal"/>
    <w:uiPriority w:val="9"/>
    <w:semiHidden/>
    <w:unhideWhenUsed/>
    <w:qFormat/>
    <w:rsid w:val="00DD41C7"/>
    <w:pPr>
      <w:spacing w:before="240" w:after="60"/>
      <w:ind w:left="5760" w:hanging="360"/>
      <w:outlineLvl w:val="7"/>
    </w:pPr>
    <w:rPr>
      <w:rFonts w:asciiTheme="minorHAnsi" w:eastAsiaTheme="minorEastAsia" w:hAnsiTheme="minorHAnsi" w:cstheme="minorBidi"/>
      <w:i/>
      <w:iCs/>
      <w:lang w:val="en-US" w:eastAsia="en-US"/>
    </w:rPr>
  </w:style>
  <w:style w:type="paragraph" w:customStyle="1" w:styleId="Ttulo91">
    <w:name w:val="Título 91"/>
    <w:basedOn w:val="Normal"/>
    <w:next w:val="Normal"/>
    <w:uiPriority w:val="9"/>
    <w:semiHidden/>
    <w:unhideWhenUsed/>
    <w:qFormat/>
    <w:rsid w:val="00DD41C7"/>
    <w:pPr>
      <w:spacing w:before="240" w:after="60"/>
      <w:ind w:left="6480" w:hanging="180"/>
      <w:outlineLvl w:val="8"/>
    </w:pPr>
    <w:rPr>
      <w:rFonts w:eastAsia="Times New Roman" w:cs="Times New Roman"/>
      <w:sz w:val="22"/>
      <w:szCs w:val="22"/>
      <w:lang w:val="en-US" w:eastAsia="en-US"/>
    </w:rPr>
  </w:style>
  <w:style w:type="character" w:customStyle="1" w:styleId="Ttulo5Car1">
    <w:name w:val="Título 5 Car1"/>
    <w:basedOn w:val="Fuentedeprrafopredeter"/>
    <w:uiPriority w:val="9"/>
    <w:semiHidden/>
    <w:rsid w:val="00DD41C7"/>
    <w:rPr>
      <w:rFonts w:asciiTheme="majorHAnsi" w:eastAsiaTheme="majorEastAsia" w:hAnsiTheme="majorHAnsi" w:cstheme="majorBidi"/>
      <w:color w:val="2F5496" w:themeColor="accent1" w:themeShade="BF"/>
      <w:sz w:val="24"/>
      <w:szCs w:val="24"/>
      <w:lang w:val="es-ES_tradnl"/>
    </w:rPr>
  </w:style>
  <w:style w:type="character" w:customStyle="1" w:styleId="Ttulo7Car1">
    <w:name w:val="Título 7 Car1"/>
    <w:basedOn w:val="Fuentedeprrafopredeter"/>
    <w:uiPriority w:val="9"/>
    <w:semiHidden/>
    <w:rsid w:val="00DD41C7"/>
    <w:rPr>
      <w:rFonts w:asciiTheme="majorHAnsi" w:eastAsiaTheme="majorEastAsia" w:hAnsiTheme="majorHAnsi" w:cstheme="majorBidi"/>
      <w:i/>
      <w:iCs/>
      <w:color w:val="1F3763" w:themeColor="accent1" w:themeShade="7F"/>
      <w:sz w:val="24"/>
      <w:szCs w:val="24"/>
      <w:lang w:val="es-ES_tradnl"/>
    </w:rPr>
  </w:style>
  <w:style w:type="character" w:customStyle="1" w:styleId="Ttulo8Car1">
    <w:name w:val="Título 8 Car1"/>
    <w:basedOn w:val="Fuentedeprrafopredeter"/>
    <w:uiPriority w:val="9"/>
    <w:semiHidden/>
    <w:rsid w:val="00DD41C7"/>
    <w:rPr>
      <w:rFonts w:asciiTheme="majorHAnsi" w:eastAsiaTheme="majorEastAsia" w:hAnsiTheme="majorHAnsi" w:cstheme="majorBidi"/>
      <w:color w:val="272727" w:themeColor="text1" w:themeTint="D8"/>
      <w:sz w:val="21"/>
      <w:szCs w:val="21"/>
      <w:lang w:val="es-ES_tradnl"/>
    </w:rPr>
  </w:style>
  <w:style w:type="character" w:customStyle="1" w:styleId="Ttulo9Car1">
    <w:name w:val="Título 9 Car1"/>
    <w:basedOn w:val="Fuentedeprrafopredeter"/>
    <w:uiPriority w:val="9"/>
    <w:semiHidden/>
    <w:rsid w:val="00DD41C7"/>
    <w:rPr>
      <w:rFonts w:asciiTheme="majorHAnsi" w:eastAsiaTheme="majorEastAsia" w:hAnsiTheme="majorHAnsi" w:cstheme="majorBidi"/>
      <w:i/>
      <w:iCs/>
      <w:color w:val="272727" w:themeColor="text1" w:themeTint="D8"/>
      <w:sz w:val="21"/>
      <w:szCs w:val="21"/>
      <w:lang w:val="es-ES_tradnl"/>
    </w:rPr>
  </w:style>
  <w:style w:type="table" w:styleId="Tablanormal2">
    <w:name w:val="Plain Table 2"/>
    <w:basedOn w:val="Tablanormal"/>
    <w:uiPriority w:val="42"/>
    <w:rsid w:val="00DD41C7"/>
    <w:rPr>
      <w:rFonts w:asciiTheme="minorHAnsi" w:eastAsiaTheme="minorHAnsi" w:hAnsiTheme="minorHAnsi" w:cstheme="minorBidi"/>
      <w:sz w:val="22"/>
      <w:szCs w:val="22"/>
      <w:lang w:val="es-MX" w:eastAsia="en-US"/>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Tablaconcuadrcula4-nfasis6">
    <w:name w:val="Grid Table 4 Accent 6"/>
    <w:basedOn w:val="Tablanormal"/>
    <w:uiPriority w:val="49"/>
    <w:rsid w:val="00DD41C7"/>
    <w:rPr>
      <w:rFonts w:asciiTheme="minorHAnsi" w:eastAsiaTheme="minorHAnsi" w:hAnsiTheme="minorHAnsi" w:cstheme="minorBidi"/>
      <w:sz w:val="22"/>
      <w:szCs w:val="22"/>
      <w:lang w:val="es-MX" w:eastAsia="en-US"/>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Tablaconcuadrcula2-nfasis6">
    <w:name w:val="Grid Table 2 Accent 6"/>
    <w:basedOn w:val="Tablanormal"/>
    <w:uiPriority w:val="47"/>
    <w:rsid w:val="00DD41C7"/>
    <w:rPr>
      <w:rFonts w:asciiTheme="minorHAnsi" w:eastAsiaTheme="minorHAnsi" w:hAnsiTheme="minorHAnsi" w:cstheme="minorBidi"/>
      <w:sz w:val="22"/>
      <w:szCs w:val="22"/>
      <w:lang w:val="es-MX" w:eastAsia="en-US"/>
    </w:rPr>
    <w:tblPr>
      <w:tblStyleRowBandSize w:val="1"/>
      <w:tblStyleColBandSize w:val="1"/>
      <w:tblBorders>
        <w:top w:val="single" w:sz="2" w:space="0" w:color="A8D08D" w:themeColor="accent6" w:themeTint="99"/>
        <w:bottom w:val="single" w:sz="2" w:space="0" w:color="A8D08D" w:themeColor="accent6" w:themeTint="99"/>
        <w:insideH w:val="single" w:sz="2" w:space="0" w:color="A8D08D" w:themeColor="accent6" w:themeTint="99"/>
        <w:insideV w:val="single" w:sz="2" w:space="0" w:color="A8D08D" w:themeColor="accent6" w:themeTint="99"/>
      </w:tblBorders>
    </w:tblPr>
    <w:tblStylePr w:type="firstRow">
      <w:rPr>
        <w:b/>
        <w:bCs/>
      </w:rPr>
      <w:tblPr/>
      <w:tcPr>
        <w:tcBorders>
          <w:top w:val="nil"/>
          <w:bottom w:val="single" w:sz="12" w:space="0" w:color="A8D08D" w:themeColor="accent6" w:themeTint="99"/>
          <w:insideH w:val="nil"/>
          <w:insideV w:val="nil"/>
        </w:tcBorders>
        <w:shd w:val="clear" w:color="auto" w:fill="FFFFFF" w:themeFill="background1"/>
      </w:tcPr>
    </w:tblStylePr>
    <w:tblStylePr w:type="lastRow">
      <w:rPr>
        <w:b/>
        <w:bCs/>
      </w:rPr>
      <w:tblPr/>
      <w:tcPr>
        <w:tcBorders>
          <w:top w:val="double" w:sz="2" w:space="0" w:color="A8D08D"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TableNormal10">
    <w:name w:val="Table Normal1"/>
    <w:uiPriority w:val="2"/>
    <w:unhideWhenUsed/>
    <w:qFormat/>
    <w:rsid w:val="00DD41C7"/>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DD41C7"/>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table" w:customStyle="1" w:styleId="TableNormal3">
    <w:name w:val="Table Normal3"/>
    <w:uiPriority w:val="2"/>
    <w:semiHidden/>
    <w:unhideWhenUsed/>
    <w:qFormat/>
    <w:rsid w:val="00DD41C7"/>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table" w:customStyle="1" w:styleId="TableNormal4">
    <w:name w:val="Table Normal4"/>
    <w:uiPriority w:val="2"/>
    <w:semiHidden/>
    <w:unhideWhenUsed/>
    <w:qFormat/>
    <w:rsid w:val="00DD41C7"/>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table" w:customStyle="1" w:styleId="TableNormal5">
    <w:name w:val="Table Normal5"/>
    <w:uiPriority w:val="2"/>
    <w:semiHidden/>
    <w:unhideWhenUsed/>
    <w:qFormat/>
    <w:rsid w:val="00DD41C7"/>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table" w:customStyle="1" w:styleId="TableNormal6">
    <w:name w:val="Table Normal6"/>
    <w:uiPriority w:val="2"/>
    <w:semiHidden/>
    <w:unhideWhenUsed/>
    <w:qFormat/>
    <w:rsid w:val="00DD41C7"/>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table" w:customStyle="1" w:styleId="TableNormal7">
    <w:name w:val="Table Normal7"/>
    <w:uiPriority w:val="2"/>
    <w:semiHidden/>
    <w:unhideWhenUsed/>
    <w:qFormat/>
    <w:rsid w:val="00DD41C7"/>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table" w:customStyle="1" w:styleId="TableNormal8">
    <w:name w:val="Table Normal8"/>
    <w:uiPriority w:val="2"/>
    <w:semiHidden/>
    <w:unhideWhenUsed/>
    <w:qFormat/>
    <w:rsid w:val="00DD41C7"/>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table" w:customStyle="1" w:styleId="TableNormal9">
    <w:name w:val="Table Normal9"/>
    <w:uiPriority w:val="2"/>
    <w:semiHidden/>
    <w:unhideWhenUsed/>
    <w:qFormat/>
    <w:rsid w:val="00DD41C7"/>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table" w:customStyle="1" w:styleId="TableNormal100">
    <w:name w:val="Table Normal10"/>
    <w:uiPriority w:val="2"/>
    <w:semiHidden/>
    <w:unhideWhenUsed/>
    <w:qFormat/>
    <w:rsid w:val="00DD41C7"/>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table" w:customStyle="1" w:styleId="TableNormal11">
    <w:name w:val="Table Normal11"/>
    <w:uiPriority w:val="2"/>
    <w:semiHidden/>
    <w:unhideWhenUsed/>
    <w:qFormat/>
    <w:rsid w:val="00DD41C7"/>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table" w:customStyle="1" w:styleId="TableNormal12">
    <w:name w:val="Table Normal12"/>
    <w:uiPriority w:val="2"/>
    <w:semiHidden/>
    <w:unhideWhenUsed/>
    <w:qFormat/>
    <w:rsid w:val="00DD41C7"/>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table" w:customStyle="1" w:styleId="TableNormal13">
    <w:name w:val="Table Normal13"/>
    <w:uiPriority w:val="2"/>
    <w:semiHidden/>
    <w:unhideWhenUsed/>
    <w:qFormat/>
    <w:rsid w:val="00DD41C7"/>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table" w:customStyle="1" w:styleId="TableNormal14">
    <w:name w:val="Table Normal14"/>
    <w:uiPriority w:val="2"/>
    <w:semiHidden/>
    <w:unhideWhenUsed/>
    <w:qFormat/>
    <w:rsid w:val="00DD41C7"/>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table" w:customStyle="1" w:styleId="TableNormal15">
    <w:name w:val="Table Normal15"/>
    <w:uiPriority w:val="2"/>
    <w:semiHidden/>
    <w:unhideWhenUsed/>
    <w:qFormat/>
    <w:rsid w:val="00DD41C7"/>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table" w:customStyle="1" w:styleId="TableNormal16">
    <w:name w:val="Table Normal16"/>
    <w:uiPriority w:val="2"/>
    <w:semiHidden/>
    <w:unhideWhenUsed/>
    <w:qFormat/>
    <w:rsid w:val="00DD41C7"/>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table" w:customStyle="1" w:styleId="TableNormal17">
    <w:name w:val="Table Normal17"/>
    <w:uiPriority w:val="2"/>
    <w:semiHidden/>
    <w:unhideWhenUsed/>
    <w:qFormat/>
    <w:rsid w:val="00DD41C7"/>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table" w:customStyle="1" w:styleId="TableNormal18">
    <w:name w:val="Table Normal18"/>
    <w:uiPriority w:val="2"/>
    <w:semiHidden/>
    <w:unhideWhenUsed/>
    <w:qFormat/>
    <w:rsid w:val="00DD41C7"/>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table" w:customStyle="1" w:styleId="TableNormal19">
    <w:name w:val="Table Normal19"/>
    <w:uiPriority w:val="2"/>
    <w:semiHidden/>
    <w:unhideWhenUsed/>
    <w:qFormat/>
    <w:rsid w:val="00DD41C7"/>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table" w:customStyle="1" w:styleId="TableNormal20">
    <w:name w:val="Table Normal20"/>
    <w:uiPriority w:val="2"/>
    <w:semiHidden/>
    <w:unhideWhenUsed/>
    <w:qFormat/>
    <w:rsid w:val="00DD41C7"/>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table" w:customStyle="1" w:styleId="TableNormal21">
    <w:name w:val="Table Normal21"/>
    <w:uiPriority w:val="2"/>
    <w:semiHidden/>
    <w:unhideWhenUsed/>
    <w:qFormat/>
    <w:rsid w:val="00DD41C7"/>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table" w:customStyle="1" w:styleId="TableNormal22">
    <w:name w:val="Table Normal22"/>
    <w:uiPriority w:val="2"/>
    <w:semiHidden/>
    <w:unhideWhenUsed/>
    <w:qFormat/>
    <w:rsid w:val="00DD41C7"/>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table" w:customStyle="1" w:styleId="TableNormal23">
    <w:name w:val="Table Normal23"/>
    <w:uiPriority w:val="2"/>
    <w:semiHidden/>
    <w:unhideWhenUsed/>
    <w:qFormat/>
    <w:rsid w:val="00DD41C7"/>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table" w:customStyle="1" w:styleId="TableNormal24">
    <w:name w:val="Table Normal24"/>
    <w:uiPriority w:val="2"/>
    <w:semiHidden/>
    <w:unhideWhenUsed/>
    <w:qFormat/>
    <w:rsid w:val="00DD41C7"/>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Cuerpo">
    <w:name w:val="Cuerpo"/>
    <w:rsid w:val="0031098B"/>
    <w:pPr>
      <w:pBdr>
        <w:top w:val="nil"/>
        <w:left w:val="nil"/>
        <w:bottom w:val="nil"/>
        <w:right w:val="nil"/>
        <w:between w:val="nil"/>
        <w:bar w:val="nil"/>
      </w:pBdr>
    </w:pPr>
    <w:rPr>
      <w:rFonts w:ascii="Calibri" w:eastAsia="Arial Unicode MS" w:hAnsi="Calibri" w:cs="Arial Unicode MS"/>
      <w:color w:val="000000"/>
      <w:u w:color="000000"/>
      <w:bdr w:val="nil"/>
      <w14:textOutline w14:w="0" w14:cap="flat" w14:cmpd="sng" w14:algn="ctr">
        <w14:noFill/>
        <w14:prstDash w14:val="solid"/>
        <w14:bevel/>
      </w14:textOutline>
    </w:rPr>
  </w:style>
  <w:style w:type="numbering" w:customStyle="1" w:styleId="Estiloimportado12">
    <w:name w:val="Estilo importado 12"/>
    <w:rsid w:val="006B7F7E"/>
    <w:pPr>
      <w:numPr>
        <w:numId w:val="24"/>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1846942">
      <w:bodyDiv w:val="1"/>
      <w:marLeft w:val="0"/>
      <w:marRight w:val="0"/>
      <w:marTop w:val="0"/>
      <w:marBottom w:val="0"/>
      <w:divBdr>
        <w:top w:val="none" w:sz="0" w:space="0" w:color="auto"/>
        <w:left w:val="none" w:sz="0" w:space="0" w:color="auto"/>
        <w:bottom w:val="none" w:sz="0" w:space="0" w:color="auto"/>
        <w:right w:val="none" w:sz="0" w:space="0" w:color="auto"/>
      </w:divBdr>
    </w:div>
    <w:div w:id="268008287">
      <w:bodyDiv w:val="1"/>
      <w:marLeft w:val="0"/>
      <w:marRight w:val="0"/>
      <w:marTop w:val="0"/>
      <w:marBottom w:val="0"/>
      <w:divBdr>
        <w:top w:val="none" w:sz="0" w:space="0" w:color="auto"/>
        <w:left w:val="none" w:sz="0" w:space="0" w:color="auto"/>
        <w:bottom w:val="none" w:sz="0" w:space="0" w:color="auto"/>
        <w:right w:val="none" w:sz="0" w:space="0" w:color="auto"/>
      </w:divBdr>
      <w:divsChild>
        <w:div w:id="1786725865">
          <w:marLeft w:val="0"/>
          <w:marRight w:val="0"/>
          <w:marTop w:val="0"/>
          <w:marBottom w:val="0"/>
          <w:divBdr>
            <w:top w:val="none" w:sz="0" w:space="0" w:color="auto"/>
            <w:left w:val="none" w:sz="0" w:space="0" w:color="auto"/>
            <w:bottom w:val="none" w:sz="0" w:space="0" w:color="auto"/>
            <w:right w:val="none" w:sz="0" w:space="0" w:color="auto"/>
          </w:divBdr>
          <w:divsChild>
            <w:div w:id="207684781">
              <w:marLeft w:val="0"/>
              <w:marRight w:val="0"/>
              <w:marTop w:val="0"/>
              <w:marBottom w:val="0"/>
              <w:divBdr>
                <w:top w:val="none" w:sz="0" w:space="0" w:color="auto"/>
                <w:left w:val="none" w:sz="0" w:space="0" w:color="auto"/>
                <w:bottom w:val="none" w:sz="0" w:space="0" w:color="auto"/>
                <w:right w:val="none" w:sz="0" w:space="0" w:color="auto"/>
              </w:divBdr>
              <w:divsChild>
                <w:div w:id="1347437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4530486">
      <w:bodyDiv w:val="1"/>
      <w:marLeft w:val="0"/>
      <w:marRight w:val="0"/>
      <w:marTop w:val="0"/>
      <w:marBottom w:val="0"/>
      <w:divBdr>
        <w:top w:val="none" w:sz="0" w:space="0" w:color="auto"/>
        <w:left w:val="none" w:sz="0" w:space="0" w:color="auto"/>
        <w:bottom w:val="none" w:sz="0" w:space="0" w:color="auto"/>
        <w:right w:val="none" w:sz="0" w:space="0" w:color="auto"/>
      </w:divBdr>
    </w:div>
    <w:div w:id="516505318">
      <w:bodyDiv w:val="1"/>
      <w:marLeft w:val="0"/>
      <w:marRight w:val="0"/>
      <w:marTop w:val="0"/>
      <w:marBottom w:val="0"/>
      <w:divBdr>
        <w:top w:val="none" w:sz="0" w:space="0" w:color="auto"/>
        <w:left w:val="none" w:sz="0" w:space="0" w:color="auto"/>
        <w:bottom w:val="none" w:sz="0" w:space="0" w:color="auto"/>
        <w:right w:val="none" w:sz="0" w:space="0" w:color="auto"/>
      </w:divBdr>
    </w:div>
    <w:div w:id="648285609">
      <w:bodyDiv w:val="1"/>
      <w:marLeft w:val="0"/>
      <w:marRight w:val="0"/>
      <w:marTop w:val="0"/>
      <w:marBottom w:val="0"/>
      <w:divBdr>
        <w:top w:val="none" w:sz="0" w:space="0" w:color="auto"/>
        <w:left w:val="none" w:sz="0" w:space="0" w:color="auto"/>
        <w:bottom w:val="none" w:sz="0" w:space="0" w:color="auto"/>
        <w:right w:val="none" w:sz="0" w:space="0" w:color="auto"/>
      </w:divBdr>
    </w:div>
    <w:div w:id="684291159">
      <w:bodyDiv w:val="1"/>
      <w:marLeft w:val="0"/>
      <w:marRight w:val="0"/>
      <w:marTop w:val="0"/>
      <w:marBottom w:val="0"/>
      <w:divBdr>
        <w:top w:val="none" w:sz="0" w:space="0" w:color="auto"/>
        <w:left w:val="none" w:sz="0" w:space="0" w:color="auto"/>
        <w:bottom w:val="none" w:sz="0" w:space="0" w:color="auto"/>
        <w:right w:val="none" w:sz="0" w:space="0" w:color="auto"/>
      </w:divBdr>
    </w:div>
    <w:div w:id="825584385">
      <w:bodyDiv w:val="1"/>
      <w:marLeft w:val="0"/>
      <w:marRight w:val="0"/>
      <w:marTop w:val="0"/>
      <w:marBottom w:val="0"/>
      <w:divBdr>
        <w:top w:val="none" w:sz="0" w:space="0" w:color="auto"/>
        <w:left w:val="none" w:sz="0" w:space="0" w:color="auto"/>
        <w:bottom w:val="none" w:sz="0" w:space="0" w:color="auto"/>
        <w:right w:val="none" w:sz="0" w:space="0" w:color="auto"/>
      </w:divBdr>
    </w:div>
    <w:div w:id="826480604">
      <w:bodyDiv w:val="1"/>
      <w:marLeft w:val="0"/>
      <w:marRight w:val="0"/>
      <w:marTop w:val="0"/>
      <w:marBottom w:val="0"/>
      <w:divBdr>
        <w:top w:val="none" w:sz="0" w:space="0" w:color="auto"/>
        <w:left w:val="none" w:sz="0" w:space="0" w:color="auto"/>
        <w:bottom w:val="none" w:sz="0" w:space="0" w:color="auto"/>
        <w:right w:val="none" w:sz="0" w:space="0" w:color="auto"/>
      </w:divBdr>
    </w:div>
    <w:div w:id="874346562">
      <w:bodyDiv w:val="1"/>
      <w:marLeft w:val="0"/>
      <w:marRight w:val="0"/>
      <w:marTop w:val="0"/>
      <w:marBottom w:val="0"/>
      <w:divBdr>
        <w:top w:val="none" w:sz="0" w:space="0" w:color="auto"/>
        <w:left w:val="none" w:sz="0" w:space="0" w:color="auto"/>
        <w:bottom w:val="none" w:sz="0" w:space="0" w:color="auto"/>
        <w:right w:val="none" w:sz="0" w:space="0" w:color="auto"/>
      </w:divBdr>
    </w:div>
    <w:div w:id="1135490814">
      <w:bodyDiv w:val="1"/>
      <w:marLeft w:val="0"/>
      <w:marRight w:val="0"/>
      <w:marTop w:val="0"/>
      <w:marBottom w:val="0"/>
      <w:divBdr>
        <w:top w:val="none" w:sz="0" w:space="0" w:color="auto"/>
        <w:left w:val="none" w:sz="0" w:space="0" w:color="auto"/>
        <w:bottom w:val="none" w:sz="0" w:space="0" w:color="auto"/>
        <w:right w:val="none" w:sz="0" w:space="0" w:color="auto"/>
      </w:divBdr>
    </w:div>
    <w:div w:id="1242569329">
      <w:bodyDiv w:val="1"/>
      <w:marLeft w:val="0"/>
      <w:marRight w:val="0"/>
      <w:marTop w:val="0"/>
      <w:marBottom w:val="0"/>
      <w:divBdr>
        <w:top w:val="none" w:sz="0" w:space="0" w:color="auto"/>
        <w:left w:val="none" w:sz="0" w:space="0" w:color="auto"/>
        <w:bottom w:val="none" w:sz="0" w:space="0" w:color="auto"/>
        <w:right w:val="none" w:sz="0" w:space="0" w:color="auto"/>
      </w:divBdr>
    </w:div>
    <w:div w:id="1327980631">
      <w:bodyDiv w:val="1"/>
      <w:marLeft w:val="0"/>
      <w:marRight w:val="0"/>
      <w:marTop w:val="0"/>
      <w:marBottom w:val="0"/>
      <w:divBdr>
        <w:top w:val="none" w:sz="0" w:space="0" w:color="auto"/>
        <w:left w:val="none" w:sz="0" w:space="0" w:color="auto"/>
        <w:bottom w:val="none" w:sz="0" w:space="0" w:color="auto"/>
        <w:right w:val="none" w:sz="0" w:space="0" w:color="auto"/>
      </w:divBdr>
    </w:div>
    <w:div w:id="1330789095">
      <w:bodyDiv w:val="1"/>
      <w:marLeft w:val="0"/>
      <w:marRight w:val="0"/>
      <w:marTop w:val="0"/>
      <w:marBottom w:val="0"/>
      <w:divBdr>
        <w:top w:val="none" w:sz="0" w:space="0" w:color="auto"/>
        <w:left w:val="none" w:sz="0" w:space="0" w:color="auto"/>
        <w:bottom w:val="none" w:sz="0" w:space="0" w:color="auto"/>
        <w:right w:val="none" w:sz="0" w:space="0" w:color="auto"/>
      </w:divBdr>
    </w:div>
    <w:div w:id="1566061658">
      <w:bodyDiv w:val="1"/>
      <w:marLeft w:val="0"/>
      <w:marRight w:val="0"/>
      <w:marTop w:val="0"/>
      <w:marBottom w:val="0"/>
      <w:divBdr>
        <w:top w:val="none" w:sz="0" w:space="0" w:color="auto"/>
        <w:left w:val="none" w:sz="0" w:space="0" w:color="auto"/>
        <w:bottom w:val="none" w:sz="0" w:space="0" w:color="auto"/>
        <w:right w:val="none" w:sz="0" w:space="0" w:color="auto"/>
      </w:divBdr>
    </w:div>
    <w:div w:id="1573081348">
      <w:bodyDiv w:val="1"/>
      <w:marLeft w:val="0"/>
      <w:marRight w:val="0"/>
      <w:marTop w:val="0"/>
      <w:marBottom w:val="0"/>
      <w:divBdr>
        <w:top w:val="none" w:sz="0" w:space="0" w:color="auto"/>
        <w:left w:val="none" w:sz="0" w:space="0" w:color="auto"/>
        <w:bottom w:val="none" w:sz="0" w:space="0" w:color="auto"/>
        <w:right w:val="none" w:sz="0" w:space="0" w:color="auto"/>
      </w:divBdr>
      <w:divsChild>
        <w:div w:id="201332973">
          <w:marLeft w:val="0"/>
          <w:marRight w:val="0"/>
          <w:marTop w:val="0"/>
          <w:marBottom w:val="0"/>
          <w:divBdr>
            <w:top w:val="none" w:sz="0" w:space="0" w:color="auto"/>
            <w:left w:val="none" w:sz="0" w:space="0" w:color="auto"/>
            <w:bottom w:val="none" w:sz="0" w:space="0" w:color="auto"/>
            <w:right w:val="none" w:sz="0" w:space="0" w:color="auto"/>
          </w:divBdr>
          <w:divsChild>
            <w:div w:id="1620382248">
              <w:marLeft w:val="0"/>
              <w:marRight w:val="0"/>
              <w:marTop w:val="0"/>
              <w:marBottom w:val="0"/>
              <w:divBdr>
                <w:top w:val="none" w:sz="0" w:space="0" w:color="auto"/>
                <w:left w:val="none" w:sz="0" w:space="0" w:color="auto"/>
                <w:bottom w:val="none" w:sz="0" w:space="0" w:color="auto"/>
                <w:right w:val="none" w:sz="0" w:space="0" w:color="auto"/>
              </w:divBdr>
              <w:divsChild>
                <w:div w:id="1911108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9242476">
      <w:bodyDiv w:val="1"/>
      <w:marLeft w:val="0"/>
      <w:marRight w:val="0"/>
      <w:marTop w:val="0"/>
      <w:marBottom w:val="0"/>
      <w:divBdr>
        <w:top w:val="none" w:sz="0" w:space="0" w:color="auto"/>
        <w:left w:val="none" w:sz="0" w:space="0" w:color="auto"/>
        <w:bottom w:val="none" w:sz="0" w:space="0" w:color="auto"/>
        <w:right w:val="none" w:sz="0" w:space="0" w:color="auto"/>
      </w:divBdr>
    </w:div>
    <w:div w:id="1681928111">
      <w:bodyDiv w:val="1"/>
      <w:marLeft w:val="0"/>
      <w:marRight w:val="0"/>
      <w:marTop w:val="0"/>
      <w:marBottom w:val="0"/>
      <w:divBdr>
        <w:top w:val="none" w:sz="0" w:space="0" w:color="auto"/>
        <w:left w:val="none" w:sz="0" w:space="0" w:color="auto"/>
        <w:bottom w:val="none" w:sz="0" w:space="0" w:color="auto"/>
        <w:right w:val="none" w:sz="0" w:space="0" w:color="auto"/>
      </w:divBdr>
    </w:div>
    <w:div w:id="1752695542">
      <w:bodyDiv w:val="1"/>
      <w:marLeft w:val="0"/>
      <w:marRight w:val="0"/>
      <w:marTop w:val="0"/>
      <w:marBottom w:val="0"/>
      <w:divBdr>
        <w:top w:val="none" w:sz="0" w:space="0" w:color="auto"/>
        <w:left w:val="none" w:sz="0" w:space="0" w:color="auto"/>
        <w:bottom w:val="none" w:sz="0" w:space="0" w:color="auto"/>
        <w:right w:val="none" w:sz="0" w:space="0" w:color="auto"/>
      </w:divBdr>
    </w:div>
    <w:div w:id="1796176881">
      <w:bodyDiv w:val="1"/>
      <w:marLeft w:val="0"/>
      <w:marRight w:val="0"/>
      <w:marTop w:val="0"/>
      <w:marBottom w:val="0"/>
      <w:divBdr>
        <w:top w:val="none" w:sz="0" w:space="0" w:color="auto"/>
        <w:left w:val="none" w:sz="0" w:space="0" w:color="auto"/>
        <w:bottom w:val="none" w:sz="0" w:space="0" w:color="auto"/>
        <w:right w:val="none" w:sz="0" w:space="0" w:color="auto"/>
      </w:divBdr>
    </w:div>
    <w:div w:id="1970668810">
      <w:bodyDiv w:val="1"/>
      <w:marLeft w:val="0"/>
      <w:marRight w:val="0"/>
      <w:marTop w:val="0"/>
      <w:marBottom w:val="0"/>
      <w:divBdr>
        <w:top w:val="none" w:sz="0" w:space="0" w:color="auto"/>
        <w:left w:val="none" w:sz="0" w:space="0" w:color="auto"/>
        <w:bottom w:val="none" w:sz="0" w:space="0" w:color="auto"/>
        <w:right w:val="none" w:sz="0" w:space="0" w:color="auto"/>
      </w:divBdr>
    </w:div>
    <w:div w:id="208525676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11/relationships/people" Target="peop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https://imssbienestar.gob.mx/avisos_privacidad_UAF.html" TargetMode="Externa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N+iiVXMFhgX6wcH59MhCqM6f/hQ==">CgMxLjAyCGguZ2pkZ3hzOAByITEtTWQ0NHZrdV9yN0JyVS1JWHNCM3VYT0FuSTJaSlZqbQ==</go:docsCustomData>
</go:gDocsCustomXmlDataStorage>
</file>

<file path=customXml/itemProps1.xml><?xml version="1.0" encoding="utf-8"?>
<ds:datastoreItem xmlns:ds="http://schemas.openxmlformats.org/officeDocument/2006/customXml" ds:itemID="{1DB3BF12-8CB2-4C63-861A-7D624675F284}">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40</Pages>
  <Words>12111</Words>
  <Characters>66614</Characters>
  <Application>Microsoft Office Word</Application>
  <DocSecurity>0</DocSecurity>
  <Lines>555</Lines>
  <Paragraphs>157</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78568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Usuario de Microsoft Office</dc:creator>
  <cp:lastModifiedBy>Quintero Martínez, Tanya</cp:lastModifiedBy>
  <cp:revision>3</cp:revision>
  <cp:lastPrinted>2024-08-14T00:28:00Z</cp:lastPrinted>
  <dcterms:created xsi:type="dcterms:W3CDTF">2024-08-21T01:00:00Z</dcterms:created>
  <dcterms:modified xsi:type="dcterms:W3CDTF">2024-08-21T01:01:00Z</dcterms:modified>
</cp:coreProperties>
</file>